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9.xml" ContentType="application/vnd.openxmlformats-officedocument.wordprocessingml.footer+xml"/>
  <Override PartName="/word/footer39.xml" ContentType="application/vnd.openxmlformats-officedocument.wordprocessingml.footer+xml"/>
  <Override PartName="/word/footer48.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footer37.xml" ContentType="application/vnd.openxmlformats-officedocument.wordprocessingml.footer+xml"/>
  <Override PartName="/word/footer46.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footer26.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footer53.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header4.xml" ContentType="application/vnd.openxmlformats-officedocument.wordprocessingml.header+xml"/>
  <Override PartName="/word/footer50.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footer8.xml" ContentType="application/vnd.openxmlformats-officedocument.wordprocessingml.footer+xml"/>
  <Override PartName="/word/footer29.xml" ContentType="application/vnd.openxmlformats-officedocument.wordprocessingml.footer+xml"/>
  <Override PartName="/word/footer49.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footer38.xml" ContentType="application/vnd.openxmlformats-officedocument.wordprocessingml.footer+xml"/>
  <Override PartName="/word/footer47.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footer25.xml" ContentType="application/vnd.openxmlformats-officedocument.wordprocessingml.footer+xml"/>
  <Override PartName="/word/footer34.xml" ContentType="application/vnd.openxmlformats-officedocument.wordprocessingml.footer+xml"/>
  <Override PartName="/word/footer45.xml" ContentType="application/vnd.openxmlformats-officedocument.wordprocessingml.foot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1A2" w:rsidRDefault="00E404AB">
      <w:pPr>
        <w:tabs>
          <w:tab w:val="center" w:pos="4680"/>
          <w:tab w:val="right" w:pos="9360"/>
        </w:tabs>
        <w:spacing w:after="200"/>
        <w:jc w:val="center"/>
        <w:rPr>
          <w:rFonts w:ascii="Arial" w:hAnsi="Arial" w:cs="Arial"/>
        </w:rPr>
      </w:pPr>
      <w:ins w:id="0" w:author="NAA" w:date="2010-06-24T12:28:00Z">
        <w:r>
          <w:rPr>
            <w:rFonts w:ascii="Arial" w:hAnsi="Arial" w:cs="Arial"/>
            <w:b/>
            <w:bCs/>
            <w:sz w:val="38"/>
            <w:szCs w:val="38"/>
          </w:rPr>
          <w:t xml:space="preserve">                     </w:t>
        </w:r>
      </w:ins>
      <w:r w:rsidRPr="000C2305">
        <w:rPr>
          <w:rFonts w:ascii="Arial" w:hAnsi="Arial" w:cs="Arial"/>
          <w:b/>
          <w:bCs/>
          <w:sz w:val="38"/>
          <w:szCs w:val="38"/>
        </w:rPr>
        <w:t>NRC INSPECTION MANUAL</w:t>
      </w:r>
      <w:r>
        <w:rPr>
          <w:rFonts w:ascii="Segoe Script" w:hAnsi="Segoe Script" w:cs="Segoe Script"/>
        </w:rPr>
        <w:tab/>
      </w:r>
      <w:ins w:id="1" w:author="NAA" w:date="2010-06-24T12:28:00Z">
        <w:r>
          <w:rPr>
            <w:rFonts w:ascii="Arial" w:hAnsi="Arial" w:cs="Arial"/>
            <w:sz w:val="20"/>
            <w:szCs w:val="20"/>
          </w:rPr>
          <w:t>FSME/MSSA</w:t>
        </w:r>
      </w:ins>
    </w:p>
    <w:p w:rsidR="003061A2" w:rsidRDefault="00E404AB">
      <w:pPr>
        <w:pBdr>
          <w:top w:val="single" w:sz="18" w:space="1" w:color="auto"/>
          <w:bottom w:val="single" w:sz="18" w:space="1" w:color="auto"/>
        </w:pBdr>
        <w:tabs>
          <w:tab w:val="left" w:pos="244"/>
          <w:tab w:val="left" w:pos="835"/>
          <w:tab w:val="left" w:pos="1440"/>
          <w:tab w:val="left" w:pos="2044"/>
          <w:tab w:val="left" w:pos="2635"/>
          <w:tab w:val="left" w:pos="3240"/>
          <w:tab w:val="center" w:pos="4680"/>
          <w:tab w:val="right" w:pos="9360"/>
        </w:tabs>
        <w:jc w:val="center"/>
        <w:rPr>
          <w:rFonts w:ascii="Arial" w:hAnsi="Arial" w:cs="Arial"/>
        </w:rPr>
      </w:pPr>
      <w:r>
        <w:rPr>
          <w:rFonts w:ascii="Arial" w:hAnsi="Arial" w:cs="Arial"/>
        </w:rPr>
        <w:t>MANUAL CHAPTER 2800</w:t>
      </w:r>
    </w:p>
    <w:p w:rsidR="003061A2" w:rsidRDefault="003061A2">
      <w:pPr>
        <w:tabs>
          <w:tab w:val="left" w:pos="244"/>
          <w:tab w:val="left" w:pos="835"/>
          <w:tab w:val="left" w:pos="1440"/>
          <w:tab w:val="left" w:pos="2044"/>
          <w:tab w:val="left" w:pos="2635"/>
          <w:tab w:val="left" w:pos="3240"/>
          <w:tab w:val="center" w:pos="4680"/>
          <w:tab w:val="right" w:pos="9360"/>
        </w:tabs>
        <w:rPr>
          <w:rFonts w:ascii="Arial" w:hAnsi="Arial" w:cs="Arial"/>
        </w:rPr>
      </w:pPr>
    </w:p>
    <w:p w:rsidR="003061A2" w:rsidRDefault="003061A2">
      <w:pPr>
        <w:tabs>
          <w:tab w:val="left" w:pos="244"/>
          <w:tab w:val="left" w:pos="835"/>
          <w:tab w:val="left" w:pos="1440"/>
          <w:tab w:val="left" w:pos="2044"/>
          <w:tab w:val="left" w:pos="2635"/>
          <w:tab w:val="left" w:pos="3240"/>
          <w:tab w:val="center" w:pos="4680"/>
          <w:tab w:val="right" w:pos="9360"/>
        </w:tabs>
        <w:rPr>
          <w:rFonts w:ascii="Arial" w:hAnsi="Arial" w:cs="Arial"/>
        </w:rPr>
      </w:pPr>
    </w:p>
    <w:p w:rsidR="00DF05CF" w:rsidRDefault="00E404AB" w:rsidP="00E404AB">
      <w:pPr>
        <w:tabs>
          <w:tab w:val="left" w:pos="244"/>
          <w:tab w:val="left" w:pos="835"/>
          <w:tab w:val="left" w:pos="1440"/>
          <w:tab w:val="left" w:pos="2044"/>
          <w:tab w:val="left" w:pos="2635"/>
          <w:tab w:val="left" w:pos="3240"/>
        </w:tabs>
        <w:spacing w:line="273" w:lineRule="exact"/>
        <w:jc w:val="center"/>
        <w:rPr>
          <w:rFonts w:ascii="Segoe Script" w:hAnsi="Segoe Script" w:cs="Segoe Script"/>
        </w:rPr>
      </w:pPr>
      <w:r>
        <w:rPr>
          <w:rFonts w:ascii="Arial" w:hAnsi="Arial" w:cs="Arial"/>
        </w:rPr>
        <w:t>MATERIALS INSPECTION PROGRAM</w:t>
      </w:r>
      <w:r>
        <w:rPr>
          <w:rFonts w:ascii="Segoe Script" w:hAnsi="Segoe Script" w:cs="Segoe Script"/>
        </w:rPr>
        <w:t xml:space="preserve"> </w:t>
      </w:r>
    </w:p>
    <w:p w:rsidR="00DF05CF" w:rsidRPr="00DF05CF" w:rsidRDefault="00DF05CF" w:rsidP="00DF05CF">
      <w:pPr>
        <w:rPr>
          <w:rFonts w:ascii="Segoe Script" w:hAnsi="Segoe Script" w:cs="Segoe Script"/>
        </w:rPr>
      </w:pPr>
    </w:p>
    <w:p w:rsidR="00DF05CF" w:rsidRPr="00DF05CF" w:rsidRDefault="00DF05CF" w:rsidP="00DF05CF">
      <w:pPr>
        <w:rPr>
          <w:rFonts w:ascii="Segoe Script" w:hAnsi="Segoe Script" w:cs="Segoe Script"/>
        </w:rPr>
      </w:pPr>
    </w:p>
    <w:p w:rsidR="00DF05CF" w:rsidRPr="00DF05CF" w:rsidRDefault="00DF05CF" w:rsidP="00DF05CF">
      <w:pPr>
        <w:rPr>
          <w:rFonts w:ascii="Segoe Script" w:hAnsi="Segoe Script" w:cs="Segoe Script"/>
        </w:rPr>
      </w:pPr>
    </w:p>
    <w:p w:rsidR="00DF05CF" w:rsidRPr="00DF05CF" w:rsidRDefault="00DF05CF" w:rsidP="00DF05CF">
      <w:pPr>
        <w:rPr>
          <w:rFonts w:ascii="Segoe Script" w:hAnsi="Segoe Script" w:cs="Segoe Script"/>
        </w:rPr>
      </w:pPr>
    </w:p>
    <w:p w:rsidR="00DF05CF" w:rsidRPr="00DF05CF" w:rsidRDefault="00DF05CF" w:rsidP="00DF05CF">
      <w:pPr>
        <w:rPr>
          <w:rFonts w:ascii="Segoe Script" w:hAnsi="Segoe Script" w:cs="Segoe Script"/>
        </w:rPr>
      </w:pPr>
    </w:p>
    <w:p w:rsidR="00DF05CF" w:rsidRPr="00DF05CF" w:rsidRDefault="00DF05CF" w:rsidP="00DF05CF">
      <w:pPr>
        <w:rPr>
          <w:rFonts w:ascii="Segoe Script" w:hAnsi="Segoe Script" w:cs="Segoe Script"/>
        </w:rPr>
      </w:pPr>
    </w:p>
    <w:p w:rsidR="00DF05CF" w:rsidRDefault="00DF05CF" w:rsidP="00DF05CF">
      <w:pPr>
        <w:rPr>
          <w:rFonts w:ascii="Segoe Script" w:hAnsi="Segoe Script" w:cs="Segoe Script"/>
        </w:rPr>
      </w:pPr>
    </w:p>
    <w:p w:rsidR="00DF05CF" w:rsidRDefault="00DF05CF" w:rsidP="00DF05CF">
      <w:pPr>
        <w:jc w:val="center"/>
        <w:rPr>
          <w:rFonts w:ascii="Segoe Script" w:hAnsi="Segoe Script" w:cs="Segoe Script"/>
        </w:rPr>
      </w:pPr>
    </w:p>
    <w:p w:rsidR="00DF05CF" w:rsidRDefault="00DF05CF" w:rsidP="00DF05CF">
      <w:pPr>
        <w:rPr>
          <w:rFonts w:ascii="Segoe Script" w:hAnsi="Segoe Script" w:cs="Segoe Script"/>
        </w:rPr>
      </w:pPr>
    </w:p>
    <w:p w:rsidR="00CC3098" w:rsidRPr="00DF05CF" w:rsidRDefault="00CC3098" w:rsidP="00DF05CF">
      <w:pPr>
        <w:rPr>
          <w:rFonts w:ascii="Segoe Script" w:hAnsi="Segoe Script" w:cs="Segoe Script"/>
        </w:rPr>
        <w:sectPr w:rsidR="00CC3098" w:rsidRPr="00DF05CF" w:rsidSect="00787EFC">
          <w:footerReference w:type="even" r:id="rId8"/>
          <w:footerReference w:type="default" r:id="rId9"/>
          <w:footerReference w:type="first" r:id="rId10"/>
          <w:pgSz w:w="12240" w:h="15840" w:code="1"/>
          <w:pgMar w:top="1080" w:right="1440" w:bottom="720" w:left="1440" w:header="720" w:footer="720" w:gutter="0"/>
          <w:cols w:space="720"/>
          <w:noEndnote/>
        </w:sectPr>
      </w:pPr>
    </w:p>
    <w:p w:rsidR="009D61EC" w:rsidRPr="00252594" w:rsidRDefault="009D61EC" w:rsidP="00E404AB">
      <w:pPr>
        <w:tabs>
          <w:tab w:val="left" w:pos="244"/>
          <w:tab w:val="left" w:pos="835"/>
          <w:tab w:val="left" w:pos="1440"/>
          <w:tab w:val="left" w:pos="2044"/>
          <w:tab w:val="left" w:pos="2635"/>
          <w:tab w:val="left" w:pos="3240"/>
        </w:tabs>
        <w:spacing w:line="273" w:lineRule="exact"/>
        <w:jc w:val="center"/>
        <w:rPr>
          <w:rFonts w:ascii="Arial" w:hAnsi="Arial" w:cs="Arial"/>
        </w:rPr>
      </w:pPr>
    </w:p>
    <w:p w:rsidR="00A50FEC" w:rsidRPr="00252594" w:rsidRDefault="00A50FEC" w:rsidP="00A50FEC">
      <w:pPr>
        <w:jc w:val="center"/>
        <w:rPr>
          <w:rFonts w:ascii="Arial" w:hAnsi="Arial" w:cs="Arial"/>
        </w:rPr>
      </w:pPr>
      <w:r w:rsidRPr="00252594">
        <w:rPr>
          <w:rFonts w:ascii="Arial" w:hAnsi="Arial" w:cs="Arial"/>
        </w:rPr>
        <w:t>CONTENTS</w:t>
      </w:r>
    </w:p>
    <w:p w:rsidR="00E349C1" w:rsidRPr="00252594" w:rsidRDefault="00E349C1" w:rsidP="00A50FEC">
      <w:pPr>
        <w:jc w:val="center"/>
        <w:rPr>
          <w:rFonts w:ascii="Arial" w:hAnsi="Arial" w:cs="Arial"/>
        </w:rPr>
      </w:pPr>
    </w:p>
    <w:p w:rsidR="00AF16BA" w:rsidRPr="00252594" w:rsidRDefault="00D3233D" w:rsidP="00AF16BA">
      <w:pPr>
        <w:pStyle w:val="TOC1"/>
        <w:rPr>
          <w:rFonts w:cs="Arial"/>
          <w:noProof/>
        </w:rPr>
      </w:pPr>
      <w:r w:rsidRPr="00252594">
        <w:rPr>
          <w:rFonts w:cs="Arial"/>
        </w:rPr>
        <w:fldChar w:fldCharType="begin"/>
      </w:r>
      <w:r w:rsidR="00E349C1" w:rsidRPr="00252594">
        <w:rPr>
          <w:rFonts w:cs="Arial"/>
        </w:rPr>
        <w:instrText xml:space="preserve"> TOC \o "1-2" \u </w:instrText>
      </w:r>
      <w:r w:rsidRPr="00252594">
        <w:rPr>
          <w:rFonts w:cs="Arial"/>
        </w:rPr>
        <w:fldChar w:fldCharType="separate"/>
      </w:r>
      <w:r w:rsidR="00AF16BA" w:rsidRPr="00252594">
        <w:rPr>
          <w:rFonts w:cs="Arial"/>
          <w:noProof/>
        </w:rPr>
        <w:t>2800</w:t>
      </w:r>
      <w:r w:rsidR="00AF16BA" w:rsidRPr="00252594">
        <w:rPr>
          <w:rFonts w:cs="Arial"/>
          <w:noProof/>
        </w:rPr>
        <w:noBreakHyphen/>
        <w:t>01</w:t>
      </w:r>
      <w:r w:rsidR="00AF16BA" w:rsidRPr="00252594">
        <w:rPr>
          <w:rFonts w:cs="Arial"/>
          <w:noProof/>
        </w:rPr>
        <w:tab/>
        <w:t>PURPOSE</w:t>
      </w:r>
      <w:r w:rsidR="00AF16BA" w:rsidRPr="00252594">
        <w:rPr>
          <w:rFonts w:cs="Arial"/>
          <w:noProof/>
        </w:rPr>
        <w:tab/>
      </w:r>
      <w:r w:rsidRPr="00252594">
        <w:rPr>
          <w:rFonts w:cs="Arial"/>
          <w:noProof/>
        </w:rPr>
        <w:fldChar w:fldCharType="begin"/>
      </w:r>
      <w:r w:rsidR="00AF16BA" w:rsidRPr="00252594">
        <w:rPr>
          <w:rFonts w:cs="Arial"/>
          <w:noProof/>
        </w:rPr>
        <w:instrText xml:space="preserve"> PAGEREF _Toc263168920 \h </w:instrText>
      </w:r>
      <w:r w:rsidRPr="00252594">
        <w:rPr>
          <w:rFonts w:cs="Arial"/>
          <w:noProof/>
        </w:rPr>
      </w:r>
      <w:r w:rsidRPr="00252594">
        <w:rPr>
          <w:rFonts w:cs="Arial"/>
          <w:noProof/>
        </w:rPr>
        <w:fldChar w:fldCharType="separate"/>
      </w:r>
      <w:r w:rsidR="00626A5A">
        <w:rPr>
          <w:rFonts w:cs="Arial"/>
          <w:noProof/>
        </w:rPr>
        <w:t>1</w:t>
      </w:r>
      <w:r w:rsidRPr="00252594">
        <w:rPr>
          <w:rFonts w:cs="Arial"/>
          <w:noProof/>
        </w:rPr>
        <w:fldChar w:fldCharType="end"/>
      </w:r>
    </w:p>
    <w:p w:rsidR="00AF16BA" w:rsidRPr="00252594" w:rsidRDefault="00AF16BA" w:rsidP="00AF16BA">
      <w:pPr>
        <w:pStyle w:val="TOC1"/>
        <w:rPr>
          <w:rFonts w:cs="Arial"/>
          <w:noProof/>
        </w:rPr>
      </w:pPr>
      <w:r w:rsidRPr="00252594">
        <w:rPr>
          <w:rFonts w:cs="Arial"/>
          <w:noProof/>
        </w:rPr>
        <w:t>2800-02</w:t>
      </w:r>
      <w:r w:rsidRPr="00252594">
        <w:rPr>
          <w:rFonts w:cs="Arial"/>
          <w:noProof/>
        </w:rPr>
        <w:tab/>
        <w:t>OBJECTIVES</w:t>
      </w:r>
      <w:r w:rsidRPr="00252594">
        <w:rPr>
          <w:rFonts w:cs="Arial"/>
          <w:noProof/>
        </w:rPr>
        <w:tab/>
      </w:r>
      <w:r w:rsidR="00D3233D" w:rsidRPr="00252594">
        <w:rPr>
          <w:rFonts w:cs="Arial"/>
          <w:noProof/>
        </w:rPr>
        <w:fldChar w:fldCharType="begin"/>
      </w:r>
      <w:r w:rsidRPr="00252594">
        <w:rPr>
          <w:rFonts w:cs="Arial"/>
          <w:noProof/>
        </w:rPr>
        <w:instrText xml:space="preserve"> PAGEREF _Toc263168921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AF16BA" w:rsidRPr="00252594" w:rsidRDefault="00AF16BA" w:rsidP="00AF16BA">
      <w:pPr>
        <w:pStyle w:val="TOC1"/>
        <w:rPr>
          <w:rFonts w:cs="Arial"/>
          <w:noProof/>
        </w:rPr>
      </w:pPr>
      <w:r w:rsidRPr="00252594">
        <w:rPr>
          <w:rFonts w:cs="Arial"/>
          <w:noProof/>
        </w:rPr>
        <w:t>2800-03</w:t>
      </w:r>
      <w:r w:rsidRPr="00252594">
        <w:rPr>
          <w:rFonts w:cs="Arial"/>
          <w:noProof/>
        </w:rPr>
        <w:tab/>
        <w:t>DEFINITIONS</w:t>
      </w:r>
      <w:r w:rsidRPr="00252594">
        <w:rPr>
          <w:rFonts w:cs="Arial"/>
          <w:noProof/>
        </w:rPr>
        <w:tab/>
      </w:r>
      <w:r w:rsidR="00D3233D" w:rsidRPr="00252594">
        <w:rPr>
          <w:rFonts w:cs="Arial"/>
          <w:noProof/>
        </w:rPr>
        <w:fldChar w:fldCharType="begin"/>
      </w:r>
      <w:r w:rsidRPr="00252594">
        <w:rPr>
          <w:rFonts w:cs="Arial"/>
          <w:noProof/>
        </w:rPr>
        <w:instrText xml:space="preserve"> PAGEREF _Toc263168922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03.0</w:t>
      </w:r>
      <w:ins w:id="2" w:author="Gwendolyn Davis" w:date="2010-07-13T17:59:00Z">
        <w:r w:rsidR="00D31C50">
          <w:rPr>
            <w:rFonts w:ascii="Arial" w:hAnsi="Arial" w:cs="Arial"/>
            <w:noProof/>
          </w:rPr>
          <w:t>1</w:t>
        </w:r>
      </w:ins>
      <w:r w:rsidRPr="00252594">
        <w:rPr>
          <w:rFonts w:ascii="Arial" w:hAnsi="Arial" w:cs="Arial"/>
          <w:noProof/>
        </w:rPr>
        <w:tab/>
        <w:t>Pre-licensing Visit</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_Toc263168923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1</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03.0</w:t>
      </w:r>
      <w:ins w:id="3" w:author="Gwendolyn Davis" w:date="2010-07-13T17:59:00Z">
        <w:r w:rsidR="00D31C50">
          <w:rPr>
            <w:rFonts w:ascii="Arial" w:hAnsi="Arial" w:cs="Arial"/>
            <w:noProof/>
          </w:rPr>
          <w:t>2</w:t>
        </w:r>
      </w:ins>
      <w:r w:rsidRPr="00252594">
        <w:rPr>
          <w:rFonts w:ascii="Arial" w:hAnsi="Arial" w:cs="Arial"/>
          <w:noProof/>
        </w:rPr>
        <w:tab/>
        <w:t>Initial Inspection</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_Toc263168924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1</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03.0</w:t>
      </w:r>
      <w:ins w:id="4" w:author="Gwendolyn Davis" w:date="2010-07-13T17:59:00Z">
        <w:r w:rsidR="00D31C50">
          <w:rPr>
            <w:rFonts w:ascii="Arial" w:hAnsi="Arial" w:cs="Arial"/>
            <w:noProof/>
          </w:rPr>
          <w:t>3</w:t>
        </w:r>
      </w:ins>
      <w:r w:rsidRPr="00252594">
        <w:rPr>
          <w:rFonts w:ascii="Arial" w:hAnsi="Arial" w:cs="Arial"/>
          <w:noProof/>
        </w:rPr>
        <w:tab/>
        <w:t>Initial Security Inspection</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_Toc263168925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1</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03.0</w:t>
      </w:r>
      <w:ins w:id="5" w:author="Gwendolyn Davis" w:date="2010-07-13T17:59:00Z">
        <w:r w:rsidR="00D31C50">
          <w:rPr>
            <w:rFonts w:ascii="Arial" w:hAnsi="Arial" w:cs="Arial"/>
            <w:noProof/>
          </w:rPr>
          <w:t>4</w:t>
        </w:r>
      </w:ins>
      <w:r w:rsidRPr="00252594">
        <w:rPr>
          <w:rFonts w:ascii="Arial" w:hAnsi="Arial" w:cs="Arial"/>
          <w:noProof/>
        </w:rPr>
        <w:tab/>
        <w:t>Inspection</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_Toc263168926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1</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03.0</w:t>
      </w:r>
      <w:ins w:id="6" w:author="Gwendolyn Davis" w:date="2010-07-13T17:59:00Z">
        <w:r w:rsidR="00D31C50">
          <w:rPr>
            <w:rFonts w:ascii="Arial" w:hAnsi="Arial" w:cs="Arial"/>
            <w:noProof/>
          </w:rPr>
          <w:t>5</w:t>
        </w:r>
      </w:ins>
      <w:r w:rsidRPr="00252594">
        <w:rPr>
          <w:rFonts w:ascii="Arial" w:hAnsi="Arial" w:cs="Arial"/>
          <w:noProof/>
        </w:rPr>
        <w:tab/>
        <w:t>Inspection Plan..</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_Toc263168927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03.0</w:t>
      </w:r>
      <w:ins w:id="7" w:author="Gwendolyn Davis" w:date="2010-07-13T17:59:00Z">
        <w:r w:rsidR="00D31C50">
          <w:rPr>
            <w:rFonts w:ascii="Arial" w:hAnsi="Arial" w:cs="Arial"/>
            <w:noProof/>
          </w:rPr>
          <w:t>6</w:t>
        </w:r>
      </w:ins>
      <w:r w:rsidRPr="00252594">
        <w:rPr>
          <w:rFonts w:ascii="Arial" w:hAnsi="Arial" w:cs="Arial"/>
          <w:noProof/>
        </w:rPr>
        <w:tab/>
        <w:t>Inspection Priorities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_Toc263168928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03.0</w:t>
      </w:r>
      <w:ins w:id="8" w:author="Gwendolyn Davis" w:date="2010-07-13T17:59:00Z">
        <w:r w:rsidR="00D31C50">
          <w:rPr>
            <w:rFonts w:ascii="Arial" w:hAnsi="Arial" w:cs="Arial"/>
            <w:noProof/>
          </w:rPr>
          <w:t>7</w:t>
        </w:r>
      </w:ins>
      <w:r w:rsidRPr="00252594">
        <w:rPr>
          <w:rFonts w:ascii="Arial" w:hAnsi="Arial" w:cs="Arial"/>
          <w:noProof/>
        </w:rPr>
        <w:tab/>
        <w:t>Reactive Inspection</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_Toc263168929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03.0</w:t>
      </w:r>
      <w:ins w:id="9" w:author="Gwendolyn Davis" w:date="2010-07-13T17:59:00Z">
        <w:r w:rsidR="00D31C50">
          <w:rPr>
            <w:rFonts w:ascii="Arial" w:hAnsi="Arial" w:cs="Arial"/>
            <w:noProof/>
          </w:rPr>
          <w:t>8</w:t>
        </w:r>
      </w:ins>
      <w:r w:rsidRPr="00252594">
        <w:rPr>
          <w:rFonts w:ascii="Arial" w:hAnsi="Arial" w:cs="Arial"/>
          <w:noProof/>
        </w:rPr>
        <w:tab/>
        <w:t>Routine Inspection</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_Toc263168930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03.0</w:t>
      </w:r>
      <w:ins w:id="10" w:author="Gwendolyn Davis" w:date="2010-07-13T17:59:00Z">
        <w:r w:rsidR="00D31C50">
          <w:rPr>
            <w:rFonts w:ascii="Arial" w:hAnsi="Arial" w:cs="Arial"/>
            <w:noProof/>
          </w:rPr>
          <w:t>9</w:t>
        </w:r>
      </w:ins>
      <w:r w:rsidRPr="00252594">
        <w:rPr>
          <w:rFonts w:ascii="Arial" w:hAnsi="Arial" w:cs="Arial"/>
          <w:noProof/>
        </w:rPr>
        <w:tab/>
        <w:t>Risk Significant Radioactive Material.</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_Toc263168932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w:t>
      </w:r>
      <w:ins w:id="11" w:author="Gwendolyn Davis" w:date="2010-07-13T17:59:00Z">
        <w:r w:rsidR="00D31C50">
          <w:rPr>
            <w:rFonts w:ascii="Arial" w:hAnsi="Arial" w:cs="Arial"/>
            <w:noProof/>
          </w:rPr>
          <w:t>10</w:t>
        </w:r>
      </w:ins>
      <w:r w:rsidRPr="00252594">
        <w:rPr>
          <w:rFonts w:ascii="Arial" w:hAnsi="Arial" w:cs="Arial"/>
          <w:noProof/>
        </w:rPr>
        <w:tab/>
        <w:t>Security Requirements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_Toc263168933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w:t>
      </w:r>
      <w:ins w:id="12" w:author="Gwendolyn Davis" w:date="2010-07-13T17:59:00Z">
        <w:r w:rsidR="00D31C50">
          <w:rPr>
            <w:rFonts w:ascii="Arial" w:hAnsi="Arial" w:cs="Arial"/>
            <w:noProof/>
          </w:rPr>
          <w:t>11</w:t>
        </w:r>
      </w:ins>
      <w:r w:rsidRPr="00252594">
        <w:rPr>
          <w:rFonts w:ascii="Arial" w:hAnsi="Arial" w:cs="Arial"/>
          <w:noProof/>
        </w:rPr>
        <w:tab/>
        <w:t>Special Inspection Activities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_Toc263168934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03.1</w:t>
      </w:r>
      <w:ins w:id="13" w:author="Gwendolyn Davis" w:date="2010-07-13T17:59:00Z">
        <w:r w:rsidR="00D31C50">
          <w:rPr>
            <w:rFonts w:ascii="Arial" w:hAnsi="Arial" w:cs="Arial"/>
            <w:noProof/>
          </w:rPr>
          <w:t>2</w:t>
        </w:r>
      </w:ins>
      <w:r w:rsidRPr="00252594">
        <w:rPr>
          <w:rFonts w:ascii="Arial" w:hAnsi="Arial" w:cs="Arial"/>
          <w:noProof/>
        </w:rPr>
        <w:tab/>
        <w:t>Team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_Toc263168935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03.1</w:t>
      </w:r>
      <w:ins w:id="14" w:author="Gwendolyn Davis" w:date="2010-07-13T17:59:00Z">
        <w:r w:rsidR="00D31C50">
          <w:rPr>
            <w:rFonts w:ascii="Arial" w:hAnsi="Arial" w:cs="Arial"/>
            <w:noProof/>
          </w:rPr>
          <w:t>3</w:t>
        </w:r>
      </w:ins>
      <w:r w:rsidRPr="00252594">
        <w:rPr>
          <w:rFonts w:ascii="Arial" w:hAnsi="Arial" w:cs="Arial"/>
          <w:noProof/>
        </w:rPr>
        <w:tab/>
        <w:t>Telephonic Contacts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_Toc263168936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w:t>
      </w:r>
      <w:r w:rsidR="00D3233D" w:rsidRPr="00252594">
        <w:rPr>
          <w:rFonts w:ascii="Arial" w:hAnsi="Arial" w:cs="Arial"/>
          <w:noProof/>
        </w:rPr>
        <w:fldChar w:fldCharType="end"/>
      </w:r>
    </w:p>
    <w:p w:rsidR="00AF16BA" w:rsidRPr="00252594" w:rsidRDefault="00AF16BA" w:rsidP="00AF16BA">
      <w:pPr>
        <w:pStyle w:val="TOC1"/>
        <w:rPr>
          <w:rFonts w:cs="Arial"/>
          <w:noProof/>
        </w:rPr>
      </w:pPr>
      <w:r w:rsidRPr="00252594">
        <w:rPr>
          <w:rFonts w:cs="Arial"/>
          <w:noProof/>
        </w:rPr>
        <w:t>2800-04</w:t>
      </w:r>
      <w:r w:rsidRPr="00252594">
        <w:rPr>
          <w:rFonts w:cs="Arial"/>
          <w:noProof/>
        </w:rPr>
        <w:tab/>
        <w:t>RESPONSIBILITIES AND AUTHORITIES</w:t>
      </w:r>
      <w:r w:rsidRPr="00252594">
        <w:rPr>
          <w:rFonts w:cs="Arial"/>
          <w:noProof/>
        </w:rPr>
        <w:tab/>
      </w:r>
      <w:r w:rsidR="00D3233D" w:rsidRPr="00252594">
        <w:rPr>
          <w:rFonts w:cs="Arial"/>
          <w:noProof/>
        </w:rPr>
        <w:fldChar w:fldCharType="begin"/>
      </w:r>
      <w:r w:rsidRPr="00252594">
        <w:rPr>
          <w:rFonts w:cs="Arial"/>
          <w:noProof/>
        </w:rPr>
        <w:instrText xml:space="preserve"> PAGEREF _Toc263168937 \h </w:instrText>
      </w:r>
      <w:r w:rsidR="00D3233D" w:rsidRPr="00252594">
        <w:rPr>
          <w:rFonts w:cs="Arial"/>
          <w:noProof/>
        </w:rPr>
      </w:r>
      <w:r w:rsidR="00D3233D" w:rsidRPr="00252594">
        <w:rPr>
          <w:rFonts w:cs="Arial"/>
          <w:noProof/>
        </w:rPr>
        <w:fldChar w:fldCharType="separate"/>
      </w:r>
      <w:r w:rsidR="00626A5A">
        <w:rPr>
          <w:rFonts w:cs="Arial"/>
          <w:noProof/>
        </w:rPr>
        <w:t>3</w:t>
      </w:r>
      <w:r w:rsidR="00D3233D" w:rsidRPr="00252594">
        <w:rPr>
          <w:rFonts w:cs="Arial"/>
          <w:noProof/>
        </w:rPr>
        <w:fldChar w:fldCharType="end"/>
      </w:r>
    </w:p>
    <w:p w:rsidR="00AF16BA" w:rsidRPr="00252594" w:rsidRDefault="00AF16BA" w:rsidP="00AF16BA">
      <w:pPr>
        <w:pStyle w:val="TOC2"/>
        <w:ind w:left="1080" w:hanging="840"/>
        <w:rPr>
          <w:rFonts w:ascii="Arial" w:hAnsi="Arial" w:cs="Arial"/>
          <w:noProof/>
        </w:rPr>
      </w:pPr>
      <w:r w:rsidRPr="00252594">
        <w:rPr>
          <w:rFonts w:ascii="Arial" w:hAnsi="Arial" w:cs="Arial"/>
          <w:noProof/>
        </w:rPr>
        <w:t>04.01</w:t>
      </w:r>
      <w:r w:rsidRPr="00252594">
        <w:rPr>
          <w:rFonts w:ascii="Arial" w:hAnsi="Arial" w:cs="Arial"/>
          <w:noProof/>
        </w:rPr>
        <w:tab/>
        <w:t>Director, Office of Federal and State Materials and Environmental Management Programs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_Toc263168938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04.02</w:t>
      </w:r>
      <w:r w:rsidRPr="00252594">
        <w:rPr>
          <w:rFonts w:ascii="Arial" w:hAnsi="Arial" w:cs="Arial"/>
          <w:noProof/>
        </w:rPr>
        <w:tab/>
        <w:t>Regional Administrator</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_Toc263168939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04.03</w:t>
      </w:r>
      <w:r w:rsidRPr="00252594">
        <w:rPr>
          <w:rFonts w:ascii="Arial" w:hAnsi="Arial" w:cs="Arial"/>
          <w:noProof/>
        </w:rPr>
        <w:tab/>
        <w:t>Director, Division of Materials Safety and State Agreements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_Toc263168940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04.04</w:t>
      </w:r>
      <w:r w:rsidR="005B2EF7">
        <w:rPr>
          <w:rFonts w:ascii="Arial" w:hAnsi="Arial" w:cs="Arial"/>
          <w:noProof/>
        </w:rPr>
        <w:t>+-</w:t>
      </w:r>
      <w:r w:rsidRPr="00252594">
        <w:rPr>
          <w:rFonts w:ascii="Arial" w:hAnsi="Arial" w:cs="Arial"/>
          <w:noProof/>
        </w:rPr>
        <w:tab/>
        <w:t>Director, Regional Division of Nuclear Materials Safety</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_Toc263168941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4</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04.05</w:t>
      </w:r>
      <w:r w:rsidRPr="00252594">
        <w:rPr>
          <w:rFonts w:ascii="Arial" w:hAnsi="Arial" w:cs="Arial"/>
          <w:noProof/>
        </w:rPr>
        <w:tab/>
        <w:t>Chief(s), Regional Inspection Branch(es)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_Toc263168942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4</w:t>
      </w:r>
      <w:r w:rsidR="00D3233D" w:rsidRPr="00252594">
        <w:rPr>
          <w:rFonts w:ascii="Arial" w:hAnsi="Arial" w:cs="Arial"/>
          <w:noProof/>
        </w:rPr>
        <w:fldChar w:fldCharType="end"/>
      </w:r>
    </w:p>
    <w:p w:rsidR="00AF16BA" w:rsidRPr="00252594" w:rsidRDefault="00AF16BA" w:rsidP="00AF16BA">
      <w:pPr>
        <w:pStyle w:val="TOC1"/>
        <w:rPr>
          <w:rFonts w:cs="Arial"/>
          <w:noProof/>
        </w:rPr>
      </w:pPr>
      <w:r w:rsidRPr="00252594">
        <w:rPr>
          <w:rFonts w:cs="Arial"/>
          <w:noProof/>
        </w:rPr>
        <w:t>2800-05</w:t>
      </w:r>
      <w:r w:rsidRPr="00252594">
        <w:rPr>
          <w:rFonts w:cs="Arial"/>
          <w:noProof/>
        </w:rPr>
        <w:tab/>
        <w:t>BASIC REQUIREMENTS</w:t>
      </w:r>
      <w:r w:rsidRPr="00252594">
        <w:rPr>
          <w:rFonts w:cs="Arial"/>
          <w:noProof/>
        </w:rPr>
        <w:tab/>
      </w:r>
      <w:r w:rsidR="00D3233D" w:rsidRPr="00252594">
        <w:rPr>
          <w:rFonts w:cs="Arial"/>
          <w:noProof/>
        </w:rPr>
        <w:fldChar w:fldCharType="begin"/>
      </w:r>
      <w:r w:rsidRPr="00252594">
        <w:rPr>
          <w:rFonts w:cs="Arial"/>
          <w:noProof/>
        </w:rPr>
        <w:instrText xml:space="preserve"> PAGEREF _Toc263168943 \h </w:instrText>
      </w:r>
      <w:r w:rsidR="00D3233D" w:rsidRPr="00252594">
        <w:rPr>
          <w:rFonts w:cs="Arial"/>
          <w:noProof/>
        </w:rPr>
      </w:r>
      <w:r w:rsidR="00D3233D" w:rsidRPr="00252594">
        <w:rPr>
          <w:rFonts w:cs="Arial"/>
          <w:noProof/>
        </w:rPr>
        <w:fldChar w:fldCharType="separate"/>
      </w:r>
      <w:r w:rsidR="00626A5A">
        <w:rPr>
          <w:rFonts w:cs="Arial"/>
          <w:noProof/>
        </w:rPr>
        <w:t>4</w:t>
      </w:r>
      <w:r w:rsidR="00D3233D" w:rsidRPr="00252594">
        <w:rPr>
          <w:rFonts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05.01</w:t>
      </w:r>
      <w:r w:rsidRPr="00252594">
        <w:rPr>
          <w:rFonts w:ascii="Arial" w:hAnsi="Arial" w:cs="Arial"/>
          <w:noProof/>
        </w:rPr>
        <w:tab/>
        <w:t>General Inspection Process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_Toc263168944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6</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05.02</w:t>
      </w:r>
      <w:r w:rsidRPr="00252594">
        <w:rPr>
          <w:rFonts w:ascii="Arial" w:hAnsi="Arial" w:cs="Arial"/>
          <w:noProof/>
        </w:rPr>
        <w:tab/>
        <w:t>Reactive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_Toc263168945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16</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05.03</w:t>
      </w:r>
      <w:r w:rsidRPr="00252594">
        <w:rPr>
          <w:rFonts w:ascii="Arial" w:hAnsi="Arial" w:cs="Arial"/>
          <w:noProof/>
        </w:rPr>
        <w:tab/>
        <w:t>Initial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_Toc263168946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17</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05.04</w:t>
      </w:r>
      <w:r w:rsidRPr="00252594">
        <w:rPr>
          <w:rFonts w:ascii="Arial" w:hAnsi="Arial" w:cs="Arial"/>
          <w:noProof/>
        </w:rPr>
        <w:tab/>
        <w:t>Routine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_Toc263168947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19</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05.05</w:t>
      </w:r>
      <w:r w:rsidRPr="00252594">
        <w:rPr>
          <w:rFonts w:ascii="Arial" w:hAnsi="Arial" w:cs="Arial"/>
          <w:noProof/>
        </w:rPr>
        <w:tab/>
        <w:t>Telephonic Contacts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_Toc263168949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19</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05.06</w:t>
      </w:r>
      <w:r w:rsidRPr="00252594">
        <w:rPr>
          <w:rFonts w:ascii="Arial" w:hAnsi="Arial" w:cs="Arial"/>
          <w:noProof/>
        </w:rPr>
        <w:tab/>
        <w:t>Pre-licensing Visit</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_Toc263168950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19</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05.07</w:t>
      </w:r>
      <w:r w:rsidRPr="00252594">
        <w:rPr>
          <w:rFonts w:ascii="Arial" w:hAnsi="Arial" w:cs="Arial"/>
          <w:noProof/>
        </w:rPr>
        <w:tab/>
        <w:t>Third Party Assistance</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_Toc263168951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20</w:t>
      </w:r>
      <w:r w:rsidR="00D3233D" w:rsidRPr="00252594">
        <w:rPr>
          <w:rFonts w:ascii="Arial" w:hAnsi="Arial" w:cs="Arial"/>
          <w:noProof/>
        </w:rPr>
        <w:fldChar w:fldCharType="end"/>
      </w:r>
    </w:p>
    <w:p w:rsidR="00AF16BA" w:rsidRPr="00252594" w:rsidRDefault="00AF16BA" w:rsidP="00AF16BA">
      <w:pPr>
        <w:pStyle w:val="TOC1"/>
        <w:rPr>
          <w:rFonts w:cs="Arial"/>
          <w:noProof/>
        </w:rPr>
      </w:pPr>
      <w:r w:rsidRPr="00252594">
        <w:rPr>
          <w:rFonts w:cs="Arial"/>
          <w:noProof/>
          <w:color w:val="000000"/>
        </w:rPr>
        <w:t>2800-06</w:t>
      </w:r>
      <w:r w:rsidRPr="00252594">
        <w:rPr>
          <w:rFonts w:cs="Arial"/>
          <w:noProof/>
        </w:rPr>
        <w:tab/>
      </w:r>
      <w:r w:rsidRPr="00252594">
        <w:rPr>
          <w:rFonts w:cs="Arial"/>
          <w:noProof/>
          <w:color w:val="000000"/>
        </w:rPr>
        <w:t>INSPECTION INTERVALS</w:t>
      </w:r>
      <w:r w:rsidRPr="00252594">
        <w:rPr>
          <w:rFonts w:cs="Arial"/>
          <w:noProof/>
        </w:rPr>
        <w:tab/>
      </w:r>
      <w:r w:rsidR="00D3233D" w:rsidRPr="00252594">
        <w:rPr>
          <w:rFonts w:cs="Arial"/>
          <w:noProof/>
        </w:rPr>
        <w:fldChar w:fldCharType="begin"/>
      </w:r>
      <w:r w:rsidRPr="00252594">
        <w:rPr>
          <w:rFonts w:cs="Arial"/>
          <w:noProof/>
        </w:rPr>
        <w:instrText xml:space="preserve"> PAGEREF _Toc263168952 \h </w:instrText>
      </w:r>
      <w:r w:rsidR="00D3233D" w:rsidRPr="00252594">
        <w:rPr>
          <w:rFonts w:cs="Arial"/>
          <w:noProof/>
        </w:rPr>
      </w:r>
      <w:r w:rsidR="00D3233D" w:rsidRPr="00252594">
        <w:rPr>
          <w:rFonts w:cs="Arial"/>
          <w:noProof/>
        </w:rPr>
        <w:fldChar w:fldCharType="separate"/>
      </w:r>
      <w:r w:rsidR="00626A5A">
        <w:rPr>
          <w:rFonts w:cs="Arial"/>
          <w:noProof/>
        </w:rPr>
        <w:t>20</w:t>
      </w:r>
      <w:r w:rsidR="00D3233D" w:rsidRPr="00252594">
        <w:rPr>
          <w:rFonts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06.01</w:t>
      </w:r>
      <w:r w:rsidRPr="00252594">
        <w:rPr>
          <w:rFonts w:ascii="Arial" w:hAnsi="Arial" w:cs="Arial"/>
          <w:noProof/>
        </w:rPr>
        <w:tab/>
        <w:t>Scheduling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_Toc263168953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20</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06.02</w:t>
      </w:r>
      <w:r w:rsidRPr="00252594">
        <w:rPr>
          <w:rFonts w:ascii="Arial" w:hAnsi="Arial" w:cs="Arial"/>
          <w:noProof/>
        </w:rPr>
        <w:tab/>
        <w:t>Combining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_Toc263168954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20</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06.03</w:t>
      </w:r>
      <w:r w:rsidRPr="00252594">
        <w:rPr>
          <w:rFonts w:ascii="Arial" w:hAnsi="Arial" w:cs="Arial"/>
          <w:noProof/>
        </w:rPr>
        <w:tab/>
        <w:t>Inspections After Escalated Enforcement.</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_Toc263168955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21</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06.04</w:t>
      </w:r>
      <w:r w:rsidRPr="00252594">
        <w:rPr>
          <w:rFonts w:ascii="Arial" w:hAnsi="Arial" w:cs="Arial"/>
          <w:noProof/>
        </w:rPr>
        <w:tab/>
        <w:t>Reduction of Inspection Interval</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_Toc263168956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21</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06.05</w:t>
      </w:r>
      <w:r w:rsidRPr="00252594">
        <w:rPr>
          <w:rFonts w:ascii="Arial" w:hAnsi="Arial" w:cs="Arial"/>
          <w:noProof/>
        </w:rPr>
        <w:tab/>
        <w:t>Other Changes in Inspection Interval</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_Toc263168957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22</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lang w:val="en-CA"/>
        </w:rPr>
        <w:t xml:space="preserve">06.06    </w:t>
      </w:r>
      <w:r w:rsidRPr="00252594">
        <w:rPr>
          <w:rFonts w:ascii="Arial" w:hAnsi="Arial" w:cs="Arial"/>
          <w:noProof/>
        </w:rPr>
        <w:t>Coordination with Agreement States and Other Regions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_Toc263168958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22</w:t>
      </w:r>
      <w:r w:rsidR="00D3233D" w:rsidRPr="00252594">
        <w:rPr>
          <w:rFonts w:ascii="Arial" w:hAnsi="Arial" w:cs="Arial"/>
          <w:noProof/>
        </w:rPr>
        <w:fldChar w:fldCharType="end"/>
      </w:r>
    </w:p>
    <w:p w:rsidR="00AF16BA" w:rsidRPr="00252594" w:rsidRDefault="00AF16BA" w:rsidP="00AF16BA">
      <w:pPr>
        <w:pStyle w:val="TOC1"/>
        <w:rPr>
          <w:rFonts w:cs="Arial"/>
          <w:noProof/>
        </w:rPr>
      </w:pPr>
      <w:r w:rsidRPr="00252594">
        <w:rPr>
          <w:rFonts w:cs="Arial"/>
          <w:noProof/>
        </w:rPr>
        <w:t>2800-07</w:t>
      </w:r>
      <w:r w:rsidRPr="00252594">
        <w:rPr>
          <w:rFonts w:cs="Arial"/>
          <w:noProof/>
        </w:rPr>
        <w:tab/>
        <w:t>SPECIAL INSPECTION ACTIVITIES</w:t>
      </w:r>
      <w:r w:rsidRPr="00252594">
        <w:rPr>
          <w:rFonts w:cs="Arial"/>
          <w:noProof/>
        </w:rPr>
        <w:tab/>
      </w:r>
      <w:r w:rsidR="00D3233D" w:rsidRPr="00252594">
        <w:rPr>
          <w:rFonts w:cs="Arial"/>
          <w:noProof/>
        </w:rPr>
        <w:fldChar w:fldCharType="begin"/>
      </w:r>
      <w:r w:rsidRPr="00252594">
        <w:rPr>
          <w:rFonts w:cs="Arial"/>
          <w:noProof/>
        </w:rPr>
        <w:instrText xml:space="preserve"> PAGEREF _Toc263168959 \h </w:instrText>
      </w:r>
      <w:r w:rsidR="00D3233D" w:rsidRPr="00252594">
        <w:rPr>
          <w:rFonts w:cs="Arial"/>
          <w:noProof/>
        </w:rPr>
      </w:r>
      <w:r w:rsidR="00D3233D" w:rsidRPr="00252594">
        <w:rPr>
          <w:rFonts w:cs="Arial"/>
          <w:noProof/>
        </w:rPr>
        <w:fldChar w:fldCharType="separate"/>
      </w:r>
      <w:r w:rsidR="00626A5A">
        <w:rPr>
          <w:rFonts w:cs="Arial"/>
          <w:noProof/>
        </w:rPr>
        <w:t>23</w:t>
      </w:r>
      <w:r w:rsidR="00D3233D" w:rsidRPr="00252594">
        <w:rPr>
          <w:rFonts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07.01</w:t>
      </w:r>
      <w:r w:rsidRPr="00252594">
        <w:rPr>
          <w:rFonts w:ascii="Arial" w:hAnsi="Arial" w:cs="Arial"/>
          <w:noProof/>
        </w:rPr>
        <w:tab/>
        <w:t>Expired and Terminated Licenses and Decommissioning Activities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_Toc263168960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23</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07.02</w:t>
      </w:r>
      <w:r w:rsidRPr="00252594">
        <w:rPr>
          <w:rFonts w:ascii="Arial" w:hAnsi="Arial" w:cs="Arial"/>
          <w:noProof/>
        </w:rPr>
        <w:tab/>
        <w:t>Significantly Expanded Programs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_Toc263168961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23</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07.03</w:t>
      </w:r>
      <w:r w:rsidRPr="00252594">
        <w:rPr>
          <w:rFonts w:ascii="Arial" w:hAnsi="Arial" w:cs="Arial"/>
          <w:noProof/>
        </w:rPr>
        <w:tab/>
        <w:t>Reciprocity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_Toc263168962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24</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 xml:space="preserve">07.04 </w:t>
      </w:r>
      <w:r w:rsidRPr="00252594">
        <w:rPr>
          <w:rFonts w:ascii="Arial" w:hAnsi="Arial" w:cs="Arial"/>
          <w:noProof/>
        </w:rPr>
        <w:tab/>
        <w:t>Temporary Job Site or Field Office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_Toc263168963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25</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lastRenderedPageBreak/>
        <w:t xml:space="preserve">07.05 </w:t>
      </w:r>
      <w:r w:rsidRPr="00252594">
        <w:rPr>
          <w:rFonts w:ascii="Arial" w:hAnsi="Arial" w:cs="Arial"/>
          <w:noProof/>
        </w:rPr>
        <w:tab/>
        <w:t>Team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_Toc263168964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26</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07.06</w:t>
      </w:r>
      <w:r w:rsidRPr="00252594">
        <w:rPr>
          <w:rFonts w:ascii="Arial" w:hAnsi="Arial" w:cs="Arial"/>
          <w:noProof/>
        </w:rPr>
        <w:tab/>
        <w:t>Abandonment of Licensed Activities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_Toc263168965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27</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07.07</w:t>
      </w:r>
      <w:r w:rsidRPr="00252594">
        <w:rPr>
          <w:rFonts w:ascii="Arial" w:hAnsi="Arial" w:cs="Arial"/>
          <w:noProof/>
        </w:rPr>
        <w:tab/>
        <w:t>Inspection of Generally Licensed Devices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_Toc263168966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28</w:t>
      </w:r>
      <w:r w:rsidR="00D3233D" w:rsidRPr="00252594">
        <w:rPr>
          <w:rFonts w:ascii="Arial" w:hAnsi="Arial" w:cs="Arial"/>
          <w:noProof/>
        </w:rPr>
        <w:fldChar w:fldCharType="end"/>
      </w:r>
    </w:p>
    <w:p w:rsidR="00252594" w:rsidRDefault="00AF16BA" w:rsidP="00AF16BA">
      <w:pPr>
        <w:pStyle w:val="TOC2"/>
        <w:ind w:left="1080" w:hanging="840"/>
        <w:rPr>
          <w:rFonts w:ascii="Arial" w:hAnsi="Arial" w:cs="Arial"/>
          <w:noProof/>
        </w:rPr>
      </w:pPr>
      <w:r w:rsidRPr="00252594">
        <w:rPr>
          <w:rFonts w:ascii="Arial" w:hAnsi="Arial" w:cs="Arial"/>
          <w:noProof/>
        </w:rPr>
        <w:t>07.08</w:t>
      </w:r>
      <w:r w:rsidRPr="00252594">
        <w:rPr>
          <w:rFonts w:ascii="Arial" w:hAnsi="Arial" w:cs="Arial"/>
          <w:noProof/>
        </w:rPr>
        <w:tab/>
        <w:t>Inspection of Master Materials</w:t>
      </w:r>
      <w:r w:rsidR="00252594">
        <w:rPr>
          <w:rFonts w:ascii="Arial" w:hAnsi="Arial" w:cs="Arial"/>
          <w:noProof/>
        </w:rPr>
        <w:t xml:space="preserve"> Licenses………………………………………..</w:t>
      </w:r>
      <w:r w:rsidR="002F72BC">
        <w:rPr>
          <w:rFonts w:ascii="Arial" w:hAnsi="Arial" w:cs="Arial"/>
          <w:noProof/>
        </w:rPr>
        <w:tab/>
      </w:r>
      <w:ins w:id="15" w:author="NAA" w:date="2010-07-26T12:35:00Z">
        <w:r w:rsidR="001567E7">
          <w:rPr>
            <w:rFonts w:ascii="Arial" w:hAnsi="Arial" w:cs="Arial"/>
            <w:noProof/>
          </w:rPr>
          <w:t>30</w:t>
        </w:r>
      </w:ins>
      <w:r w:rsidR="00252594">
        <w:rPr>
          <w:rFonts w:ascii="Arial" w:hAnsi="Arial" w:cs="Arial"/>
          <w:noProof/>
        </w:rPr>
        <w:t xml:space="preserve"> </w:t>
      </w:r>
    </w:p>
    <w:p w:rsidR="00AF16BA" w:rsidRPr="00252594" w:rsidRDefault="00AF16BA" w:rsidP="00AF16BA">
      <w:pPr>
        <w:pStyle w:val="TOC2"/>
        <w:ind w:left="1080" w:hanging="840"/>
        <w:rPr>
          <w:rFonts w:ascii="Arial" w:hAnsi="Arial" w:cs="Arial"/>
          <w:noProof/>
        </w:rPr>
      </w:pPr>
      <w:r w:rsidRPr="00252594">
        <w:rPr>
          <w:rFonts w:ascii="Arial" w:hAnsi="Arial" w:cs="Arial"/>
          <w:noProof/>
        </w:rPr>
        <w:t>07.09</w:t>
      </w:r>
      <w:r w:rsidRPr="00252594">
        <w:rPr>
          <w:rFonts w:ascii="Arial" w:hAnsi="Arial" w:cs="Arial"/>
          <w:noProof/>
        </w:rPr>
        <w:tab/>
        <w:t>Inspection of Licensees Holding Nuclear Materials Management and Safeguards System (NMMSS) Accounts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_Toc263168967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28</w:t>
      </w:r>
      <w:r w:rsidR="00D3233D" w:rsidRPr="00252594">
        <w:rPr>
          <w:rFonts w:ascii="Arial" w:hAnsi="Arial" w:cs="Arial"/>
          <w:noProof/>
        </w:rPr>
        <w:fldChar w:fldCharType="end"/>
      </w:r>
    </w:p>
    <w:p w:rsidR="00AF16BA" w:rsidRPr="00252594" w:rsidRDefault="00AF16BA" w:rsidP="00AF16BA">
      <w:pPr>
        <w:pStyle w:val="TOC1"/>
        <w:rPr>
          <w:rFonts w:cs="Arial"/>
          <w:noProof/>
        </w:rPr>
      </w:pPr>
      <w:r w:rsidRPr="00252594">
        <w:rPr>
          <w:rFonts w:cs="Arial"/>
          <w:noProof/>
        </w:rPr>
        <w:t>2800-08</w:t>
      </w:r>
      <w:r w:rsidRPr="00252594">
        <w:rPr>
          <w:rFonts w:cs="Arial"/>
          <w:noProof/>
        </w:rPr>
        <w:tab/>
        <w:t>DOCUMENTATION OF INSPECTION RESULTS</w:t>
      </w:r>
      <w:r w:rsidRPr="00252594">
        <w:rPr>
          <w:rFonts w:cs="Arial"/>
          <w:noProof/>
        </w:rPr>
        <w:tab/>
      </w:r>
      <w:r w:rsidR="00D3233D" w:rsidRPr="00252594">
        <w:rPr>
          <w:rFonts w:cs="Arial"/>
          <w:noProof/>
        </w:rPr>
        <w:fldChar w:fldCharType="begin"/>
      </w:r>
      <w:r w:rsidRPr="00252594">
        <w:rPr>
          <w:rFonts w:cs="Arial"/>
          <w:noProof/>
        </w:rPr>
        <w:instrText xml:space="preserve"> PAGEREF _Toc263168968 \h </w:instrText>
      </w:r>
      <w:r w:rsidR="00D3233D" w:rsidRPr="00252594">
        <w:rPr>
          <w:rFonts w:cs="Arial"/>
          <w:noProof/>
        </w:rPr>
      </w:r>
      <w:r w:rsidR="00D3233D" w:rsidRPr="00252594">
        <w:rPr>
          <w:rFonts w:cs="Arial"/>
          <w:noProof/>
        </w:rPr>
        <w:fldChar w:fldCharType="separate"/>
      </w:r>
      <w:r w:rsidR="00626A5A">
        <w:rPr>
          <w:rFonts w:cs="Arial"/>
          <w:noProof/>
        </w:rPr>
        <w:t>29</w:t>
      </w:r>
      <w:r w:rsidR="00D3233D" w:rsidRPr="00252594">
        <w:rPr>
          <w:rFonts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08.01</w:t>
      </w:r>
      <w:r w:rsidRPr="00252594">
        <w:rPr>
          <w:rFonts w:ascii="Arial" w:hAnsi="Arial" w:cs="Arial"/>
          <w:noProof/>
        </w:rPr>
        <w:tab/>
        <w:t>What Constitu</w:t>
      </w:r>
      <w:r w:rsidR="00D3233D">
        <w:rPr>
          <w:rFonts w:ascii="Arial" w:hAnsi="Arial" w:cs="Arial"/>
          <w:noProof/>
        </w:rPr>
        <w:fldChar w:fldCharType="begin"/>
      </w:r>
      <w:r w:rsidR="00490EF0">
        <w:rPr>
          <w:rFonts w:ascii="Arial" w:hAnsi="Arial" w:cs="Arial"/>
          <w:noProof/>
        </w:rPr>
        <w:instrText xml:space="preserve">  </w:instrText>
      </w:r>
      <w:r w:rsidR="00D3233D">
        <w:rPr>
          <w:rFonts w:ascii="Arial" w:hAnsi="Arial" w:cs="Arial"/>
          <w:noProof/>
        </w:rPr>
        <w:fldChar w:fldCharType="end"/>
      </w:r>
      <w:r w:rsidRPr="00252594">
        <w:rPr>
          <w:rFonts w:ascii="Arial" w:hAnsi="Arial" w:cs="Arial"/>
          <w:noProof/>
        </w:rPr>
        <w:t>tes an Inspection</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_Toc263168969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29</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color w:val="000000"/>
        </w:rPr>
        <w:t>08.02</w:t>
      </w:r>
      <w:r w:rsidRPr="00252594">
        <w:rPr>
          <w:rFonts w:ascii="Arial" w:hAnsi="Arial" w:cs="Arial"/>
          <w:noProof/>
        </w:rPr>
        <w:tab/>
      </w:r>
      <w:r w:rsidRPr="00252594">
        <w:rPr>
          <w:rFonts w:ascii="Arial" w:hAnsi="Arial" w:cs="Arial"/>
          <w:noProof/>
          <w:color w:val="000000"/>
        </w:rPr>
        <w:t>Allegations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_Toc263168970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30</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08.03</w:t>
      </w:r>
      <w:r w:rsidRPr="00252594">
        <w:rPr>
          <w:rFonts w:ascii="Arial" w:hAnsi="Arial" w:cs="Arial"/>
          <w:noProof/>
        </w:rPr>
        <w:tab/>
        <w:t>Documenting Inspection Results.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_Toc263168971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31</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08.04</w:t>
      </w:r>
      <w:r w:rsidRPr="00252594">
        <w:rPr>
          <w:rFonts w:ascii="Arial" w:hAnsi="Arial" w:cs="Arial"/>
          <w:noProof/>
        </w:rPr>
        <w:tab/>
        <w:t>Methods of Transmitting Inspection Results.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_Toc263168972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34</w:t>
      </w:r>
      <w:r w:rsidR="00D3233D" w:rsidRPr="00252594">
        <w:rPr>
          <w:rFonts w:ascii="Arial" w:hAnsi="Arial" w:cs="Arial"/>
          <w:noProof/>
        </w:rPr>
        <w:fldChar w:fldCharType="end"/>
      </w:r>
    </w:p>
    <w:p w:rsidR="00AF16BA" w:rsidRPr="00252594" w:rsidRDefault="00AF16BA" w:rsidP="00AF16BA">
      <w:pPr>
        <w:pStyle w:val="TOC1"/>
        <w:rPr>
          <w:rFonts w:cs="Arial"/>
          <w:noProof/>
        </w:rPr>
      </w:pPr>
      <w:r w:rsidRPr="00252594">
        <w:rPr>
          <w:rFonts w:cs="Arial"/>
          <w:noProof/>
        </w:rPr>
        <w:t>2800-09</w:t>
      </w:r>
      <w:r w:rsidRPr="00252594">
        <w:rPr>
          <w:rFonts w:cs="Arial"/>
          <w:noProof/>
        </w:rPr>
        <w:tab/>
        <w:t>COORDINATION OF REGIONAL RESPONSIBILITY FOR INSPECTIONS</w:t>
      </w:r>
      <w:r w:rsidRPr="00252594">
        <w:rPr>
          <w:rFonts w:cs="Arial"/>
          <w:noProof/>
        </w:rPr>
        <w:tab/>
      </w:r>
      <w:r w:rsidR="00D3233D" w:rsidRPr="00252594">
        <w:rPr>
          <w:rFonts w:cs="Arial"/>
          <w:noProof/>
        </w:rPr>
        <w:fldChar w:fldCharType="begin"/>
      </w:r>
      <w:r w:rsidRPr="00252594">
        <w:rPr>
          <w:rFonts w:cs="Arial"/>
          <w:noProof/>
        </w:rPr>
        <w:instrText xml:space="preserve"> PAGEREF _Toc263168973 \h </w:instrText>
      </w:r>
      <w:r w:rsidR="00D3233D" w:rsidRPr="00252594">
        <w:rPr>
          <w:rFonts w:cs="Arial"/>
          <w:noProof/>
        </w:rPr>
      </w:r>
      <w:r w:rsidR="00D3233D" w:rsidRPr="00252594">
        <w:rPr>
          <w:rFonts w:cs="Arial"/>
          <w:noProof/>
        </w:rPr>
        <w:fldChar w:fldCharType="separate"/>
      </w:r>
      <w:r w:rsidR="00626A5A">
        <w:rPr>
          <w:rFonts w:cs="Arial"/>
          <w:noProof/>
        </w:rPr>
        <w:t>34</w:t>
      </w:r>
      <w:r w:rsidR="00D3233D" w:rsidRPr="00252594">
        <w:rPr>
          <w:rFonts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09.01</w:t>
      </w:r>
      <w:r w:rsidRPr="00252594">
        <w:rPr>
          <w:rFonts w:ascii="Arial" w:hAnsi="Arial" w:cs="Arial"/>
          <w:noProof/>
        </w:rPr>
        <w:tab/>
        <w:t>General</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_Toc263168974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34</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09.02</w:t>
      </w:r>
      <w:r w:rsidRPr="00252594">
        <w:rPr>
          <w:rFonts w:ascii="Arial" w:hAnsi="Arial" w:cs="Arial"/>
          <w:noProof/>
        </w:rPr>
        <w:tab/>
        <w:t>Assistance in Inspections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_Toc263168975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35</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09.03</w:t>
      </w:r>
      <w:r w:rsidRPr="00252594">
        <w:rPr>
          <w:rFonts w:ascii="Arial" w:hAnsi="Arial" w:cs="Arial"/>
          <w:noProof/>
        </w:rPr>
        <w:tab/>
        <w:t>Transfer of Responsibility</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_Toc263168976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35</w:t>
      </w:r>
      <w:r w:rsidR="00D3233D" w:rsidRPr="00252594">
        <w:rPr>
          <w:rFonts w:ascii="Arial" w:hAnsi="Arial" w:cs="Arial"/>
          <w:noProof/>
        </w:rPr>
        <w:fldChar w:fldCharType="end"/>
      </w:r>
    </w:p>
    <w:p w:rsidR="00AF16BA" w:rsidRPr="00252594" w:rsidRDefault="00AF16BA" w:rsidP="00AF16BA">
      <w:pPr>
        <w:pStyle w:val="TOC1"/>
        <w:rPr>
          <w:rFonts w:cs="Arial"/>
          <w:noProof/>
        </w:rPr>
      </w:pPr>
      <w:r w:rsidRPr="00252594">
        <w:rPr>
          <w:rFonts w:cs="Arial"/>
          <w:noProof/>
        </w:rPr>
        <w:t>2800-10</w:t>
      </w:r>
      <w:r w:rsidRPr="00252594">
        <w:rPr>
          <w:rFonts w:cs="Arial"/>
          <w:noProof/>
        </w:rPr>
        <w:tab/>
        <w:t>COORDINATION WITH OTHER AGENCIES</w:t>
      </w:r>
      <w:r w:rsidRPr="00252594">
        <w:rPr>
          <w:rFonts w:cs="Arial"/>
          <w:noProof/>
        </w:rPr>
        <w:tab/>
      </w:r>
      <w:r w:rsidR="00D3233D" w:rsidRPr="00252594">
        <w:rPr>
          <w:rFonts w:cs="Arial"/>
          <w:noProof/>
        </w:rPr>
        <w:fldChar w:fldCharType="begin"/>
      </w:r>
      <w:r w:rsidRPr="00252594">
        <w:rPr>
          <w:rFonts w:cs="Arial"/>
          <w:noProof/>
        </w:rPr>
        <w:instrText xml:space="preserve"> PAGEREF _Toc263168977 \h </w:instrText>
      </w:r>
      <w:r w:rsidR="00D3233D" w:rsidRPr="00252594">
        <w:rPr>
          <w:rFonts w:cs="Arial"/>
          <w:noProof/>
        </w:rPr>
      </w:r>
      <w:r w:rsidR="00D3233D" w:rsidRPr="00252594">
        <w:rPr>
          <w:rFonts w:cs="Arial"/>
          <w:noProof/>
        </w:rPr>
        <w:fldChar w:fldCharType="separate"/>
      </w:r>
      <w:r w:rsidR="00626A5A">
        <w:rPr>
          <w:rFonts w:cs="Arial"/>
          <w:noProof/>
        </w:rPr>
        <w:t>35</w:t>
      </w:r>
      <w:r w:rsidR="00D3233D" w:rsidRPr="00252594">
        <w:rPr>
          <w:rFonts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10.01</w:t>
      </w:r>
      <w:r w:rsidRPr="00252594">
        <w:rPr>
          <w:rFonts w:ascii="Arial" w:hAnsi="Arial" w:cs="Arial"/>
          <w:noProof/>
        </w:rPr>
        <w:tab/>
        <w:t>Federal Agencies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_Toc263168978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35</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10.02</w:t>
      </w:r>
      <w:r w:rsidRPr="00252594">
        <w:rPr>
          <w:rFonts w:ascii="Arial" w:hAnsi="Arial" w:cs="Arial"/>
          <w:noProof/>
        </w:rPr>
        <w:tab/>
        <w:t>State Agencies</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_Toc263168979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38</w:t>
      </w:r>
      <w:r w:rsidR="00D3233D" w:rsidRPr="00252594">
        <w:rPr>
          <w:rFonts w:ascii="Arial" w:hAnsi="Arial" w:cs="Arial"/>
          <w:noProof/>
        </w:rPr>
        <w:fldChar w:fldCharType="end"/>
      </w:r>
    </w:p>
    <w:p w:rsidR="00AF16BA" w:rsidRPr="00252594" w:rsidRDefault="00AF16BA" w:rsidP="00AF16BA">
      <w:pPr>
        <w:pStyle w:val="TOC1"/>
        <w:rPr>
          <w:rFonts w:cs="Arial"/>
          <w:noProof/>
        </w:rPr>
      </w:pPr>
      <w:r w:rsidRPr="00252594">
        <w:rPr>
          <w:rFonts w:cs="Arial"/>
          <w:noProof/>
        </w:rPr>
        <w:t>2800-11</w:t>
      </w:r>
      <w:r w:rsidRPr="00252594">
        <w:rPr>
          <w:rFonts w:cs="Arial"/>
          <w:noProof/>
        </w:rPr>
        <w:tab/>
        <w:t>INPUT INTO NRC TRACKING SYSTEMS</w:t>
      </w:r>
      <w:r w:rsidRPr="00252594">
        <w:rPr>
          <w:rFonts w:cs="Arial"/>
          <w:noProof/>
        </w:rPr>
        <w:tab/>
      </w:r>
      <w:r w:rsidR="00D3233D" w:rsidRPr="00252594">
        <w:rPr>
          <w:rFonts w:cs="Arial"/>
          <w:noProof/>
        </w:rPr>
        <w:fldChar w:fldCharType="begin"/>
      </w:r>
      <w:r w:rsidRPr="00252594">
        <w:rPr>
          <w:rFonts w:cs="Arial"/>
          <w:noProof/>
        </w:rPr>
        <w:instrText xml:space="preserve"> PAGEREF _Toc263168980 \h </w:instrText>
      </w:r>
      <w:r w:rsidR="00D3233D" w:rsidRPr="00252594">
        <w:rPr>
          <w:rFonts w:cs="Arial"/>
          <w:noProof/>
        </w:rPr>
      </w:r>
      <w:r w:rsidR="00D3233D" w:rsidRPr="00252594">
        <w:rPr>
          <w:rFonts w:cs="Arial"/>
          <w:noProof/>
        </w:rPr>
        <w:fldChar w:fldCharType="separate"/>
      </w:r>
      <w:r w:rsidR="00626A5A">
        <w:rPr>
          <w:rFonts w:cs="Arial"/>
          <w:noProof/>
        </w:rPr>
        <w:t>38</w:t>
      </w:r>
      <w:r w:rsidR="00D3233D" w:rsidRPr="00252594">
        <w:rPr>
          <w:rFonts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11.01</w:t>
      </w:r>
      <w:r w:rsidRPr="00252594">
        <w:rPr>
          <w:rFonts w:ascii="Arial" w:hAnsi="Arial" w:cs="Arial"/>
          <w:noProof/>
        </w:rPr>
        <w:tab/>
        <w:t>Input into the Licensing Tracking System</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_Toc263168981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38</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11.02</w:t>
      </w:r>
      <w:r w:rsidRPr="00252594">
        <w:rPr>
          <w:rFonts w:ascii="Arial" w:hAnsi="Arial" w:cs="Arial"/>
          <w:noProof/>
        </w:rPr>
        <w:tab/>
        <w:t>Input into the Nuclear Material Events Database</w:t>
      </w:r>
      <w:r w:rsidRPr="00252594">
        <w:rPr>
          <w:rFonts w:ascii="Arial" w:hAnsi="Arial" w:cs="Arial"/>
          <w:noProof/>
        </w:rPr>
        <w:tab/>
      </w:r>
      <w:r w:rsidR="00D3233D" w:rsidRPr="00252594">
        <w:rPr>
          <w:rFonts w:ascii="Arial" w:hAnsi="Arial" w:cs="Arial"/>
          <w:noProof/>
        </w:rPr>
        <w:fldChar w:fldCharType="begin"/>
      </w:r>
      <w:r w:rsidRPr="00252594">
        <w:rPr>
          <w:rFonts w:ascii="Arial" w:hAnsi="Arial" w:cs="Arial"/>
          <w:noProof/>
        </w:rPr>
        <w:instrText xml:space="preserve"> PAGEREF _Toc263168982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39</w:t>
      </w:r>
      <w:r w:rsidR="00D3233D" w:rsidRPr="00252594">
        <w:rPr>
          <w:rFonts w:ascii="Arial" w:hAnsi="Arial" w:cs="Arial"/>
          <w:noProof/>
        </w:rPr>
        <w:fldChar w:fldCharType="end"/>
      </w:r>
    </w:p>
    <w:p w:rsidR="00AF16BA" w:rsidRPr="00252594" w:rsidRDefault="00AF16BA" w:rsidP="00252594">
      <w:pPr>
        <w:pStyle w:val="TOC1"/>
        <w:ind w:left="1080" w:hanging="1080"/>
        <w:rPr>
          <w:rFonts w:cs="Arial"/>
          <w:noProof/>
        </w:rPr>
      </w:pPr>
      <w:r w:rsidRPr="00252594">
        <w:rPr>
          <w:rFonts w:cs="Arial"/>
          <w:noProof/>
        </w:rPr>
        <w:t>2800-12</w:t>
      </w:r>
      <w:r w:rsidRPr="00252594">
        <w:rPr>
          <w:rFonts w:cs="Arial"/>
          <w:noProof/>
        </w:rPr>
        <w:tab/>
        <w:t>INSPECTION MANUAL CHAPTERS AND INSPECTION PROCEDURES  FOR MATERIALS PROGRAM</w:t>
      </w:r>
      <w:r w:rsidRPr="00252594">
        <w:rPr>
          <w:rFonts w:cs="Arial"/>
          <w:noProof/>
        </w:rPr>
        <w:tab/>
      </w:r>
      <w:r w:rsidR="00D3233D" w:rsidRPr="00252594">
        <w:rPr>
          <w:rFonts w:cs="Arial"/>
          <w:noProof/>
        </w:rPr>
        <w:fldChar w:fldCharType="begin"/>
      </w:r>
      <w:r w:rsidRPr="00252594">
        <w:rPr>
          <w:rFonts w:cs="Arial"/>
          <w:noProof/>
        </w:rPr>
        <w:instrText xml:space="preserve"> PAGEREF _Toc263168983 \h </w:instrText>
      </w:r>
      <w:r w:rsidR="00D3233D" w:rsidRPr="00252594">
        <w:rPr>
          <w:rFonts w:cs="Arial"/>
          <w:noProof/>
        </w:rPr>
      </w:r>
      <w:r w:rsidR="00D3233D" w:rsidRPr="00252594">
        <w:rPr>
          <w:rFonts w:cs="Arial"/>
          <w:noProof/>
        </w:rPr>
        <w:fldChar w:fldCharType="separate"/>
      </w:r>
      <w:r w:rsidR="00626A5A">
        <w:rPr>
          <w:rFonts w:cs="Arial"/>
          <w:noProof/>
        </w:rPr>
        <w:t>39</w:t>
      </w:r>
      <w:r w:rsidR="00D3233D" w:rsidRPr="00252594">
        <w:rPr>
          <w:rFonts w:cs="Arial"/>
          <w:noProof/>
        </w:rPr>
        <w:fldChar w:fldCharType="end"/>
      </w:r>
    </w:p>
    <w:p w:rsidR="00AF16BA" w:rsidRPr="00252594" w:rsidRDefault="00AF16BA" w:rsidP="00AF16BA">
      <w:pPr>
        <w:pStyle w:val="TOC1"/>
        <w:rPr>
          <w:rFonts w:cs="Arial"/>
          <w:noProof/>
        </w:rPr>
      </w:pPr>
      <w:r w:rsidRPr="00252594">
        <w:rPr>
          <w:rFonts w:cs="Arial"/>
          <w:noProof/>
          <w:color w:val="000000"/>
        </w:rPr>
        <w:t>List of Enclosures:</w:t>
      </w:r>
      <w:r w:rsidRPr="00252594">
        <w:rPr>
          <w:rFonts w:cs="Arial"/>
          <w:noProof/>
        </w:rPr>
        <w:tab/>
      </w:r>
      <w:r w:rsidR="00D3233D" w:rsidRPr="00252594">
        <w:rPr>
          <w:rFonts w:cs="Arial"/>
          <w:noProof/>
        </w:rPr>
        <w:fldChar w:fldCharType="begin"/>
      </w:r>
      <w:r w:rsidRPr="00252594">
        <w:rPr>
          <w:rFonts w:cs="Arial"/>
          <w:noProof/>
        </w:rPr>
        <w:instrText xml:space="preserve"> PAGEREF _Toc263168984 \h </w:instrText>
      </w:r>
      <w:r w:rsidR="00D3233D" w:rsidRPr="00252594">
        <w:rPr>
          <w:rFonts w:cs="Arial"/>
          <w:noProof/>
        </w:rPr>
      </w:r>
      <w:r w:rsidR="00D3233D" w:rsidRPr="00252594">
        <w:rPr>
          <w:rFonts w:cs="Arial"/>
          <w:noProof/>
        </w:rPr>
        <w:fldChar w:fldCharType="separate"/>
      </w:r>
      <w:r w:rsidR="00626A5A">
        <w:rPr>
          <w:rFonts w:cs="Arial"/>
          <w:noProof/>
        </w:rPr>
        <w:t>40</w:t>
      </w:r>
      <w:r w:rsidR="00D3233D" w:rsidRPr="00252594">
        <w:rPr>
          <w:rFonts w:cs="Arial"/>
          <w:noProof/>
        </w:rPr>
        <w:fldChar w:fldCharType="end"/>
      </w:r>
    </w:p>
    <w:p w:rsidR="00AF16BA" w:rsidRPr="00252594" w:rsidRDefault="00AF16BA" w:rsidP="00AF16BA">
      <w:pPr>
        <w:pStyle w:val="TOC1"/>
        <w:rPr>
          <w:rFonts w:cs="Arial"/>
          <w:noProof/>
        </w:rPr>
      </w:pPr>
      <w:r w:rsidRPr="00252594">
        <w:rPr>
          <w:rFonts w:cs="Arial"/>
          <w:noProof/>
        </w:rPr>
        <w:t>Enclosure 1 - Inspection Priority Codes Assigned To Program Codes</w:t>
      </w:r>
      <w:r w:rsidRPr="00252594">
        <w:rPr>
          <w:rFonts w:cs="Arial"/>
          <w:noProof/>
        </w:rPr>
        <w:tab/>
      </w:r>
      <w:r w:rsidR="00252594">
        <w:rPr>
          <w:rFonts w:cs="Arial"/>
          <w:noProof/>
        </w:rPr>
        <w:t>E1-1</w:t>
      </w:r>
    </w:p>
    <w:p w:rsidR="00AF16BA" w:rsidRPr="00252594" w:rsidRDefault="00AF16BA" w:rsidP="00AF16BA">
      <w:pPr>
        <w:pStyle w:val="TOC1"/>
        <w:rPr>
          <w:rFonts w:cs="Arial"/>
          <w:noProof/>
        </w:rPr>
      </w:pPr>
      <w:r w:rsidRPr="00252594">
        <w:rPr>
          <w:rFonts w:cs="Arial"/>
          <w:noProof/>
        </w:rPr>
        <w:t>Enclosure 2 - Telephone Contact Procedures for Priority T Licensees</w:t>
      </w:r>
      <w:r w:rsidRPr="00252594">
        <w:rPr>
          <w:rFonts w:cs="Arial"/>
          <w:noProof/>
        </w:rPr>
        <w:tab/>
      </w:r>
      <w:r w:rsidR="00252594">
        <w:rPr>
          <w:rFonts w:cs="Arial"/>
          <w:noProof/>
        </w:rPr>
        <w:t>E2-</w:t>
      </w:r>
      <w:r w:rsidR="00D3233D" w:rsidRPr="00252594">
        <w:rPr>
          <w:rFonts w:cs="Arial"/>
          <w:noProof/>
        </w:rPr>
        <w:fldChar w:fldCharType="begin"/>
      </w:r>
      <w:r w:rsidRPr="00252594">
        <w:rPr>
          <w:rFonts w:cs="Arial"/>
          <w:noProof/>
        </w:rPr>
        <w:instrText xml:space="preserve"> PAGEREF _Toc263168986 \h </w:instrText>
      </w:r>
      <w:r w:rsidR="00D3233D" w:rsidRPr="00252594">
        <w:rPr>
          <w:rFonts w:cs="Arial"/>
          <w:noProof/>
        </w:rPr>
      </w:r>
      <w:r w:rsidR="00D3233D" w:rsidRPr="00252594">
        <w:rPr>
          <w:rFonts w:cs="Arial"/>
          <w:noProof/>
        </w:rPr>
        <w:fldChar w:fldCharType="separate"/>
      </w:r>
      <w:r w:rsidR="00626A5A">
        <w:rPr>
          <w:rFonts w:cs="Arial"/>
          <w:noProof/>
        </w:rPr>
        <w:t>2</w:t>
      </w:r>
      <w:r w:rsidR="00D3233D" w:rsidRPr="00252594">
        <w:rPr>
          <w:rFonts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Exhibit 1 – Telephone Contact Questionnaire</w:t>
      </w:r>
      <w:r w:rsidRPr="00252594">
        <w:rPr>
          <w:rFonts w:ascii="Arial" w:hAnsi="Arial" w:cs="Arial"/>
          <w:noProof/>
        </w:rPr>
        <w:tab/>
      </w:r>
      <w:r w:rsidR="00252594">
        <w:rPr>
          <w:rFonts w:ascii="Arial" w:hAnsi="Arial" w:cs="Arial"/>
          <w:noProof/>
        </w:rPr>
        <w:t>E2-3</w:t>
      </w:r>
    </w:p>
    <w:p w:rsidR="00AF16BA" w:rsidRPr="00252594" w:rsidRDefault="00AF16BA" w:rsidP="00AF16BA">
      <w:pPr>
        <w:pStyle w:val="TOC2"/>
        <w:rPr>
          <w:rFonts w:ascii="Arial" w:hAnsi="Arial" w:cs="Arial"/>
          <w:noProof/>
        </w:rPr>
      </w:pPr>
      <w:r w:rsidRPr="00252594">
        <w:rPr>
          <w:rFonts w:ascii="Arial" w:hAnsi="Arial" w:cs="Arial"/>
          <w:noProof/>
        </w:rPr>
        <w:t>Exhibit 2 – Standard Response to Licensees Contacted by Telephone</w:t>
      </w:r>
      <w:r w:rsidRPr="00252594">
        <w:rPr>
          <w:rFonts w:ascii="Arial" w:hAnsi="Arial" w:cs="Arial"/>
          <w:noProof/>
        </w:rPr>
        <w:tab/>
      </w:r>
      <w:r w:rsidR="00252594">
        <w:rPr>
          <w:rFonts w:ascii="Arial" w:hAnsi="Arial" w:cs="Arial"/>
          <w:noProof/>
        </w:rPr>
        <w:t>E2-</w:t>
      </w:r>
      <w:r w:rsidR="00D3233D" w:rsidRPr="00252594">
        <w:rPr>
          <w:rFonts w:ascii="Arial" w:hAnsi="Arial" w:cs="Arial"/>
          <w:noProof/>
        </w:rPr>
        <w:fldChar w:fldCharType="begin"/>
      </w:r>
      <w:r w:rsidRPr="00252594">
        <w:rPr>
          <w:rFonts w:ascii="Arial" w:hAnsi="Arial" w:cs="Arial"/>
          <w:noProof/>
        </w:rPr>
        <w:instrText xml:space="preserve"> PAGEREF _Toc263168988 \h </w:instrText>
      </w:r>
      <w:r w:rsidR="00D3233D" w:rsidRPr="00252594">
        <w:rPr>
          <w:rFonts w:ascii="Arial" w:hAnsi="Arial" w:cs="Arial"/>
          <w:noProof/>
        </w:rPr>
      </w:r>
      <w:r w:rsidR="00D3233D" w:rsidRPr="00252594">
        <w:rPr>
          <w:rFonts w:ascii="Arial" w:hAnsi="Arial" w:cs="Arial"/>
          <w:noProof/>
        </w:rPr>
        <w:fldChar w:fldCharType="separate"/>
      </w:r>
      <w:r w:rsidR="00626A5A">
        <w:rPr>
          <w:rFonts w:ascii="Arial" w:hAnsi="Arial" w:cs="Arial"/>
          <w:noProof/>
        </w:rPr>
        <w:t>6</w:t>
      </w:r>
      <w:r w:rsidR="00D3233D" w:rsidRPr="00252594">
        <w:rPr>
          <w:rFonts w:ascii="Arial" w:hAnsi="Arial" w:cs="Arial"/>
          <w:noProof/>
        </w:rPr>
        <w:fldChar w:fldCharType="end"/>
      </w:r>
    </w:p>
    <w:p w:rsidR="00AF16BA" w:rsidRPr="00252594" w:rsidRDefault="00AF16BA" w:rsidP="00AF16BA">
      <w:pPr>
        <w:pStyle w:val="TOC2"/>
        <w:rPr>
          <w:rFonts w:ascii="Arial" w:hAnsi="Arial" w:cs="Arial"/>
          <w:noProof/>
        </w:rPr>
      </w:pPr>
      <w:r w:rsidRPr="00252594">
        <w:rPr>
          <w:rFonts w:ascii="Arial" w:hAnsi="Arial" w:cs="Arial"/>
          <w:noProof/>
        </w:rPr>
        <w:t>Exhibit 3 - Standard Response to Licensees Contacted by Telephone</w:t>
      </w:r>
      <w:r w:rsidRPr="00252594">
        <w:rPr>
          <w:rFonts w:ascii="Arial" w:hAnsi="Arial" w:cs="Arial"/>
          <w:noProof/>
        </w:rPr>
        <w:tab/>
      </w:r>
      <w:r w:rsidR="00252594">
        <w:rPr>
          <w:rFonts w:ascii="Arial" w:hAnsi="Arial" w:cs="Arial"/>
          <w:noProof/>
        </w:rPr>
        <w:t>E2-6</w:t>
      </w:r>
    </w:p>
    <w:p w:rsidR="00AF16BA" w:rsidRPr="00252594" w:rsidRDefault="00AF16BA" w:rsidP="00AF16BA">
      <w:pPr>
        <w:pStyle w:val="TOC1"/>
        <w:rPr>
          <w:rFonts w:cs="Arial"/>
          <w:noProof/>
        </w:rPr>
      </w:pPr>
      <w:r w:rsidRPr="00252594">
        <w:rPr>
          <w:rFonts w:cs="Arial"/>
          <w:noProof/>
        </w:rPr>
        <w:t>Enclosure 3 – Information for the Nuclear Material Events Database</w:t>
      </w:r>
      <w:r w:rsidRPr="00252594">
        <w:rPr>
          <w:rFonts w:cs="Arial"/>
          <w:noProof/>
        </w:rPr>
        <w:tab/>
      </w:r>
      <w:r w:rsidR="00252594">
        <w:rPr>
          <w:rFonts w:cs="Arial"/>
          <w:noProof/>
        </w:rPr>
        <w:t>E3-</w:t>
      </w:r>
      <w:r w:rsidR="00D3233D" w:rsidRPr="00252594">
        <w:rPr>
          <w:rFonts w:cs="Arial"/>
          <w:noProof/>
        </w:rPr>
        <w:fldChar w:fldCharType="begin"/>
      </w:r>
      <w:r w:rsidRPr="00252594">
        <w:rPr>
          <w:rFonts w:cs="Arial"/>
          <w:noProof/>
        </w:rPr>
        <w:instrText xml:space="preserve"> PAGEREF _Toc263168992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AF16BA" w:rsidRPr="00252594" w:rsidRDefault="00AF16BA" w:rsidP="00AF16BA">
      <w:pPr>
        <w:pStyle w:val="TOC1"/>
        <w:rPr>
          <w:rFonts w:cs="Arial"/>
          <w:noProof/>
        </w:rPr>
      </w:pPr>
      <w:r w:rsidRPr="00252594">
        <w:rPr>
          <w:rFonts w:cs="Arial"/>
          <w:noProof/>
        </w:rPr>
        <w:t>Enclosure 4 – Inspection Manual Chapters and Inspection Procedures</w:t>
      </w:r>
      <w:r w:rsidRPr="00252594">
        <w:rPr>
          <w:rFonts w:cs="Arial"/>
          <w:noProof/>
        </w:rPr>
        <w:tab/>
      </w:r>
      <w:r w:rsidR="00252594">
        <w:rPr>
          <w:rFonts w:cs="Arial"/>
          <w:noProof/>
        </w:rPr>
        <w:t>E4-</w:t>
      </w:r>
      <w:r w:rsidR="00D3233D" w:rsidRPr="00252594">
        <w:rPr>
          <w:rFonts w:cs="Arial"/>
          <w:noProof/>
        </w:rPr>
        <w:fldChar w:fldCharType="begin"/>
      </w:r>
      <w:r w:rsidRPr="00252594">
        <w:rPr>
          <w:rFonts w:cs="Arial"/>
          <w:noProof/>
        </w:rPr>
        <w:instrText xml:space="preserve"> PAGEREF _Toc263168993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252594" w:rsidRDefault="00AF16BA" w:rsidP="00AF16BA">
      <w:pPr>
        <w:pStyle w:val="TOC1"/>
        <w:rPr>
          <w:rFonts w:cs="Arial"/>
          <w:noProof/>
        </w:rPr>
      </w:pPr>
      <w:r w:rsidRPr="00252594">
        <w:rPr>
          <w:rFonts w:cs="Arial"/>
          <w:noProof/>
        </w:rPr>
        <w:t>Enclosure 5 – Safety Inspection Report and Compliance Inspection</w:t>
      </w:r>
    </w:p>
    <w:p w:rsidR="00AF16BA" w:rsidRPr="00252594" w:rsidRDefault="00252594" w:rsidP="00AF16BA">
      <w:pPr>
        <w:pStyle w:val="TOC1"/>
        <w:rPr>
          <w:rFonts w:cs="Arial"/>
          <w:noProof/>
        </w:rPr>
      </w:pPr>
      <w:r>
        <w:rPr>
          <w:rFonts w:cs="Arial"/>
          <w:noProof/>
        </w:rPr>
        <w:tab/>
        <w:t xml:space="preserve">       </w:t>
      </w:r>
      <w:r w:rsidR="00AF16BA" w:rsidRPr="00252594">
        <w:rPr>
          <w:rFonts w:cs="Arial"/>
          <w:noProof/>
        </w:rPr>
        <w:t>(NRC Form 591M)</w:t>
      </w:r>
      <w:r w:rsidR="00AF16BA" w:rsidRPr="00252594">
        <w:rPr>
          <w:rFonts w:cs="Arial"/>
          <w:noProof/>
        </w:rPr>
        <w:tab/>
      </w:r>
      <w:r>
        <w:rPr>
          <w:rFonts w:cs="Arial"/>
          <w:noProof/>
        </w:rPr>
        <w:t>E5-</w:t>
      </w:r>
      <w:r w:rsidR="00D3233D" w:rsidRPr="00252594">
        <w:rPr>
          <w:rFonts w:cs="Arial"/>
          <w:noProof/>
        </w:rPr>
        <w:fldChar w:fldCharType="begin"/>
      </w:r>
      <w:r w:rsidR="00AF16BA" w:rsidRPr="00252594">
        <w:rPr>
          <w:rFonts w:cs="Arial"/>
          <w:noProof/>
        </w:rPr>
        <w:instrText xml:space="preserve"> PAGEREF _Toc263168994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AF16BA" w:rsidRPr="00252594" w:rsidRDefault="00AF16BA" w:rsidP="00AF16BA">
      <w:pPr>
        <w:pStyle w:val="TOC1"/>
        <w:rPr>
          <w:rFonts w:cs="Arial"/>
          <w:noProof/>
        </w:rPr>
      </w:pPr>
      <w:r w:rsidRPr="00252594">
        <w:rPr>
          <w:rFonts w:cs="Arial"/>
          <w:noProof/>
          <w:color w:val="000000"/>
        </w:rPr>
        <w:t>Enclosure 6 – Inspection Record</w:t>
      </w:r>
      <w:r w:rsidRPr="00252594">
        <w:rPr>
          <w:rFonts w:cs="Arial"/>
          <w:noProof/>
        </w:rPr>
        <w:tab/>
      </w:r>
      <w:r w:rsidR="00252594">
        <w:rPr>
          <w:rFonts w:cs="Arial"/>
          <w:noProof/>
        </w:rPr>
        <w:t>E6-</w:t>
      </w:r>
      <w:r w:rsidR="00D3233D" w:rsidRPr="00252594">
        <w:rPr>
          <w:rFonts w:cs="Arial"/>
          <w:noProof/>
        </w:rPr>
        <w:fldChar w:fldCharType="begin"/>
      </w:r>
      <w:r w:rsidRPr="00252594">
        <w:rPr>
          <w:rFonts w:cs="Arial"/>
          <w:noProof/>
        </w:rPr>
        <w:instrText xml:space="preserve"> PAGEREF _Toc263168995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AF16BA" w:rsidRPr="00252594" w:rsidRDefault="00AF16BA" w:rsidP="00AF16BA">
      <w:pPr>
        <w:pStyle w:val="TOC1"/>
        <w:rPr>
          <w:rFonts w:cs="Arial"/>
          <w:noProof/>
        </w:rPr>
      </w:pPr>
      <w:r w:rsidRPr="00252594">
        <w:rPr>
          <w:rFonts w:cs="Arial"/>
          <w:noProof/>
        </w:rPr>
        <w:t>Enclosure 8 – Information for the Inspection of Licensees Holding</w:t>
      </w:r>
      <w:r w:rsidRPr="00252594">
        <w:rPr>
          <w:rFonts w:cs="Arial"/>
          <w:noProof/>
        </w:rPr>
        <w:tab/>
      </w:r>
      <w:r w:rsidR="00252594">
        <w:rPr>
          <w:rFonts w:cs="Arial"/>
          <w:noProof/>
        </w:rPr>
        <w:t>E7-</w:t>
      </w:r>
      <w:r w:rsidR="00D3233D" w:rsidRPr="00252594">
        <w:rPr>
          <w:rFonts w:cs="Arial"/>
          <w:noProof/>
        </w:rPr>
        <w:fldChar w:fldCharType="begin"/>
      </w:r>
      <w:r w:rsidRPr="00252594">
        <w:rPr>
          <w:rFonts w:cs="Arial"/>
          <w:noProof/>
        </w:rPr>
        <w:instrText xml:space="preserve"> PAGEREF _Toc263168996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AF16BA" w:rsidRPr="00252594" w:rsidRDefault="00252594" w:rsidP="00AF16BA">
      <w:pPr>
        <w:pStyle w:val="TOC1"/>
        <w:rPr>
          <w:rFonts w:cs="Arial"/>
          <w:noProof/>
        </w:rPr>
      </w:pPr>
      <w:r>
        <w:rPr>
          <w:rFonts w:cs="Arial"/>
          <w:noProof/>
        </w:rPr>
        <w:t xml:space="preserve">                       </w:t>
      </w:r>
      <w:r w:rsidR="00AF16BA" w:rsidRPr="00252594">
        <w:rPr>
          <w:rFonts w:cs="Arial"/>
          <w:noProof/>
        </w:rPr>
        <w:t>Nuclear Materials Management and Safeguards System</w:t>
      </w:r>
      <w:r>
        <w:rPr>
          <w:rFonts w:cs="Arial"/>
          <w:noProof/>
        </w:rPr>
        <w:t xml:space="preserve"> </w:t>
      </w:r>
      <w:r w:rsidR="00AF16BA" w:rsidRPr="00252594">
        <w:rPr>
          <w:rFonts w:cs="Arial"/>
          <w:noProof/>
        </w:rPr>
        <w:t>Accounts</w:t>
      </w:r>
      <w:r w:rsidR="00AF16BA" w:rsidRPr="00252594">
        <w:rPr>
          <w:rFonts w:cs="Arial"/>
          <w:noProof/>
        </w:rPr>
        <w:tab/>
      </w:r>
      <w:r>
        <w:rPr>
          <w:rFonts w:cs="Arial"/>
          <w:noProof/>
        </w:rPr>
        <w:t>E8-</w:t>
      </w:r>
      <w:r w:rsidR="00D3233D" w:rsidRPr="00252594">
        <w:rPr>
          <w:rFonts w:cs="Arial"/>
          <w:noProof/>
        </w:rPr>
        <w:fldChar w:fldCharType="begin"/>
      </w:r>
      <w:r w:rsidR="00AF16BA" w:rsidRPr="00252594">
        <w:rPr>
          <w:rFonts w:cs="Arial"/>
          <w:noProof/>
        </w:rPr>
        <w:instrText xml:space="preserve"> PAGEREF _Toc263168997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AF16BA" w:rsidRPr="00252594" w:rsidRDefault="00AF16BA" w:rsidP="00AF16BA">
      <w:pPr>
        <w:pStyle w:val="TOC1"/>
        <w:rPr>
          <w:rFonts w:cs="Arial"/>
          <w:noProof/>
        </w:rPr>
      </w:pPr>
      <w:r w:rsidRPr="00252594">
        <w:rPr>
          <w:rFonts w:cs="Arial"/>
          <w:noProof/>
        </w:rPr>
        <w:t>Enclosure 9</w:t>
      </w:r>
      <w:r w:rsidR="00252594">
        <w:rPr>
          <w:rFonts w:cs="Arial"/>
          <w:noProof/>
        </w:rPr>
        <w:t xml:space="preserve"> - </w:t>
      </w:r>
      <w:r w:rsidRPr="00252594">
        <w:rPr>
          <w:rFonts w:cs="Arial"/>
          <w:noProof/>
        </w:rPr>
        <w:t xml:space="preserve"> NMMSS Quick References</w:t>
      </w:r>
      <w:r w:rsidRPr="00252594">
        <w:rPr>
          <w:rFonts w:cs="Arial"/>
          <w:noProof/>
        </w:rPr>
        <w:tab/>
      </w:r>
      <w:r w:rsidR="00252594">
        <w:rPr>
          <w:rFonts w:cs="Arial"/>
          <w:noProof/>
        </w:rPr>
        <w:t>E9-</w:t>
      </w:r>
      <w:r w:rsidR="00D3233D" w:rsidRPr="00252594">
        <w:rPr>
          <w:rFonts w:cs="Arial"/>
          <w:noProof/>
        </w:rPr>
        <w:fldChar w:fldCharType="begin"/>
      </w:r>
      <w:r w:rsidRPr="00252594">
        <w:rPr>
          <w:rFonts w:cs="Arial"/>
          <w:noProof/>
        </w:rPr>
        <w:instrText xml:space="preserve"> PAGEREF _Toc263168998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AF16BA" w:rsidRPr="00252594" w:rsidRDefault="00AF16BA" w:rsidP="00AF16BA">
      <w:pPr>
        <w:pStyle w:val="TOC1"/>
        <w:rPr>
          <w:rFonts w:cs="Arial"/>
          <w:noProof/>
        </w:rPr>
      </w:pPr>
      <w:r w:rsidRPr="00252594">
        <w:rPr>
          <w:rFonts w:cs="Arial"/>
          <w:noProof/>
        </w:rPr>
        <w:t>Enclosure 10 - Table 1 - Quantities of Concern Threshold Limits</w:t>
      </w:r>
      <w:r w:rsidRPr="00252594">
        <w:rPr>
          <w:rFonts w:cs="Arial"/>
          <w:noProof/>
        </w:rPr>
        <w:tab/>
      </w:r>
      <w:r w:rsidR="00252594">
        <w:rPr>
          <w:rFonts w:cs="Arial"/>
          <w:noProof/>
        </w:rPr>
        <w:t>E10-</w:t>
      </w:r>
      <w:r w:rsidR="00D3233D" w:rsidRPr="00252594">
        <w:rPr>
          <w:rFonts w:cs="Arial"/>
          <w:noProof/>
        </w:rPr>
        <w:fldChar w:fldCharType="begin"/>
      </w:r>
      <w:r w:rsidRPr="00252594">
        <w:rPr>
          <w:rFonts w:cs="Arial"/>
          <w:noProof/>
        </w:rPr>
        <w:instrText xml:space="preserve"> PAGEREF _Toc263168999 \h </w:instrText>
      </w:r>
      <w:r w:rsidR="00D3233D" w:rsidRPr="00252594">
        <w:rPr>
          <w:rFonts w:cs="Arial"/>
          <w:noProof/>
        </w:rPr>
      </w:r>
      <w:r w:rsidR="00D3233D" w:rsidRPr="00252594">
        <w:rPr>
          <w:rFonts w:cs="Arial"/>
          <w:noProof/>
        </w:rPr>
        <w:fldChar w:fldCharType="separate"/>
      </w:r>
      <w:r w:rsidR="00626A5A">
        <w:rPr>
          <w:rFonts w:cs="Arial"/>
          <w:noProof/>
        </w:rPr>
        <w:t>1</w:t>
      </w:r>
      <w:r w:rsidR="00D3233D" w:rsidRPr="00252594">
        <w:rPr>
          <w:rFonts w:cs="Arial"/>
          <w:noProof/>
        </w:rPr>
        <w:fldChar w:fldCharType="end"/>
      </w:r>
    </w:p>
    <w:p w:rsidR="00652E87" w:rsidRDefault="00D3233D" w:rsidP="00652E87">
      <w:pPr>
        <w:tabs>
          <w:tab w:val="left" w:pos="6390"/>
        </w:tabs>
        <w:spacing w:line="273" w:lineRule="exact"/>
        <w:jc w:val="both"/>
        <w:rPr>
          <w:rFonts w:ascii="Shruti" w:hAnsi="Shruti" w:cs="Shruti"/>
        </w:rPr>
      </w:pPr>
      <w:r w:rsidRPr="00252594">
        <w:rPr>
          <w:rFonts w:ascii="Arial" w:hAnsi="Arial" w:cs="Arial"/>
        </w:rPr>
        <w:fldChar w:fldCharType="end"/>
      </w:r>
      <w:ins w:id="16" w:author="NAA" w:date="2010-07-26T12:36:00Z">
        <w:r w:rsidR="00A51CDC">
          <w:rPr>
            <w:rFonts w:ascii="Arial" w:hAnsi="Arial" w:cs="Arial"/>
          </w:rPr>
          <w:t>Attachment 1 – Revision History for IMC 2800…………………………………………Att 1-1</w:t>
        </w:r>
      </w:ins>
    </w:p>
    <w:p w:rsidR="00652E87" w:rsidRDefault="00652E87" w:rsidP="00652E87">
      <w:pPr>
        <w:rPr>
          <w:rFonts w:ascii="Shruti" w:hAnsi="Shruti" w:cs="Shruti"/>
        </w:rPr>
      </w:pPr>
    </w:p>
    <w:p w:rsidR="00CC3098" w:rsidRPr="00652E87" w:rsidRDefault="00CC3098" w:rsidP="00652E87">
      <w:pPr>
        <w:rPr>
          <w:rFonts w:ascii="Shruti" w:hAnsi="Shruti" w:cs="Shruti"/>
        </w:rPr>
        <w:sectPr w:rsidR="00CC3098" w:rsidRPr="00652E87" w:rsidSect="00787EFC">
          <w:footerReference w:type="default" r:id="rId11"/>
          <w:pgSz w:w="12240" w:h="15840" w:code="1"/>
          <w:pgMar w:top="1080" w:right="1440" w:bottom="720" w:left="1440" w:header="720" w:footer="720" w:gutter="0"/>
          <w:pgNumType w:fmt="lowerRoman" w:start="1"/>
          <w:cols w:space="720"/>
          <w:noEndnote/>
        </w:sectPr>
      </w:pPr>
    </w:p>
    <w:p w:rsidR="009D61EC" w:rsidRDefault="009D61EC" w:rsidP="000139FD">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Segoe Script" w:hAnsi="Segoe Script"/>
        </w:rPr>
      </w:pPr>
    </w:p>
    <w:p w:rsidR="003061A2"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cs="Arial"/>
        </w:rPr>
      </w:pPr>
      <w:bookmarkStart w:id="17" w:name="_Toc263168920"/>
      <w:r>
        <w:rPr>
          <w:rFonts w:ascii="Arial" w:hAnsi="Arial" w:cs="Arial"/>
        </w:rPr>
        <w:t>2800</w:t>
      </w:r>
      <w:r>
        <w:rPr>
          <w:rFonts w:ascii="Arial" w:hAnsi="Arial" w:cs="Arial"/>
        </w:rPr>
        <w:noBreakHyphen/>
        <w:t>01</w:t>
      </w:r>
      <w:r w:rsidR="003841F8">
        <w:rPr>
          <w:rFonts w:ascii="Arial" w:hAnsi="Arial" w:cs="Arial"/>
        </w:rPr>
        <w:tab/>
      </w:r>
      <w:r>
        <w:rPr>
          <w:rFonts w:ascii="Arial" w:hAnsi="Arial" w:cs="Arial"/>
        </w:rPr>
        <w:t>PURPOSE</w:t>
      </w:r>
      <w:bookmarkEnd w:id="17"/>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To establish the inspection program for licensees authorized to possess, use, transfer, and dispose of radioactive material associated with various types of use, i.e., industrial, academic, research and development, manufacturing, distribution, irradiators, well logging, industrial radiography, medical programs, various types of service (i.e., leak testing of sealed  sources, calibration of instruments, servicing of devices, collection and repackaging of radioactive waste for final disposal), and transportation related thereto.</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061A2"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1440"/>
        <w:jc w:val="both"/>
        <w:outlineLvl w:val="0"/>
        <w:rPr>
          <w:rFonts w:ascii="Arial" w:hAnsi="Arial" w:cs="Arial"/>
        </w:rPr>
      </w:pPr>
      <w:bookmarkStart w:id="18" w:name="_Toc263168921"/>
      <w:r>
        <w:rPr>
          <w:rFonts w:ascii="Arial" w:hAnsi="Arial" w:cs="Arial"/>
        </w:rPr>
        <w:t>2800-02</w:t>
      </w:r>
      <w:r>
        <w:rPr>
          <w:rFonts w:ascii="Arial" w:hAnsi="Arial" w:cs="Arial"/>
        </w:rPr>
        <w:tab/>
        <w:t>OBJECTIVES</w:t>
      </w:r>
      <w:bookmarkEnd w:id="18"/>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02.01</w:t>
      </w:r>
      <w:r>
        <w:rPr>
          <w:rFonts w:ascii="Arial" w:hAnsi="Arial" w:cs="Arial"/>
        </w:rPr>
        <w:tab/>
        <w:t xml:space="preserve">To establish the general policy for the materials inspection </w:t>
      </w:r>
      <w:ins w:id="19" w:author="NAA" w:date="2010-06-24T12:28:00Z">
        <w:r>
          <w:rPr>
            <w:rFonts w:ascii="Arial" w:hAnsi="Arial" w:cs="Arial"/>
          </w:rPr>
          <w:t>program</w:t>
        </w:r>
      </w:ins>
      <w:r>
        <w:rPr>
          <w:rFonts w:ascii="Arial" w:hAnsi="Arial" w:cs="Arial"/>
        </w:rPr>
        <w: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02.02</w:t>
      </w:r>
      <w:r>
        <w:rPr>
          <w:rFonts w:ascii="Arial" w:hAnsi="Arial" w:cs="Arial"/>
        </w:rPr>
        <w:tab/>
        <w:t xml:space="preserve">To describe a performance-based inspection approach and to identify specific conditions of poor performance </w:t>
      </w:r>
      <w:ins w:id="20" w:author="NAA" w:date="2010-06-24T12:28:00Z">
        <w:r w:rsidR="003D1750">
          <w:rPr>
            <w:rFonts w:ascii="Arial" w:hAnsi="Arial" w:cs="Arial"/>
          </w:rPr>
          <w:t xml:space="preserve">that </w:t>
        </w:r>
        <w:r>
          <w:rPr>
            <w:rFonts w:ascii="Arial" w:hAnsi="Arial" w:cs="Arial"/>
          </w:rPr>
          <w:t>require</w:t>
        </w:r>
        <w:r w:rsidR="003D1750">
          <w:rPr>
            <w:rFonts w:ascii="Arial" w:hAnsi="Arial" w:cs="Arial"/>
          </w:rPr>
          <w:t>s</w:t>
        </w:r>
        <w:r>
          <w:rPr>
            <w:rFonts w:ascii="Arial" w:hAnsi="Arial" w:cs="Arial"/>
          </w:rPr>
          <w:t xml:space="preserve"> </w:t>
        </w:r>
        <w:r w:rsidR="003D1750">
          <w:rPr>
            <w:rFonts w:ascii="Arial" w:hAnsi="Arial" w:cs="Arial"/>
          </w:rPr>
          <w:t>more frequent inspection of</w:t>
        </w:r>
      </w:ins>
      <w:r w:rsidR="003D1750">
        <w:rPr>
          <w:rFonts w:ascii="Arial" w:hAnsi="Arial" w:cs="Arial"/>
        </w:rPr>
        <w:t xml:space="preserve"> the </w:t>
      </w:r>
      <w:r>
        <w:rPr>
          <w:rFonts w:ascii="Arial" w:hAnsi="Arial" w:cs="Arial"/>
        </w:rPr>
        <w:t xml:space="preserve">licensee.  </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21" w:author="NAA" w:date="2010-06-24T12:28:00Z"/>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02.03</w:t>
      </w:r>
      <w:r>
        <w:rPr>
          <w:rFonts w:ascii="Arial" w:hAnsi="Arial" w:cs="Arial"/>
        </w:rPr>
        <w:tab/>
        <w:t>To place the major emphasis of the materials inspection program on timely and thorough follow-up of incidents</w:t>
      </w:r>
      <w:ins w:id="22" w:author="NAA" w:date="2010-06-24T12:28:00Z">
        <w:r w:rsidR="00AF70CE">
          <w:rPr>
            <w:rFonts w:ascii="Arial" w:hAnsi="Arial" w:cs="Arial"/>
          </w:rPr>
          <w:t>,</w:t>
        </w:r>
        <w:r>
          <w:rPr>
            <w:rFonts w:ascii="Arial" w:hAnsi="Arial" w:cs="Arial"/>
          </w:rPr>
          <w:t xml:space="preserve"> </w:t>
        </w:r>
      </w:ins>
      <w:r>
        <w:rPr>
          <w:rFonts w:ascii="Arial" w:hAnsi="Arial" w:cs="Arial"/>
        </w:rPr>
        <w:t>events</w:t>
      </w:r>
      <w:ins w:id="23" w:author="NAA" w:date="2010-06-24T12:28:00Z">
        <w:r w:rsidR="00AF70CE">
          <w:rPr>
            <w:rFonts w:ascii="Arial" w:hAnsi="Arial" w:cs="Arial"/>
          </w:rPr>
          <w:t>, and allegations</w:t>
        </w:r>
      </w:ins>
      <w:r>
        <w:rPr>
          <w:rFonts w:ascii="Arial" w:hAnsi="Arial" w:cs="Arial"/>
        </w:rPr>
        <w: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02.04</w:t>
      </w:r>
      <w:r>
        <w:rPr>
          <w:rFonts w:ascii="Arial" w:hAnsi="Arial" w:cs="Arial"/>
        </w:rPr>
        <w:tab/>
        <w:t xml:space="preserve">To continue and enhance risk-informed, relative priorities for routine inspections of all licensees and a program of special inspection activities as specified by the Office of </w:t>
      </w:r>
      <w:ins w:id="24" w:author="NAA" w:date="2010-06-24T12:28:00Z">
        <w:r w:rsidR="002F3DF6">
          <w:rPr>
            <w:rFonts w:ascii="Arial" w:hAnsi="Arial" w:cs="Arial"/>
          </w:rPr>
          <w:t>Federal and State Materials and Environmental Management Programs (FSME</w:t>
        </w:r>
      </w:ins>
      <w:r w:rsidR="002F3DF6">
        <w:rPr>
          <w:rFonts w:ascii="Arial" w:hAnsi="Arial" w:cs="Arial"/>
        </w:rPr>
        <w:t>)</w:t>
      </w:r>
      <w:r>
        <w:rPr>
          <w:rFonts w:ascii="Arial" w:hAnsi="Arial" w:cs="Arial"/>
        </w:rPr>
        <w: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02.05</w:t>
      </w:r>
      <w:r>
        <w:rPr>
          <w:rFonts w:ascii="Arial" w:hAnsi="Arial" w:cs="Arial"/>
        </w:rPr>
        <w:tab/>
        <w:t>To aid in the achievement of a consistent process of inspection for materials licensees</w:t>
      </w:r>
      <w:ins w:id="25" w:author="NAA" w:date="2010-06-24T12:28:00Z">
        <w:r w:rsidR="0025642B">
          <w:rPr>
            <w:rFonts w:ascii="Arial" w:hAnsi="Arial" w:cs="Arial"/>
          </w:rPr>
          <w:t xml:space="preserve"> to ensure the health and safety of workers and the public</w:t>
        </w:r>
        <w:r w:rsidR="00554215">
          <w:rPr>
            <w:rFonts w:ascii="Arial" w:hAnsi="Arial" w:cs="Arial"/>
          </w:rPr>
          <w:t xml:space="preserve">, </w:t>
        </w:r>
        <w:r w:rsidR="0025642B">
          <w:rPr>
            <w:rFonts w:ascii="Arial" w:hAnsi="Arial" w:cs="Arial"/>
          </w:rPr>
          <w:t>protect the environment</w:t>
        </w:r>
        <w:r w:rsidR="00554215">
          <w:rPr>
            <w:rFonts w:ascii="Arial" w:hAnsi="Arial" w:cs="Arial"/>
          </w:rPr>
          <w:t>, and promote common defense and security</w:t>
        </w:r>
      </w:ins>
      <w:r w:rsidR="00554215">
        <w:rPr>
          <w:rFonts w:ascii="Arial" w:hAnsi="Arial" w:cs="Arial"/>
        </w:rPr>
        <w: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061A2"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cs="Arial"/>
        </w:rPr>
      </w:pPr>
      <w:bookmarkStart w:id="26" w:name="_Toc263168922"/>
      <w:r>
        <w:rPr>
          <w:rFonts w:ascii="Arial" w:hAnsi="Arial" w:cs="Arial"/>
        </w:rPr>
        <w:t>2800-03</w:t>
      </w:r>
      <w:r>
        <w:rPr>
          <w:rFonts w:ascii="Arial" w:hAnsi="Arial" w:cs="Arial"/>
        </w:rPr>
        <w:tab/>
        <w:t>DEFINITIONS</w:t>
      </w:r>
      <w:bookmarkEnd w:id="26"/>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B20A2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27" w:author="NAA" w:date="2010-06-24T12:28:00Z"/>
          <w:rFonts w:ascii="Shruti" w:hAnsi="Shruti" w:cs="Shruti"/>
        </w:rPr>
      </w:pPr>
      <w:bookmarkStart w:id="28" w:name="_Toc241637702"/>
      <w:bookmarkStart w:id="29" w:name="_Toc263168923"/>
      <w:r w:rsidRPr="00B20A25">
        <w:rPr>
          <w:rFonts w:ascii="Shruti" w:hAnsi="Shruti"/>
        </w:rPr>
        <w:t>03.</w:t>
      </w:r>
      <w:ins w:id="30" w:author="NAA" w:date="2010-06-24T12:28:00Z">
        <w:r w:rsidR="005C1608" w:rsidRPr="00714887">
          <w:rPr>
            <w:rFonts w:ascii="Shruti" w:hAnsi="Shruti" w:cs="Shruti"/>
          </w:rPr>
          <w:t>0</w:t>
        </w:r>
      </w:ins>
      <w:ins w:id="31" w:author="Gwendolyn Davis" w:date="2010-07-13T18:02:00Z">
        <w:r w:rsidR="00193D75">
          <w:rPr>
            <w:rFonts w:ascii="Shruti" w:hAnsi="Shruti" w:cs="Shruti"/>
          </w:rPr>
          <w:t>1</w:t>
        </w:r>
      </w:ins>
      <w:ins w:id="32" w:author="NAA" w:date="2010-06-24T12:28:00Z">
        <w:r w:rsidR="005C1608" w:rsidRPr="00714887">
          <w:rPr>
            <w:rFonts w:ascii="Shruti" w:hAnsi="Shruti" w:cs="Shruti"/>
          </w:rPr>
          <w:tab/>
        </w:r>
        <w:r w:rsidR="005C1608" w:rsidRPr="00AC615C">
          <w:rPr>
            <w:rFonts w:ascii="Shruti" w:hAnsi="Shruti" w:cs="Shruti"/>
            <w:u w:val="single"/>
          </w:rPr>
          <w:t>Pre-licensing Visit</w:t>
        </w:r>
        <w:r w:rsidR="005C1608">
          <w:rPr>
            <w:rFonts w:ascii="Shruti" w:hAnsi="Shruti" w:cs="Shruti"/>
          </w:rPr>
          <w:t>.  A site visit and face-to-face meeting with an</w:t>
        </w:r>
        <w:r w:rsidR="0025642B">
          <w:rPr>
            <w:rFonts w:ascii="Shruti" w:hAnsi="Shruti" w:cs="Shruti"/>
          </w:rPr>
          <w:t xml:space="preserve"> entity </w:t>
        </w:r>
        <w:r w:rsidR="005C1608">
          <w:rPr>
            <w:rFonts w:ascii="Shruti" w:hAnsi="Shruti" w:cs="Shruti"/>
          </w:rPr>
          <w:t xml:space="preserve">that does not have an existing Agreement State or </w:t>
        </w:r>
        <w:r w:rsidR="003D1750">
          <w:rPr>
            <w:rFonts w:ascii="Shruti" w:hAnsi="Shruti" w:cs="Shruti"/>
          </w:rPr>
          <w:t>U.S. Nuclear Regulatory Commission (</w:t>
        </w:r>
        <w:r w:rsidR="005C1608">
          <w:rPr>
            <w:rFonts w:ascii="Shruti" w:hAnsi="Shruti" w:cs="Shruti"/>
          </w:rPr>
          <w:t>NRC</w:t>
        </w:r>
        <w:r w:rsidR="003D1750">
          <w:rPr>
            <w:rFonts w:ascii="Shruti" w:hAnsi="Shruti" w:cs="Shruti"/>
          </w:rPr>
          <w:t>)</w:t>
        </w:r>
        <w:r w:rsidR="005C1608">
          <w:rPr>
            <w:rFonts w:ascii="Shruti" w:hAnsi="Shruti" w:cs="Shruti"/>
          </w:rPr>
          <w:t xml:space="preserve"> license</w:t>
        </w:r>
        <w:r w:rsidR="0025642B">
          <w:rPr>
            <w:rFonts w:ascii="Shruti" w:hAnsi="Shruti" w:cs="Shruti"/>
          </w:rPr>
          <w:t>, is changing ownership to an unknown entity, or is significantly expanding the size or scope</w:t>
        </w:r>
        <w:r w:rsidR="00AE0FA6">
          <w:rPr>
            <w:rFonts w:ascii="Shruti" w:hAnsi="Shruti" w:cs="Shruti"/>
          </w:rPr>
          <w:t xml:space="preserve"> (such as a change to the primary program code)</w:t>
        </w:r>
        <w:r w:rsidR="0025642B">
          <w:rPr>
            <w:rFonts w:ascii="Shruti" w:hAnsi="Shruti" w:cs="Shruti"/>
          </w:rPr>
          <w:t xml:space="preserve"> of the existing license </w:t>
        </w:r>
        <w:r w:rsidR="005C1608">
          <w:rPr>
            <w:rFonts w:ascii="Shruti" w:hAnsi="Shruti" w:cs="Shruti"/>
          </w:rPr>
          <w:t>in order to provide a basis for confidence that radioactive material will be used as specified.</w:t>
        </w:r>
        <w:bookmarkEnd w:id="28"/>
        <w:bookmarkEnd w:id="29"/>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33" w:author="NAA" w:date="2010-06-24T12:28:00Z"/>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34" w:author="NAA" w:date="2010-06-24T12:28:00Z"/>
          <w:rFonts w:ascii="Arial" w:hAnsi="Arial" w:cs="Arial"/>
        </w:rPr>
      </w:pPr>
      <w:bookmarkStart w:id="35" w:name="_Toc241637703"/>
      <w:bookmarkStart w:id="36" w:name="_Toc263168924"/>
      <w:ins w:id="37" w:author="NAA" w:date="2010-06-24T12:28:00Z">
        <w:r>
          <w:rPr>
            <w:rFonts w:ascii="Arial" w:hAnsi="Arial" w:cs="Arial"/>
          </w:rPr>
          <w:t>03.</w:t>
        </w:r>
      </w:ins>
      <w:r>
        <w:rPr>
          <w:rFonts w:ascii="Arial" w:hAnsi="Arial" w:cs="Arial"/>
        </w:rPr>
        <w:t>0</w:t>
      </w:r>
      <w:ins w:id="38" w:author="Gwendolyn Davis" w:date="2010-07-13T18:02:00Z">
        <w:r w:rsidR="00193D75">
          <w:rPr>
            <w:rFonts w:ascii="Arial" w:hAnsi="Arial" w:cs="Arial"/>
          </w:rPr>
          <w:t>2</w:t>
        </w:r>
      </w:ins>
      <w:r>
        <w:rPr>
          <w:rFonts w:ascii="Arial" w:hAnsi="Arial" w:cs="Arial"/>
        </w:rPr>
        <w:tab/>
      </w:r>
      <w:r w:rsidR="00B20A25" w:rsidRPr="00B20A25">
        <w:rPr>
          <w:rFonts w:ascii="Arial" w:hAnsi="Arial"/>
          <w:u w:val="single"/>
        </w:rPr>
        <w:t>Initial Inspection</w:t>
      </w:r>
      <w:r>
        <w:rPr>
          <w:rFonts w:ascii="Arial" w:hAnsi="Arial" w:cs="Arial"/>
        </w:rPr>
        <w:t xml:space="preserve">.  </w:t>
      </w:r>
      <w:ins w:id="39" w:author="NAA" w:date="2010-06-24T12:28:00Z">
        <w:r w:rsidR="00C73BDC">
          <w:rPr>
            <w:rFonts w:ascii="Arial" w:hAnsi="Arial" w:cs="Arial"/>
          </w:rPr>
          <w:t xml:space="preserve">An </w:t>
        </w:r>
      </w:ins>
      <w:r w:rsidR="00C73BDC">
        <w:rPr>
          <w:rFonts w:ascii="Arial" w:hAnsi="Arial" w:cs="Arial"/>
        </w:rPr>
        <w:t xml:space="preserve">inspection </w:t>
      </w:r>
      <w:ins w:id="40" w:author="NAA" w:date="2010-06-24T12:28:00Z">
        <w:r w:rsidR="00C73BDC">
          <w:rPr>
            <w:rFonts w:ascii="Arial" w:hAnsi="Arial" w:cs="Arial"/>
          </w:rPr>
          <w:t xml:space="preserve">conducted one year </w:t>
        </w:r>
      </w:ins>
      <w:r>
        <w:rPr>
          <w:rFonts w:ascii="Arial" w:hAnsi="Arial" w:cs="Arial"/>
        </w:rPr>
        <w:t xml:space="preserve">after a </w:t>
      </w:r>
      <w:ins w:id="41" w:author="NAA" w:date="2010-06-24T12:28:00Z">
        <w:r w:rsidR="00C73BDC">
          <w:rPr>
            <w:rFonts w:ascii="Arial" w:hAnsi="Arial" w:cs="Arial"/>
          </w:rPr>
          <w:t xml:space="preserve">new </w:t>
        </w:r>
      </w:ins>
      <w:r>
        <w:rPr>
          <w:rFonts w:ascii="Arial" w:hAnsi="Arial" w:cs="Arial"/>
        </w:rPr>
        <w:t>license is issued to a licensee</w:t>
      </w:r>
      <w:ins w:id="42" w:author="NAA" w:date="2010-06-24T12:28:00Z">
        <w:r w:rsidR="0025642B">
          <w:rPr>
            <w:rFonts w:ascii="Arial" w:hAnsi="Arial" w:cs="Arial"/>
          </w:rPr>
          <w:t>, or after a</w:t>
        </w:r>
        <w:r w:rsidR="00C73BDC">
          <w:rPr>
            <w:rFonts w:ascii="Arial" w:hAnsi="Arial" w:cs="Arial"/>
          </w:rPr>
          <w:t xml:space="preserve">n amended </w:t>
        </w:r>
        <w:r w:rsidR="0025642B">
          <w:rPr>
            <w:rFonts w:ascii="Arial" w:hAnsi="Arial" w:cs="Arial"/>
          </w:rPr>
          <w:t>license has been significantly expanded</w:t>
        </w:r>
        <w:r w:rsidR="00C73BDC">
          <w:rPr>
            <w:rFonts w:ascii="Arial" w:hAnsi="Arial" w:cs="Arial"/>
          </w:rPr>
          <w:t xml:space="preserve"> </w:t>
        </w:r>
        <w:r w:rsidR="0025642B">
          <w:rPr>
            <w:rFonts w:ascii="Arial" w:hAnsi="Arial" w:cs="Arial"/>
          </w:rPr>
          <w:t xml:space="preserve"> or </w:t>
        </w:r>
        <w:r w:rsidR="00C73BDC">
          <w:rPr>
            <w:rFonts w:ascii="Arial" w:hAnsi="Arial" w:cs="Arial"/>
          </w:rPr>
          <w:t xml:space="preserve">changed ownership to </w:t>
        </w:r>
        <w:r w:rsidR="0025642B">
          <w:rPr>
            <w:rFonts w:ascii="Arial" w:hAnsi="Arial" w:cs="Arial"/>
          </w:rPr>
          <w:t>an unknown entity</w:t>
        </w:r>
        <w:r>
          <w:rPr>
            <w:rFonts w:ascii="Arial" w:hAnsi="Arial" w:cs="Arial"/>
          </w:rPr>
          <w:t>.</w:t>
        </w:r>
        <w:bookmarkEnd w:id="35"/>
        <w:bookmarkEnd w:id="36"/>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43" w:author="NAA" w:date="2010-06-24T12:28:00Z"/>
          <w:rFonts w:ascii="Arial" w:hAnsi="Arial" w:cs="Arial"/>
        </w:rPr>
      </w:pPr>
    </w:p>
    <w:p w:rsidR="003061A2" w:rsidRDefault="003200C9"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44" w:name="_Toc263168925"/>
      <w:ins w:id="45" w:author="NAA" w:date="2010-06-24T12:28:00Z">
        <w:r w:rsidRPr="00714887">
          <w:rPr>
            <w:rFonts w:ascii="Arial" w:hAnsi="Arial" w:cs="Arial"/>
          </w:rPr>
          <w:t>03.0</w:t>
        </w:r>
      </w:ins>
      <w:ins w:id="46" w:author="Gwendolyn Davis" w:date="2010-07-13T18:02:00Z">
        <w:r w:rsidR="00193D75">
          <w:rPr>
            <w:rFonts w:ascii="Arial" w:hAnsi="Arial" w:cs="Arial"/>
          </w:rPr>
          <w:t>3</w:t>
        </w:r>
      </w:ins>
      <w:ins w:id="47" w:author="NAA" w:date="2010-06-24T12:28:00Z">
        <w:r w:rsidR="0080416E">
          <w:rPr>
            <w:rFonts w:ascii="Arial" w:hAnsi="Arial" w:cs="Arial"/>
          </w:rPr>
          <w:tab/>
        </w:r>
        <w:r w:rsidRPr="00AC615C">
          <w:rPr>
            <w:rFonts w:ascii="Arial" w:hAnsi="Arial" w:cs="Arial"/>
            <w:u w:val="single"/>
          </w:rPr>
          <w:t>Initial Security Inspection</w:t>
        </w:r>
        <w:r w:rsidRPr="00655A43">
          <w:rPr>
            <w:rFonts w:ascii="Arial" w:hAnsi="Arial" w:cs="Arial"/>
          </w:rPr>
          <w:t>.</w:t>
        </w:r>
        <w:r w:rsidR="00655A43">
          <w:rPr>
            <w:rFonts w:ascii="Arial" w:hAnsi="Arial" w:cs="Arial"/>
          </w:rPr>
          <w:t xml:space="preserve">  </w:t>
        </w:r>
        <w:r w:rsidRPr="00714887">
          <w:rPr>
            <w:rFonts w:ascii="Arial" w:hAnsi="Arial" w:cs="Arial"/>
          </w:rPr>
          <w:t xml:space="preserve">The first </w:t>
        </w:r>
        <w:r w:rsidR="0025642B">
          <w:rPr>
            <w:rFonts w:ascii="Arial" w:hAnsi="Arial" w:cs="Arial"/>
          </w:rPr>
          <w:t xml:space="preserve">security </w:t>
        </w:r>
        <w:r w:rsidRPr="00714887">
          <w:rPr>
            <w:rFonts w:ascii="Arial" w:hAnsi="Arial" w:cs="Arial"/>
          </w:rPr>
          <w:t>inspection of a licensee that is subject to security requirements by regulation,</w:t>
        </w:r>
        <w:r w:rsidR="000B272B">
          <w:rPr>
            <w:rFonts w:ascii="Arial" w:hAnsi="Arial" w:cs="Arial"/>
          </w:rPr>
          <w:t xml:space="preserve"> </w:t>
        </w:r>
        <w:r w:rsidRPr="00714887">
          <w:rPr>
            <w:rFonts w:ascii="Arial" w:hAnsi="Arial" w:cs="Arial"/>
          </w:rPr>
          <w:t>Order, license condition, or other legally binding requirements</w:t>
        </w:r>
        <w:r w:rsidR="009D3F2E">
          <w:rPr>
            <w:rFonts w:ascii="Arial" w:hAnsi="Arial" w:cs="Arial"/>
          </w:rPr>
          <w:t>.</w:t>
        </w:r>
        <w:r w:rsidR="00AE0FA6">
          <w:rPr>
            <w:rFonts w:ascii="Arial" w:hAnsi="Arial" w:cs="Arial"/>
          </w:rPr>
          <w:t xml:space="preserve">  This is conducted prior to the issuance of a licensee.</w:t>
        </w:r>
        <w:r w:rsidR="00A06088">
          <w:rPr>
            <w:rFonts w:ascii="Arial" w:hAnsi="Arial" w:cs="Arial"/>
          </w:rPr>
          <w:t xml:space="preserve">  Multiple field offices must undergo inspection as outlines in Section 07.04</w:t>
        </w:r>
      </w:ins>
      <w:r w:rsidR="00A06088">
        <w:rPr>
          <w:rFonts w:ascii="Arial" w:hAnsi="Arial" w:cs="Arial"/>
        </w:rPr>
        <w:t>.</w:t>
      </w:r>
      <w:bookmarkEnd w:id="44"/>
      <w:r w:rsidR="009D61EC">
        <w:rPr>
          <w:rFonts w:ascii="Arial" w:hAnsi="Arial" w:cs="Arial"/>
        </w:rPr>
        <w:t xml:space="preserve"> </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sectPr w:rsidR="009D61EC" w:rsidSect="00DF05CF">
          <w:headerReference w:type="default" r:id="rId12"/>
          <w:footerReference w:type="even" r:id="rId13"/>
          <w:footerReference w:type="default" r:id="rId14"/>
          <w:pgSz w:w="12240" w:h="15840" w:code="1"/>
          <w:pgMar w:top="1080" w:right="1440" w:bottom="720" w:left="1440" w:header="720" w:footer="720" w:gutter="0"/>
          <w:pgNumType w:start="1"/>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50" w:name="_Toc263168926"/>
      <w:r>
        <w:rPr>
          <w:rFonts w:ascii="Arial" w:hAnsi="Arial" w:cs="Arial"/>
        </w:rPr>
        <w:lastRenderedPageBreak/>
        <w:t>03.0</w:t>
      </w:r>
      <w:ins w:id="51" w:author="Gwendolyn Davis" w:date="2010-07-13T18:03:00Z">
        <w:r w:rsidR="00193D75">
          <w:rPr>
            <w:rFonts w:ascii="Arial" w:hAnsi="Arial" w:cs="Arial"/>
          </w:rPr>
          <w:t>4</w:t>
        </w:r>
      </w:ins>
      <w:r>
        <w:rPr>
          <w:rFonts w:ascii="Arial" w:hAnsi="Arial" w:cs="Arial"/>
        </w:rPr>
        <w:tab/>
      </w:r>
      <w:r w:rsidR="00B20A25" w:rsidRPr="00B20A25">
        <w:rPr>
          <w:rFonts w:ascii="Arial" w:hAnsi="Arial"/>
          <w:u w:val="single"/>
        </w:rPr>
        <w:t>Inspection</w:t>
      </w:r>
      <w:r>
        <w:rPr>
          <w:rFonts w:ascii="Arial" w:hAnsi="Arial" w:cs="Arial"/>
        </w:rPr>
        <w:t xml:space="preserve">.  The act of assessing licensee performance to determine whether the licensee is using radioactive material safely and whether an individual or organization is in </w:t>
      </w:r>
      <w:r>
        <w:rPr>
          <w:rFonts w:ascii="Arial" w:hAnsi="Arial" w:cs="Arial"/>
        </w:rPr>
        <w:lastRenderedPageBreak/>
        <w:t xml:space="preserve">compliance with established standards, such as </w:t>
      </w:r>
      <w:ins w:id="52" w:author="NAA" w:date="2010-06-24T12:28:00Z">
        <w:r w:rsidR="00737EE3">
          <w:rPr>
            <w:rFonts w:ascii="Arial" w:hAnsi="Arial" w:cs="Arial"/>
          </w:rPr>
          <w:t xml:space="preserve">Orders, </w:t>
        </w:r>
      </w:ins>
      <w:r>
        <w:rPr>
          <w:rFonts w:ascii="Arial" w:hAnsi="Arial" w:cs="Arial"/>
        </w:rPr>
        <w:t>regulations, license conditions, and the licensee commitments submitted in support of a license (and incorporated by "tie-down" conditions).  Inspections involve a visit to a licensee's facility and/</w:t>
      </w:r>
      <w:r w:rsidR="003D1750">
        <w:rPr>
          <w:rFonts w:ascii="Arial" w:hAnsi="Arial" w:cs="Arial"/>
        </w:rPr>
        <w:t>or temporary jobsite by NRC</w:t>
      </w:r>
      <w:r>
        <w:rPr>
          <w:rFonts w:ascii="Arial" w:hAnsi="Arial" w:cs="Arial"/>
        </w:rPr>
        <w:t xml:space="preserve"> inspector(s), observations of licensed activities, interaction with licensee personnel</w:t>
      </w:r>
      <w:ins w:id="53" w:author="NAA" w:date="2010-06-24T12:28:00Z">
        <w:r>
          <w:rPr>
            <w:rFonts w:ascii="Arial" w:hAnsi="Arial" w:cs="Arial"/>
          </w:rPr>
          <w:t xml:space="preserve">, </w:t>
        </w:r>
        <w:r w:rsidR="000B272B">
          <w:rPr>
            <w:rFonts w:ascii="Arial" w:hAnsi="Arial" w:cs="Arial"/>
          </w:rPr>
          <w:t>independent radiological measurements</w:t>
        </w:r>
      </w:ins>
      <w:r w:rsidR="000B272B">
        <w:rPr>
          <w:rFonts w:ascii="Arial" w:hAnsi="Arial" w:cs="Arial"/>
        </w:rPr>
        <w:t xml:space="preserve">, </w:t>
      </w:r>
      <w:r>
        <w:rPr>
          <w:rFonts w:ascii="Arial" w:hAnsi="Arial" w:cs="Arial"/>
        </w:rPr>
        <w:t>and transmission of the inspection findings.  Pre-licensing visits and telephone contacts are not considered inspections.</w:t>
      </w:r>
      <w:bookmarkEnd w:id="50"/>
      <w:r>
        <w:rPr>
          <w:rFonts w:ascii="Arial" w:hAnsi="Arial" w:cs="Arial"/>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54" w:name="_Toc263168927"/>
      <w:r>
        <w:rPr>
          <w:rFonts w:ascii="Arial" w:hAnsi="Arial" w:cs="Arial"/>
        </w:rPr>
        <w:t>03.0</w:t>
      </w:r>
      <w:ins w:id="55" w:author="Gwendolyn Davis" w:date="2010-07-13T18:03:00Z">
        <w:r w:rsidR="00193D75">
          <w:rPr>
            <w:rFonts w:ascii="Arial" w:hAnsi="Arial" w:cs="Arial"/>
          </w:rPr>
          <w:t>5</w:t>
        </w:r>
      </w:ins>
      <w:r>
        <w:rPr>
          <w:rFonts w:ascii="Arial" w:hAnsi="Arial" w:cs="Arial"/>
        </w:rPr>
        <w:tab/>
      </w:r>
      <w:r w:rsidR="00B20A25" w:rsidRPr="00B20A25">
        <w:rPr>
          <w:rFonts w:ascii="Arial" w:hAnsi="Arial"/>
          <w:u w:val="single"/>
        </w:rPr>
        <w:t>Inspection Plan</w:t>
      </w:r>
      <w:r>
        <w:rPr>
          <w:rFonts w:ascii="Arial" w:hAnsi="Arial" w:cs="Arial"/>
        </w:rPr>
        <w:t>.  An inspection plan is a written outline listing the licensee's activities and programs that will be covered during an inspection.</w:t>
      </w:r>
      <w:bookmarkEnd w:id="54"/>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56" w:name="_Toc263168928"/>
      <w:r>
        <w:rPr>
          <w:rFonts w:ascii="Arial" w:hAnsi="Arial" w:cs="Arial"/>
        </w:rPr>
        <w:t>03.0</w:t>
      </w:r>
      <w:ins w:id="57" w:author="Gwendolyn Davis" w:date="2010-07-13T18:03:00Z">
        <w:r w:rsidR="00193D75">
          <w:rPr>
            <w:rFonts w:ascii="Arial" w:hAnsi="Arial" w:cs="Arial"/>
          </w:rPr>
          <w:t>6</w:t>
        </w:r>
      </w:ins>
      <w:r>
        <w:rPr>
          <w:rFonts w:ascii="Arial" w:hAnsi="Arial" w:cs="Arial"/>
        </w:rPr>
        <w:tab/>
      </w:r>
      <w:r w:rsidR="00B20A25" w:rsidRPr="00B20A25">
        <w:rPr>
          <w:rFonts w:ascii="Arial" w:hAnsi="Arial"/>
          <w:u w:val="single"/>
        </w:rPr>
        <w:t>Inspection Priorities</w:t>
      </w:r>
      <w:r>
        <w:rPr>
          <w:rFonts w:ascii="Arial" w:hAnsi="Arial" w:cs="Arial"/>
        </w:rPr>
        <w:t xml:space="preserve">.  An inspection priority code is assigned to </w:t>
      </w:r>
      <w:ins w:id="58" w:author="NAA" w:date="2010-06-24T12:28:00Z">
        <w:r w:rsidR="00D51508">
          <w:rPr>
            <w:rFonts w:ascii="Arial" w:hAnsi="Arial" w:cs="Arial"/>
          </w:rPr>
          <w:t>each</w:t>
        </w:r>
      </w:ins>
      <w:r w:rsidR="00D51508">
        <w:rPr>
          <w:rFonts w:ascii="Arial" w:hAnsi="Arial" w:cs="Arial"/>
        </w:rPr>
        <w:t xml:space="preserve"> </w:t>
      </w:r>
      <w:r>
        <w:rPr>
          <w:rFonts w:ascii="Arial" w:hAnsi="Arial" w:cs="Arial"/>
        </w:rPr>
        <w:t xml:space="preserve">radioactive material license. </w:t>
      </w:r>
      <w:r w:rsidR="00D51508">
        <w:rPr>
          <w:rFonts w:ascii="Arial" w:hAnsi="Arial" w:cs="Arial"/>
        </w:rPr>
        <w:t xml:space="preserve">The priority code (i.e., 1, 2, 3, or 5) is the interval between routine inspections, expressed in years.  </w:t>
      </w:r>
      <w:ins w:id="59" w:author="NAA" w:date="2010-06-24T12:28:00Z">
        <w:r>
          <w:rPr>
            <w:rFonts w:ascii="Arial" w:hAnsi="Arial" w:cs="Arial"/>
          </w:rPr>
          <w:t xml:space="preserve">The same priority code is assigned to all licenses </w:t>
        </w:r>
        <w:r w:rsidR="003D1750">
          <w:rPr>
            <w:rFonts w:ascii="Arial" w:hAnsi="Arial" w:cs="Arial"/>
          </w:rPr>
          <w:t>that</w:t>
        </w:r>
        <w:r>
          <w:rPr>
            <w:rFonts w:ascii="Arial" w:hAnsi="Arial" w:cs="Arial"/>
          </w:rPr>
          <w:t xml:space="preserve"> authorize that particular type of use.  </w:t>
        </w:r>
      </w:ins>
      <w:r>
        <w:rPr>
          <w:rFonts w:ascii="Arial" w:hAnsi="Arial" w:cs="Arial"/>
        </w:rPr>
        <w:t>Enclosure 1 lists the program codes (types of use) along with the assigned priority codes.  The priority represents the relative risk of radiation hazard</w:t>
      </w:r>
      <w:ins w:id="60" w:author="NAA" w:date="2010-06-24T12:28:00Z">
        <w:r w:rsidR="00B74E4C">
          <w:rPr>
            <w:rFonts w:ascii="Arial" w:hAnsi="Arial" w:cs="Arial"/>
          </w:rPr>
          <w:t>.</w:t>
        </w:r>
      </w:ins>
      <w:r>
        <w:rPr>
          <w:rFonts w:ascii="Arial" w:hAnsi="Arial" w:cs="Arial"/>
        </w:rPr>
        <w:t xml:space="preserve"> </w:t>
      </w:r>
      <w:r w:rsidR="00B74E4C">
        <w:rPr>
          <w:rFonts w:ascii="Arial" w:hAnsi="Arial" w:cs="Arial"/>
        </w:rPr>
        <w:t xml:space="preserve"> </w:t>
      </w:r>
      <w:r>
        <w:rPr>
          <w:rFonts w:ascii="Arial" w:hAnsi="Arial" w:cs="Arial"/>
        </w:rPr>
        <w:t xml:space="preserve">Priority Code 1 </w:t>
      </w:r>
      <w:ins w:id="61" w:author="NAA" w:date="2010-06-24T12:28:00Z">
        <w:r w:rsidR="00D51508">
          <w:rPr>
            <w:rFonts w:ascii="Arial" w:hAnsi="Arial" w:cs="Arial"/>
          </w:rPr>
          <w:t>re</w:t>
        </w:r>
        <w:r>
          <w:rPr>
            <w:rFonts w:ascii="Arial" w:hAnsi="Arial" w:cs="Arial"/>
          </w:rPr>
          <w:t>presents</w:t>
        </w:r>
      </w:ins>
      <w:r>
        <w:rPr>
          <w:rFonts w:ascii="Arial" w:hAnsi="Arial" w:cs="Arial"/>
        </w:rPr>
        <w:t xml:space="preserve"> the greatest risk to the health and safety of workers, members of the public, and the environment</w:t>
      </w:r>
      <w:ins w:id="62" w:author="NAA" w:date="2010-06-24T12:28:00Z">
        <w:r w:rsidR="00D51508">
          <w:rPr>
            <w:rFonts w:ascii="Arial" w:hAnsi="Arial" w:cs="Arial"/>
          </w:rPr>
          <w:t>, while</w:t>
        </w:r>
      </w:ins>
      <w:r>
        <w:rPr>
          <w:rFonts w:ascii="Arial" w:hAnsi="Arial" w:cs="Arial"/>
        </w:rPr>
        <w:t xml:space="preserve"> Priority Code 5 </w:t>
      </w:r>
      <w:ins w:id="63" w:author="NAA" w:date="2010-06-24T12:28:00Z">
        <w:r w:rsidR="00D51508">
          <w:rPr>
            <w:rFonts w:ascii="Arial" w:hAnsi="Arial" w:cs="Arial"/>
          </w:rPr>
          <w:t>re</w:t>
        </w:r>
        <w:r>
          <w:rPr>
            <w:rFonts w:ascii="Arial" w:hAnsi="Arial" w:cs="Arial"/>
          </w:rPr>
          <w:t xml:space="preserve">presents </w:t>
        </w:r>
        <w:r w:rsidR="00D51508">
          <w:rPr>
            <w:rFonts w:ascii="Arial" w:hAnsi="Arial" w:cs="Arial"/>
          </w:rPr>
          <w:t>the lowest</w:t>
        </w:r>
      </w:ins>
      <w:r>
        <w:rPr>
          <w:rFonts w:ascii="Arial" w:hAnsi="Arial" w:cs="Arial"/>
        </w:rPr>
        <w:t xml:space="preserve"> risk</w:t>
      </w:r>
      <w:ins w:id="64" w:author="NAA" w:date="2010-06-24T12:28:00Z">
        <w:r>
          <w:rPr>
            <w:rFonts w:ascii="Arial" w:hAnsi="Arial" w:cs="Arial"/>
          </w:rPr>
          <w:t>.</w:t>
        </w:r>
        <w:r w:rsidR="00D51508">
          <w:rPr>
            <w:rFonts w:ascii="Arial" w:hAnsi="Arial" w:cs="Arial"/>
          </w:rPr>
          <w:t xml:space="preserve"> </w:t>
        </w:r>
      </w:ins>
      <w:r>
        <w:rPr>
          <w:rFonts w:ascii="Arial" w:hAnsi="Arial" w:cs="Arial"/>
        </w:rPr>
        <w:t xml:space="preserve"> Because a license may authorize multiple types of use</w:t>
      </w:r>
      <w:ins w:id="65" w:author="NAA" w:date="2010-06-24T12:28:00Z">
        <w:r w:rsidR="005E6193">
          <w:rPr>
            <w:rFonts w:ascii="Arial" w:hAnsi="Arial" w:cs="Arial"/>
          </w:rPr>
          <w:t xml:space="preserve"> (i.e., multiple program </w:t>
        </w:r>
        <w:r>
          <w:rPr>
            <w:rFonts w:ascii="Arial" w:hAnsi="Arial" w:cs="Arial"/>
          </w:rPr>
          <w:t>codes</w:t>
        </w:r>
        <w:r w:rsidR="005E6193">
          <w:rPr>
            <w:rFonts w:ascii="Arial" w:hAnsi="Arial" w:cs="Arial"/>
          </w:rPr>
          <w:t>)</w:t>
        </w:r>
        <w:r w:rsidR="00252F05">
          <w:rPr>
            <w:rFonts w:ascii="Arial" w:hAnsi="Arial" w:cs="Arial"/>
          </w:rPr>
          <w:t>,</w:t>
        </w:r>
        <w:r>
          <w:rPr>
            <w:rFonts w:ascii="Arial" w:hAnsi="Arial" w:cs="Arial"/>
          </w:rPr>
          <w:t xml:space="preserve"> </w:t>
        </w:r>
        <w:r w:rsidR="00252F05">
          <w:rPr>
            <w:rFonts w:ascii="Arial" w:hAnsi="Arial" w:cs="Arial"/>
          </w:rPr>
          <w:t>t</w:t>
        </w:r>
        <w:r w:rsidR="005E6193">
          <w:rPr>
            <w:rFonts w:ascii="Arial" w:hAnsi="Arial" w:cs="Arial"/>
          </w:rPr>
          <w:t xml:space="preserve">he inspection </w:t>
        </w:r>
      </w:ins>
      <w:r w:rsidR="005E6193">
        <w:rPr>
          <w:rFonts w:ascii="Arial" w:hAnsi="Arial" w:cs="Arial"/>
        </w:rPr>
        <w:t xml:space="preserve">priority </w:t>
      </w:r>
      <w:ins w:id="66" w:author="NAA" w:date="2010-06-24T12:28:00Z">
        <w:r w:rsidR="005E6193">
          <w:rPr>
            <w:rFonts w:ascii="Arial" w:hAnsi="Arial" w:cs="Arial"/>
          </w:rPr>
          <w:t>code for the license is the code</w:t>
        </w:r>
      </w:ins>
      <w:r w:rsidR="005E6193">
        <w:rPr>
          <w:rFonts w:ascii="Arial" w:hAnsi="Arial" w:cs="Arial"/>
        </w:rPr>
        <w:t xml:space="preserve"> </w:t>
      </w:r>
      <w:r>
        <w:rPr>
          <w:rFonts w:ascii="Arial" w:hAnsi="Arial" w:cs="Arial"/>
        </w:rPr>
        <w:t>with the shortest routine inspection interval.</w:t>
      </w:r>
      <w:bookmarkEnd w:id="56"/>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67" w:name="_Toc263168929"/>
      <w:r>
        <w:rPr>
          <w:rFonts w:ascii="Arial" w:hAnsi="Arial" w:cs="Arial"/>
        </w:rPr>
        <w:t>03.0</w:t>
      </w:r>
      <w:ins w:id="68" w:author="Gwendolyn Davis" w:date="2010-07-13T18:03:00Z">
        <w:r w:rsidR="00193D75">
          <w:rPr>
            <w:rFonts w:ascii="Arial" w:hAnsi="Arial" w:cs="Arial"/>
          </w:rPr>
          <w:t>7</w:t>
        </w:r>
      </w:ins>
      <w:r>
        <w:rPr>
          <w:rFonts w:ascii="Arial" w:hAnsi="Arial" w:cs="Arial"/>
        </w:rPr>
        <w:tab/>
      </w:r>
      <w:r w:rsidR="00B20A25" w:rsidRPr="00B20A25">
        <w:rPr>
          <w:rFonts w:ascii="Arial" w:hAnsi="Arial"/>
          <w:u w:val="single"/>
        </w:rPr>
        <w:t>Reactive Inspection</w:t>
      </w:r>
      <w:r>
        <w:rPr>
          <w:rFonts w:ascii="Arial" w:hAnsi="Arial" w:cs="Arial"/>
        </w:rPr>
        <w:t>.  A reactive inspection is a special inspection in response to an incident, allegation, or information obtained by NRC (</w:t>
      </w:r>
      <w:r w:rsidR="007E61CD">
        <w:rPr>
          <w:rFonts w:ascii="Arial" w:hAnsi="Arial" w:cs="Arial"/>
        </w:rPr>
        <w:t>e</w:t>
      </w:r>
      <w:r>
        <w:rPr>
          <w:rFonts w:ascii="Arial" w:hAnsi="Arial" w:cs="Arial"/>
        </w:rPr>
        <w:t>.</w:t>
      </w:r>
      <w:ins w:id="69" w:author="NAA" w:date="2010-06-24T12:28:00Z">
        <w:r w:rsidR="007E61CD">
          <w:rPr>
            <w:rFonts w:ascii="Arial" w:hAnsi="Arial" w:cs="Arial"/>
          </w:rPr>
          <w:t>g</w:t>
        </w:r>
        <w:r>
          <w:rPr>
            <w:rFonts w:ascii="Arial" w:hAnsi="Arial" w:cs="Arial"/>
          </w:rPr>
          <w:t>.,</w:t>
        </w:r>
      </w:ins>
      <w:r>
        <w:rPr>
          <w:rFonts w:ascii="Arial" w:hAnsi="Arial" w:cs="Arial"/>
        </w:rPr>
        <w:t xml:space="preserve"> report of a medical event,</w:t>
      </w:r>
      <w:ins w:id="70" w:author="NAA" w:date="2010-06-24T12:28:00Z">
        <w:r w:rsidR="007E61CD">
          <w:rPr>
            <w:rFonts w:ascii="Arial" w:hAnsi="Arial" w:cs="Arial"/>
          </w:rPr>
          <w:t xml:space="preserve"> information obtained as a result of the issuance of a generic letter or bulletin, or</w:t>
        </w:r>
      </w:ins>
      <w:r w:rsidR="007E61CD">
        <w:rPr>
          <w:rFonts w:ascii="Arial" w:hAnsi="Arial" w:cs="Arial"/>
        </w:rPr>
        <w:t xml:space="preserve"> </w:t>
      </w:r>
      <w:r>
        <w:rPr>
          <w:rFonts w:ascii="Arial" w:hAnsi="Arial" w:cs="Arial"/>
        </w:rPr>
        <w:t xml:space="preserve">other Federal agency interests).  Reactive inspections may focus on one or several issues, and need not examine the rest of a licensee's program.  If the reactive inspection does not cover the activities normally reviewed </w:t>
      </w:r>
      <w:ins w:id="71" w:author="NAA" w:date="2010-06-24T12:28:00Z">
        <w:r w:rsidR="003D1750">
          <w:rPr>
            <w:rFonts w:ascii="Arial" w:hAnsi="Arial" w:cs="Arial"/>
          </w:rPr>
          <w:t>during</w:t>
        </w:r>
      </w:ins>
      <w:r>
        <w:rPr>
          <w:rFonts w:ascii="Arial" w:hAnsi="Arial" w:cs="Arial"/>
        </w:rPr>
        <w:t xml:space="preserve"> a routine inspection, then it does not satisfy the requirement to inspect the licensee at the routine, established interval.</w:t>
      </w:r>
      <w:bookmarkEnd w:id="67"/>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72" w:name="_Toc263168930"/>
      <w:r>
        <w:rPr>
          <w:rFonts w:ascii="Arial" w:hAnsi="Arial" w:cs="Arial"/>
        </w:rPr>
        <w:t>03.0</w:t>
      </w:r>
      <w:ins w:id="73" w:author="Gwendolyn Davis" w:date="2010-07-13T18:03:00Z">
        <w:r w:rsidR="00193D75">
          <w:rPr>
            <w:rFonts w:ascii="Arial" w:hAnsi="Arial" w:cs="Arial"/>
          </w:rPr>
          <w:t>8</w:t>
        </w:r>
      </w:ins>
      <w:r>
        <w:rPr>
          <w:rFonts w:ascii="Arial" w:hAnsi="Arial" w:cs="Arial"/>
        </w:rPr>
        <w:tab/>
      </w:r>
      <w:r w:rsidR="00B20A25" w:rsidRPr="00B20A25">
        <w:rPr>
          <w:rFonts w:ascii="Arial" w:hAnsi="Arial"/>
          <w:u w:val="single"/>
        </w:rPr>
        <w:t>Routine Inspection</w:t>
      </w:r>
      <w:r>
        <w:rPr>
          <w:rFonts w:ascii="Arial" w:hAnsi="Arial" w:cs="Arial"/>
        </w:rPr>
        <w:t>.  Periodic, comprehensive inspections performed at a specified interval, as defined in Enclosure 1 of this Inspection Manual Chapter (</w:t>
      </w:r>
      <w:ins w:id="74" w:author="NAA" w:date="2010-06-24T12:28:00Z">
        <w:r w:rsidR="003D1750">
          <w:rPr>
            <w:rFonts w:ascii="Arial" w:hAnsi="Arial" w:cs="Arial"/>
          </w:rPr>
          <w:t>I</w:t>
        </w:r>
        <w:r>
          <w:rPr>
            <w:rFonts w:ascii="Arial" w:hAnsi="Arial" w:cs="Arial"/>
          </w:rPr>
          <w:t>MC).</w:t>
        </w:r>
      </w:ins>
      <w:bookmarkEnd w:id="72"/>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p>
    <w:p w:rsidR="008F699B" w:rsidRDefault="009D39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75" w:author="NAA" w:date="2010-06-24T12:28:00Z"/>
          <w:rFonts w:ascii="Arial" w:hAnsi="Arial" w:cs="Arial"/>
        </w:rPr>
      </w:pPr>
      <w:bookmarkStart w:id="76" w:name="_Toc262542371"/>
      <w:bookmarkStart w:id="77" w:name="_Toc263168931"/>
      <w:r w:rsidRPr="00714887">
        <w:rPr>
          <w:rFonts w:ascii="Arial" w:hAnsi="Arial" w:cs="Arial"/>
        </w:rPr>
        <w:t>03.0</w:t>
      </w:r>
      <w:ins w:id="78" w:author="Gwendolyn Davis" w:date="2010-07-13T18:03:00Z">
        <w:r w:rsidR="00193D75">
          <w:rPr>
            <w:rFonts w:ascii="Arial" w:hAnsi="Arial" w:cs="Arial"/>
          </w:rPr>
          <w:t>9</w:t>
        </w:r>
      </w:ins>
      <w:r w:rsidR="00A439F0">
        <w:rPr>
          <w:rFonts w:ascii="Arial" w:hAnsi="Arial" w:cs="Arial"/>
        </w:rPr>
        <w:tab/>
      </w:r>
      <w:ins w:id="79" w:author="NAA" w:date="2010-06-24T12:28:00Z">
        <w:r w:rsidRPr="00AC615C">
          <w:rPr>
            <w:rFonts w:ascii="Arial" w:hAnsi="Arial" w:cs="Arial"/>
            <w:u w:val="single"/>
          </w:rPr>
          <w:t xml:space="preserve">Risk </w:t>
        </w:r>
        <w:r w:rsidR="00AC615C" w:rsidRPr="00AC615C">
          <w:rPr>
            <w:rFonts w:ascii="Arial" w:hAnsi="Arial" w:cs="Arial"/>
            <w:u w:val="single"/>
          </w:rPr>
          <w:t>S</w:t>
        </w:r>
        <w:r w:rsidRPr="00AC615C">
          <w:rPr>
            <w:rFonts w:ascii="Arial" w:hAnsi="Arial" w:cs="Arial"/>
            <w:u w:val="single"/>
          </w:rPr>
          <w:t>ignific</w:t>
        </w:r>
        <w:r w:rsidR="00AC615C" w:rsidRPr="00AC615C">
          <w:rPr>
            <w:rFonts w:ascii="Arial" w:hAnsi="Arial" w:cs="Arial"/>
            <w:u w:val="single"/>
          </w:rPr>
          <w:t>ant R</w:t>
        </w:r>
        <w:r w:rsidRPr="00AC615C">
          <w:rPr>
            <w:rFonts w:ascii="Arial" w:hAnsi="Arial" w:cs="Arial"/>
            <w:u w:val="single"/>
          </w:rPr>
          <w:t xml:space="preserve">adioactive </w:t>
        </w:r>
        <w:r w:rsidR="00AC615C" w:rsidRPr="00AC615C">
          <w:rPr>
            <w:rFonts w:ascii="Arial" w:hAnsi="Arial" w:cs="Arial"/>
            <w:u w:val="single"/>
          </w:rPr>
          <w:t>M</w:t>
        </w:r>
        <w:r w:rsidRPr="00AC615C">
          <w:rPr>
            <w:rFonts w:ascii="Arial" w:hAnsi="Arial" w:cs="Arial"/>
            <w:u w:val="single"/>
          </w:rPr>
          <w:t>aterial (RSRM)</w:t>
        </w:r>
        <w:r w:rsidR="00195BFD">
          <w:rPr>
            <w:rFonts w:ascii="Arial" w:hAnsi="Arial" w:cs="Arial"/>
          </w:rPr>
          <w:t>.  RSRM refers to the values in</w:t>
        </w:r>
        <w:bookmarkEnd w:id="76"/>
        <w:bookmarkEnd w:id="77"/>
        <w:r w:rsidR="00195BFD">
          <w:rPr>
            <w:rFonts w:ascii="Arial" w:hAnsi="Arial" w:cs="Arial"/>
          </w:rPr>
          <w:t xml:space="preserve"> </w:t>
        </w:r>
      </w:ins>
    </w:p>
    <w:p w:rsidR="008F699B" w:rsidRDefault="003D17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80" w:author="NAA" w:date="2010-06-24T12:28:00Z"/>
          <w:rFonts w:ascii="Arial" w:hAnsi="Arial" w:cs="Arial"/>
        </w:rPr>
      </w:pPr>
      <w:bookmarkStart w:id="81" w:name="_Toc263168932"/>
      <w:ins w:id="82" w:author="NAA" w:date="2010-06-24T12:28:00Z">
        <w:r>
          <w:rPr>
            <w:rFonts w:ascii="Arial" w:hAnsi="Arial" w:cs="Arial"/>
          </w:rPr>
          <w:t xml:space="preserve">Title 10 of the Code of Federal Regulations (10 CFR) </w:t>
        </w:r>
        <w:r w:rsidR="00195BFD">
          <w:rPr>
            <w:rFonts w:ascii="Arial" w:hAnsi="Arial" w:cs="Arial"/>
          </w:rPr>
          <w:t>Part 73 Appendix I and Enclosure 10: Table 1, “Quantities of Concern Threshold Limits</w:t>
        </w:r>
      </w:ins>
      <w:ins w:id="83" w:author="Gwendolyn Davis" w:date="2010-07-13T18:04:00Z">
        <w:r w:rsidR="00193D75">
          <w:rPr>
            <w:rFonts w:ascii="Arial" w:hAnsi="Arial" w:cs="Arial"/>
          </w:rPr>
          <w:t>.</w:t>
        </w:r>
      </w:ins>
      <w:ins w:id="84" w:author="NAA" w:date="2010-06-24T12:28:00Z">
        <w:r w:rsidR="00195BFD">
          <w:rPr>
            <w:rFonts w:ascii="Arial" w:hAnsi="Arial" w:cs="Arial"/>
          </w:rPr>
          <w:t xml:space="preserve">”  The terms </w:t>
        </w:r>
        <w:r>
          <w:rPr>
            <w:rFonts w:ascii="Arial" w:hAnsi="Arial" w:cs="Arial"/>
          </w:rPr>
          <w:t>“</w:t>
        </w:r>
        <w:r w:rsidR="00195BFD">
          <w:rPr>
            <w:rFonts w:ascii="Arial" w:hAnsi="Arial" w:cs="Arial"/>
          </w:rPr>
          <w:t>Quantities of Concern</w:t>
        </w:r>
      </w:ins>
      <w:ins w:id="85" w:author="Gwendolyn Davis" w:date="2010-07-14T10:31:00Z">
        <w:r w:rsidR="00C06EFD">
          <w:rPr>
            <w:rFonts w:ascii="Arial" w:hAnsi="Arial" w:cs="Arial"/>
          </w:rPr>
          <w:t>,</w:t>
        </w:r>
      </w:ins>
      <w:ins w:id="86" w:author="NAA" w:date="2010-06-24T12:28:00Z">
        <w:r>
          <w:rPr>
            <w:rFonts w:ascii="Arial" w:hAnsi="Arial" w:cs="Arial"/>
          </w:rPr>
          <w:t>”</w:t>
        </w:r>
        <w:r w:rsidR="00195BFD">
          <w:rPr>
            <w:rFonts w:ascii="Arial" w:hAnsi="Arial" w:cs="Arial"/>
          </w:rPr>
          <w:t xml:space="preserve"> </w:t>
        </w:r>
        <w:r>
          <w:rPr>
            <w:rFonts w:ascii="Arial" w:hAnsi="Arial" w:cs="Arial"/>
          </w:rPr>
          <w:t>“</w:t>
        </w:r>
        <w:r w:rsidR="00195BFD">
          <w:rPr>
            <w:rFonts w:ascii="Arial" w:hAnsi="Arial" w:cs="Arial"/>
          </w:rPr>
          <w:t>Category 1 quantities</w:t>
        </w:r>
      </w:ins>
      <w:ins w:id="87" w:author="Gwendolyn Davis" w:date="2010-07-13T18:04:00Z">
        <w:r w:rsidR="00193D75">
          <w:rPr>
            <w:rFonts w:ascii="Arial" w:hAnsi="Arial" w:cs="Arial"/>
          </w:rPr>
          <w:t>,</w:t>
        </w:r>
      </w:ins>
      <w:ins w:id="88" w:author="NAA" w:date="2010-06-24T12:28:00Z">
        <w:r>
          <w:rPr>
            <w:rFonts w:ascii="Arial" w:hAnsi="Arial" w:cs="Arial"/>
          </w:rPr>
          <w:t>”</w:t>
        </w:r>
        <w:r w:rsidR="00195BFD">
          <w:rPr>
            <w:rFonts w:ascii="Arial" w:hAnsi="Arial" w:cs="Arial"/>
          </w:rPr>
          <w:t xml:space="preserve"> and </w:t>
        </w:r>
        <w:r>
          <w:rPr>
            <w:rFonts w:ascii="Arial" w:hAnsi="Arial" w:cs="Arial"/>
          </w:rPr>
          <w:t>“</w:t>
        </w:r>
        <w:r w:rsidR="00195BFD">
          <w:rPr>
            <w:rFonts w:ascii="Arial" w:hAnsi="Arial" w:cs="Arial"/>
          </w:rPr>
          <w:t>Category 2 quantities</w:t>
        </w:r>
        <w:r>
          <w:rPr>
            <w:rFonts w:ascii="Arial" w:hAnsi="Arial" w:cs="Arial"/>
          </w:rPr>
          <w:t>”</w:t>
        </w:r>
        <w:r w:rsidR="00195BFD">
          <w:rPr>
            <w:rFonts w:ascii="Arial" w:hAnsi="Arial" w:cs="Arial"/>
          </w:rPr>
          <w:t xml:space="preserve"> are synonymous with RSRM.</w:t>
        </w:r>
        <w:bookmarkEnd w:id="81"/>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89" w:author="NAA" w:date="2010-06-24T12:28:00Z"/>
          <w:rFonts w:ascii="Arial" w:hAnsi="Arial" w:cs="Arial"/>
        </w:rPr>
      </w:pPr>
    </w:p>
    <w:p w:rsidR="008F699B" w:rsidRDefault="009453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90" w:author="NAA" w:date="2010-06-24T12:28:00Z"/>
          <w:rFonts w:ascii="Arial" w:hAnsi="Arial" w:cs="Arial"/>
        </w:rPr>
      </w:pPr>
      <w:bookmarkStart w:id="91" w:name="_Toc263168933"/>
      <w:ins w:id="92" w:author="NAA" w:date="2010-06-24T12:28:00Z">
        <w:r w:rsidRPr="00714887">
          <w:rPr>
            <w:rFonts w:ascii="Arial" w:hAnsi="Arial" w:cs="Arial"/>
          </w:rPr>
          <w:t>03.</w:t>
        </w:r>
      </w:ins>
      <w:ins w:id="93" w:author="Gwendolyn Davis" w:date="2010-07-13T18:03:00Z">
        <w:r w:rsidR="00193D75">
          <w:rPr>
            <w:rFonts w:ascii="Arial" w:hAnsi="Arial" w:cs="Arial"/>
          </w:rPr>
          <w:t>10</w:t>
        </w:r>
      </w:ins>
      <w:ins w:id="94" w:author="NAA" w:date="2010-06-24T12:28:00Z">
        <w:r w:rsidR="00AC615C">
          <w:rPr>
            <w:rFonts w:ascii="Arial" w:hAnsi="Arial" w:cs="Arial"/>
          </w:rPr>
          <w:tab/>
        </w:r>
        <w:r w:rsidRPr="00AC615C">
          <w:rPr>
            <w:rFonts w:ascii="Arial" w:hAnsi="Arial" w:cs="Arial"/>
            <w:u w:val="single"/>
          </w:rPr>
          <w:t>Security Requirements</w:t>
        </w:r>
        <w:r w:rsidRPr="0094533E">
          <w:rPr>
            <w:rFonts w:ascii="Arial" w:hAnsi="Arial" w:cs="Arial"/>
          </w:rPr>
          <w:t xml:space="preserve">.  </w:t>
        </w:r>
        <w:r w:rsidRPr="00714887">
          <w:rPr>
            <w:rFonts w:ascii="Arial" w:hAnsi="Arial" w:cs="Arial"/>
          </w:rPr>
          <w:t>Requirements</w:t>
        </w:r>
        <w:r w:rsidR="0054699E">
          <w:rPr>
            <w:rFonts w:ascii="Arial" w:hAnsi="Arial" w:cs="Arial"/>
          </w:rPr>
          <w:t xml:space="preserve"> mandated</w:t>
        </w:r>
        <w:r w:rsidRPr="00714887">
          <w:rPr>
            <w:rFonts w:ascii="Arial" w:hAnsi="Arial" w:cs="Arial"/>
          </w:rPr>
          <w:t xml:space="preserve"> </w:t>
        </w:r>
        <w:r w:rsidR="004A1CA6" w:rsidRPr="00714887">
          <w:rPr>
            <w:rFonts w:ascii="Arial" w:hAnsi="Arial" w:cs="Arial"/>
          </w:rPr>
          <w:t>by regulation</w:t>
        </w:r>
        <w:r w:rsidR="004A1CA6">
          <w:rPr>
            <w:rFonts w:ascii="Arial" w:hAnsi="Arial" w:cs="Arial"/>
          </w:rPr>
          <w:t>,</w:t>
        </w:r>
        <w:r w:rsidR="004A1CA6" w:rsidRPr="00714887">
          <w:rPr>
            <w:rFonts w:ascii="Arial" w:hAnsi="Arial" w:cs="Arial"/>
          </w:rPr>
          <w:t xml:space="preserve"> Order, license condition, or other legally binding requirements </w:t>
        </w:r>
        <w:r w:rsidRPr="00714887">
          <w:rPr>
            <w:rFonts w:ascii="Arial" w:hAnsi="Arial" w:cs="Arial"/>
          </w:rPr>
          <w:t xml:space="preserve">for certain licensees possessing or shipping </w:t>
        </w:r>
        <w:r>
          <w:rPr>
            <w:rFonts w:ascii="Arial" w:hAnsi="Arial" w:cs="Arial"/>
          </w:rPr>
          <w:t>RSRM</w:t>
        </w:r>
        <w:r w:rsidRPr="00714887">
          <w:rPr>
            <w:rFonts w:ascii="Arial" w:hAnsi="Arial" w:cs="Arial"/>
          </w:rPr>
          <w:t>.</w:t>
        </w:r>
        <w:bookmarkEnd w:id="91"/>
        <w:r w:rsidR="009D61EC">
          <w:rPr>
            <w:rFonts w:ascii="Arial" w:hAnsi="Arial" w:cs="Arial"/>
          </w:rPr>
          <w:t xml:space="preserve"> </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95" w:author="NAA" w:date="2010-06-24T12:28:00Z"/>
          <w:rFonts w:ascii="Arial" w:hAnsi="Arial" w:cs="Arial"/>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96" w:name="_Toc263168934"/>
      <w:ins w:id="97" w:author="NAA" w:date="2010-06-24T12:28:00Z">
        <w:r>
          <w:rPr>
            <w:rFonts w:ascii="Arial" w:hAnsi="Arial" w:cs="Arial"/>
          </w:rPr>
          <w:t>03.</w:t>
        </w:r>
      </w:ins>
      <w:ins w:id="98" w:author="Gwendolyn Davis" w:date="2010-07-13T18:03:00Z">
        <w:r w:rsidR="00193D75">
          <w:rPr>
            <w:rFonts w:ascii="Arial" w:hAnsi="Arial" w:cs="Arial"/>
          </w:rPr>
          <w:t>11</w:t>
        </w:r>
      </w:ins>
      <w:ins w:id="99" w:author="NAA" w:date="2010-06-24T12:28:00Z">
        <w:r>
          <w:rPr>
            <w:rFonts w:ascii="Arial" w:hAnsi="Arial" w:cs="Arial"/>
          </w:rPr>
          <w:tab/>
        </w:r>
      </w:ins>
      <w:r w:rsidR="00B20A25" w:rsidRPr="00B20A25">
        <w:rPr>
          <w:rFonts w:ascii="Arial" w:hAnsi="Arial"/>
          <w:u w:val="single"/>
        </w:rPr>
        <w:t>Special Inspection Activities</w:t>
      </w:r>
      <w:r>
        <w:rPr>
          <w:rFonts w:ascii="Arial" w:hAnsi="Arial" w:cs="Arial"/>
        </w:rPr>
        <w:t>.  Those inspection activities specified in Section 2800</w:t>
      </w:r>
      <w:ins w:id="100" w:author="Gwendolyn Davis" w:date="2010-07-14T10:32:00Z">
        <w:r w:rsidR="00C06EFD">
          <w:rPr>
            <w:rFonts w:ascii="Arial" w:hAnsi="Arial" w:cs="Arial"/>
          </w:rPr>
          <w:noBreakHyphen/>
        </w:r>
      </w:ins>
      <w:ins w:id="101" w:author="NAA" w:date="2010-06-24T12:28:00Z">
        <w:r>
          <w:rPr>
            <w:rFonts w:ascii="Arial" w:hAnsi="Arial" w:cs="Arial"/>
          </w:rPr>
          <w:t>07</w:t>
        </w:r>
      </w:ins>
      <w:r>
        <w:rPr>
          <w:rFonts w:ascii="Arial" w:hAnsi="Arial" w:cs="Arial"/>
        </w:rPr>
        <w:t xml:space="preserve"> of this </w:t>
      </w:r>
      <w:ins w:id="102" w:author="Gwendolyn Davis" w:date="2010-07-14T09:51:00Z">
        <w:r w:rsidR="00A660F4">
          <w:rPr>
            <w:rFonts w:ascii="Arial" w:hAnsi="Arial" w:cs="Arial"/>
          </w:rPr>
          <w:t>IMC</w:t>
        </w:r>
      </w:ins>
      <w:r>
        <w:rPr>
          <w:rFonts w:ascii="Arial" w:hAnsi="Arial" w:cs="Arial"/>
        </w:rPr>
        <w:t xml:space="preserve"> where special guidance is needed.  Those activities cover:  1) inspections of expired licenses, terminated licenses, and licensees undergoing decommissioning; 2) inspections of significantly expanded licensee programs; 3) reciprocity inspections; 4) temporary job-site or field site inspections; 5) team inspections; 6) inspections of</w:t>
      </w:r>
      <w:r w:rsidR="00680DF8">
        <w:rPr>
          <w:rFonts w:ascii="Arial" w:hAnsi="Arial" w:cs="Arial"/>
        </w:rPr>
        <w:t xml:space="preserve"> </w:t>
      </w:r>
      <w:ins w:id="103" w:author="NAA" w:date="2010-06-24T12:28:00Z">
        <w:r w:rsidR="00680DF8">
          <w:rPr>
            <w:rFonts w:ascii="Arial" w:hAnsi="Arial" w:cs="Arial"/>
          </w:rPr>
          <w:t>revoked or</w:t>
        </w:r>
        <w:r>
          <w:rPr>
            <w:rFonts w:ascii="Arial" w:hAnsi="Arial" w:cs="Arial"/>
          </w:rPr>
          <w:t xml:space="preserve"> </w:t>
        </w:r>
      </w:ins>
      <w:r>
        <w:rPr>
          <w:rFonts w:ascii="Arial" w:hAnsi="Arial" w:cs="Arial"/>
        </w:rPr>
        <w:t>abandoned licenses; 7) general licensee inspections</w:t>
      </w:r>
      <w:ins w:id="104" w:author="NAA" w:date="2010-06-24T12:28:00Z">
        <w:r w:rsidR="00AD4D0A">
          <w:rPr>
            <w:rFonts w:ascii="Arial" w:hAnsi="Arial" w:cs="Arial"/>
          </w:rPr>
          <w:t xml:space="preserve">; </w:t>
        </w:r>
        <w:r w:rsidR="00680DF8">
          <w:rPr>
            <w:rFonts w:ascii="Arial" w:hAnsi="Arial" w:cs="Arial"/>
          </w:rPr>
          <w:t>8) reactive inspections and follow-up to escalated enforcement; 9</w:t>
        </w:r>
        <w:r w:rsidR="00AD4D0A">
          <w:rPr>
            <w:rFonts w:ascii="Arial" w:hAnsi="Arial" w:cs="Arial"/>
          </w:rPr>
          <w:t xml:space="preserve">) inspections of Master </w:t>
        </w:r>
        <w:r w:rsidR="00AD4D0A">
          <w:rPr>
            <w:rFonts w:ascii="Arial" w:hAnsi="Arial" w:cs="Arial"/>
          </w:rPr>
          <w:lastRenderedPageBreak/>
          <w:t xml:space="preserve">Materials Licenses; and </w:t>
        </w:r>
        <w:r w:rsidR="00680DF8">
          <w:rPr>
            <w:rFonts w:ascii="Arial" w:hAnsi="Arial" w:cs="Arial"/>
          </w:rPr>
          <w:t>10</w:t>
        </w:r>
        <w:r w:rsidR="00AD4D0A">
          <w:rPr>
            <w:rFonts w:ascii="Arial" w:hAnsi="Arial" w:cs="Arial"/>
          </w:rPr>
          <w:t>) inspections of licensees holding Nuclear Materials Management and Safeguards Systems Accounts (NMMSS).</w:t>
        </w:r>
      </w:ins>
      <w:bookmarkEnd w:id="96"/>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105" w:name="_Toc263168935"/>
      <w:r>
        <w:rPr>
          <w:rFonts w:ascii="Arial" w:hAnsi="Arial" w:cs="Arial"/>
        </w:rPr>
        <w:t>03.</w:t>
      </w:r>
      <w:ins w:id="106" w:author="NAA" w:date="2010-06-24T12:28:00Z">
        <w:r w:rsidR="009D39A9">
          <w:rPr>
            <w:rFonts w:ascii="Arial" w:hAnsi="Arial" w:cs="Arial"/>
          </w:rPr>
          <w:t>1</w:t>
        </w:r>
      </w:ins>
      <w:ins w:id="107" w:author="Gwendolyn Davis" w:date="2010-07-13T18:03:00Z">
        <w:r w:rsidR="00193D75">
          <w:rPr>
            <w:rFonts w:ascii="Arial" w:hAnsi="Arial" w:cs="Arial"/>
          </w:rPr>
          <w:t>2</w:t>
        </w:r>
      </w:ins>
      <w:r>
        <w:rPr>
          <w:rFonts w:ascii="Arial" w:hAnsi="Arial" w:cs="Arial"/>
        </w:rPr>
        <w:tab/>
      </w:r>
      <w:r w:rsidR="00B20A25" w:rsidRPr="00B20A25">
        <w:rPr>
          <w:rFonts w:ascii="Arial" w:hAnsi="Arial"/>
          <w:u w:val="single"/>
        </w:rPr>
        <w:t>Team Inspections</w:t>
      </w:r>
      <w:r>
        <w:rPr>
          <w:rFonts w:ascii="Arial" w:hAnsi="Arial" w:cs="Arial"/>
        </w:rPr>
        <w:t xml:space="preserve">.  For the purposes of this </w:t>
      </w:r>
      <w:ins w:id="108" w:author="NAA" w:date="2010-06-24T12:28:00Z">
        <w:r w:rsidR="0054699E">
          <w:rPr>
            <w:rFonts w:ascii="Arial" w:hAnsi="Arial" w:cs="Arial"/>
          </w:rPr>
          <w:t>I</w:t>
        </w:r>
        <w:r>
          <w:rPr>
            <w:rFonts w:ascii="Arial" w:hAnsi="Arial" w:cs="Arial"/>
          </w:rPr>
          <w:t>MC</w:t>
        </w:r>
      </w:ins>
      <w:r>
        <w:rPr>
          <w:rFonts w:ascii="Arial" w:hAnsi="Arial" w:cs="Arial"/>
        </w:rPr>
        <w:t xml:space="preserve"> only, team inspections are defined as those inspections conducted by three or more inspectors, or any materials inspection that includes </w:t>
      </w:r>
      <w:ins w:id="109" w:author="NAA" w:date="2010-06-24T12:28:00Z">
        <w:r w:rsidR="00680DF8">
          <w:rPr>
            <w:rFonts w:ascii="Arial" w:hAnsi="Arial" w:cs="Arial"/>
          </w:rPr>
          <w:t>a representative</w:t>
        </w:r>
      </w:ins>
      <w:r w:rsidR="00680DF8">
        <w:rPr>
          <w:rFonts w:ascii="Arial" w:hAnsi="Arial" w:cs="Arial"/>
        </w:rPr>
        <w:t xml:space="preserve"> </w:t>
      </w:r>
      <w:r>
        <w:rPr>
          <w:rFonts w:ascii="Arial" w:hAnsi="Arial" w:cs="Arial"/>
        </w:rPr>
        <w:t>from outside NRC (other than members from a State</w:t>
      </w:r>
      <w:r w:rsidR="00C27F98">
        <w:rPr>
          <w:rFonts w:ascii="Arial" w:hAnsi="Arial" w:cs="Arial"/>
        </w:rPr>
        <w:t>’</w:t>
      </w:r>
      <w:r>
        <w:rPr>
          <w:rFonts w:ascii="Arial" w:hAnsi="Arial" w:cs="Arial"/>
        </w:rPr>
        <w:t xml:space="preserve">s </w:t>
      </w:r>
      <w:ins w:id="110" w:author="NAA" w:date="2010-06-24T12:28:00Z">
        <w:r w:rsidR="009572F8">
          <w:rPr>
            <w:rFonts w:ascii="Arial" w:hAnsi="Arial" w:cs="Arial"/>
          </w:rPr>
          <w:t>R</w:t>
        </w:r>
        <w:r>
          <w:rPr>
            <w:rFonts w:ascii="Arial" w:hAnsi="Arial" w:cs="Arial"/>
          </w:rPr>
          <w:t xml:space="preserve">adiation </w:t>
        </w:r>
        <w:r w:rsidR="009572F8">
          <w:rPr>
            <w:rFonts w:ascii="Arial" w:hAnsi="Arial" w:cs="Arial"/>
          </w:rPr>
          <w:t>C</w:t>
        </w:r>
        <w:r>
          <w:rPr>
            <w:rFonts w:ascii="Arial" w:hAnsi="Arial" w:cs="Arial"/>
          </w:rPr>
          <w:t xml:space="preserve">ontrol </w:t>
        </w:r>
        <w:r w:rsidR="009572F8">
          <w:rPr>
            <w:rFonts w:ascii="Arial" w:hAnsi="Arial" w:cs="Arial"/>
          </w:rPr>
          <w:t>Program</w:t>
        </w:r>
      </w:ins>
      <w:r>
        <w:rPr>
          <w:rFonts w:ascii="Arial" w:hAnsi="Arial" w:cs="Arial"/>
        </w:rPr>
        <w:t>).  Often, at least one of the inspectors is included on the team because of specialty in a particular field, or at least one of the team members comes from a different region or Headquarters.  Team inspections can be routine inspections of a major licensee, or reactive inspections in response to a particular incident or event.  Team inspections do not include those where a supervisor or program office staff member accompanies an inspector to evaluate the inspector's performance.  In this context, team inspections are not meant to cover Augmented Inspection Teams (AITs) or Incident Investigation Teams</w:t>
      </w:r>
      <w:ins w:id="111" w:author="NAA" w:date="2010-06-24T12:28:00Z">
        <w:r w:rsidR="006C7FA4">
          <w:rPr>
            <w:rFonts w:ascii="Arial" w:hAnsi="Arial" w:cs="Arial"/>
          </w:rPr>
          <w:t xml:space="preserve"> </w:t>
        </w:r>
      </w:ins>
      <w:r>
        <w:rPr>
          <w:rFonts w:ascii="Arial" w:hAnsi="Arial" w:cs="Arial"/>
        </w:rPr>
        <w:t>(IITs), described in Management Directive 8.3, "NRC Incident Investigation Program."</w:t>
      </w:r>
      <w:bookmarkEnd w:id="105"/>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112" w:name="_Toc263168936"/>
      <w:r>
        <w:rPr>
          <w:rFonts w:ascii="Arial" w:hAnsi="Arial" w:cs="Arial"/>
        </w:rPr>
        <w:lastRenderedPageBreak/>
        <w:t>03</w:t>
      </w:r>
      <w:r w:rsidR="00AC615C">
        <w:rPr>
          <w:rFonts w:ascii="Arial" w:hAnsi="Arial" w:cs="Arial"/>
        </w:rPr>
        <w:t>.</w:t>
      </w:r>
      <w:ins w:id="113" w:author="NAA" w:date="2010-06-24T12:28:00Z">
        <w:r w:rsidR="00AC615C">
          <w:rPr>
            <w:rFonts w:ascii="Arial" w:hAnsi="Arial" w:cs="Arial"/>
          </w:rPr>
          <w:t>1</w:t>
        </w:r>
      </w:ins>
      <w:ins w:id="114" w:author="Gwendolyn Davis" w:date="2010-07-13T18:03:00Z">
        <w:r w:rsidR="00193D75">
          <w:rPr>
            <w:rFonts w:ascii="Arial" w:hAnsi="Arial" w:cs="Arial"/>
          </w:rPr>
          <w:t>3</w:t>
        </w:r>
      </w:ins>
      <w:r>
        <w:rPr>
          <w:rFonts w:ascii="Arial" w:hAnsi="Arial" w:cs="Arial"/>
        </w:rPr>
        <w:tab/>
      </w:r>
      <w:r w:rsidR="00B20A25" w:rsidRPr="00B20A25">
        <w:rPr>
          <w:rFonts w:ascii="Arial" w:hAnsi="Arial"/>
          <w:u w:val="single"/>
        </w:rPr>
        <w:t>Telephonic Contacts</w:t>
      </w:r>
      <w:r>
        <w:rPr>
          <w:rFonts w:ascii="Arial" w:hAnsi="Arial" w:cs="Arial"/>
        </w:rPr>
        <w:t>.  These are contacts, made by telephone and documented in the docket file,</w:t>
      </w:r>
      <w:r w:rsidR="00850221">
        <w:rPr>
          <w:rFonts w:ascii="Arial" w:hAnsi="Arial" w:cs="Arial"/>
        </w:rPr>
        <w:t xml:space="preserve"> </w:t>
      </w:r>
      <w:ins w:id="115" w:author="NAA" w:date="2010-06-24T12:28:00Z">
        <w:r w:rsidR="00850221">
          <w:rPr>
            <w:rFonts w:ascii="Arial" w:hAnsi="Arial" w:cs="Arial"/>
          </w:rPr>
          <w:t xml:space="preserve">as well as </w:t>
        </w:r>
        <w:r w:rsidR="0054699E">
          <w:rPr>
            <w:rFonts w:ascii="Arial" w:hAnsi="Arial" w:cs="Arial"/>
          </w:rPr>
          <w:t xml:space="preserve">in </w:t>
        </w:r>
        <w:r w:rsidR="00850221">
          <w:rPr>
            <w:rFonts w:ascii="Arial" w:hAnsi="Arial" w:cs="Arial"/>
          </w:rPr>
          <w:t xml:space="preserve">the </w:t>
        </w:r>
        <w:r w:rsidR="00850221">
          <w:rPr>
            <w:rFonts w:ascii="Arial" w:hAnsi="Arial" w:cs="Arial"/>
            <w:color w:val="000000"/>
          </w:rPr>
          <w:t>Agencywide Documents Access and Management System (</w:t>
        </w:r>
        <w:r w:rsidR="00850221">
          <w:rPr>
            <w:rFonts w:ascii="Arial" w:hAnsi="Arial" w:cs="Arial"/>
          </w:rPr>
          <w:t xml:space="preserve">ADAMS), </w:t>
        </w:r>
      </w:ins>
      <w:r>
        <w:rPr>
          <w:rFonts w:ascii="Arial" w:hAnsi="Arial" w:cs="Arial"/>
        </w:rPr>
        <w:t xml:space="preserve">to determine the status of </w:t>
      </w:r>
      <w:ins w:id="116" w:author="NAA" w:date="2010-06-24T12:28:00Z">
        <w:r>
          <w:rPr>
            <w:rFonts w:ascii="Arial" w:hAnsi="Arial" w:cs="Arial"/>
          </w:rPr>
          <w:t>licensee</w:t>
        </w:r>
      </w:ins>
      <w:r>
        <w:rPr>
          <w:rFonts w:ascii="Arial" w:hAnsi="Arial" w:cs="Arial"/>
        </w:rPr>
        <w:t xml:space="preserve"> activities, assess compliance of </w:t>
      </w:r>
      <w:ins w:id="117" w:author="NAA" w:date="2010-06-24T12:28:00Z">
        <w:r w:rsidR="0054699E">
          <w:rPr>
            <w:rFonts w:ascii="Arial" w:hAnsi="Arial" w:cs="Arial"/>
          </w:rPr>
          <w:t>P</w:t>
        </w:r>
        <w:r>
          <w:rPr>
            <w:rFonts w:ascii="Arial" w:hAnsi="Arial" w:cs="Arial"/>
          </w:rPr>
          <w:t>riority</w:t>
        </w:r>
      </w:ins>
      <w:r>
        <w:rPr>
          <w:rFonts w:ascii="Arial" w:hAnsi="Arial" w:cs="Arial"/>
        </w:rPr>
        <w:t xml:space="preserve"> T licensees [</w:t>
      </w:r>
      <w:ins w:id="118" w:author="NAA" w:date="2010-06-24T12:28:00Z">
        <w:r w:rsidR="004F6BD4">
          <w:rPr>
            <w:rFonts w:ascii="Arial" w:hAnsi="Arial" w:cs="Arial"/>
          </w:rPr>
          <w:t>See</w:t>
        </w:r>
      </w:ins>
      <w:r w:rsidR="004F6BD4">
        <w:rPr>
          <w:rFonts w:ascii="Arial" w:hAnsi="Arial" w:cs="Arial"/>
        </w:rPr>
        <w:t xml:space="preserve"> Section</w:t>
      </w:r>
      <w:r>
        <w:rPr>
          <w:rFonts w:ascii="Arial" w:hAnsi="Arial" w:cs="Arial"/>
        </w:rPr>
        <w:t xml:space="preserve"> 05.05], or to exchange information with the licensee.  Examples </w:t>
      </w:r>
      <w:ins w:id="119" w:author="NAA" w:date="2010-06-24T12:28:00Z">
        <w:r w:rsidR="0054699E">
          <w:rPr>
            <w:rFonts w:ascii="Arial" w:hAnsi="Arial" w:cs="Arial"/>
          </w:rPr>
          <w:t>of telephonic contacts include</w:t>
        </w:r>
      </w:ins>
      <w:r w:rsidR="0054699E">
        <w:rPr>
          <w:rFonts w:ascii="Arial" w:hAnsi="Arial" w:cs="Arial"/>
        </w:rPr>
        <w:t xml:space="preserve"> </w:t>
      </w:r>
      <w:r>
        <w:rPr>
          <w:rFonts w:ascii="Arial" w:hAnsi="Arial" w:cs="Arial"/>
        </w:rPr>
        <w:t xml:space="preserve">reminding a licensee that its license is near expiration, calling to determine whether there are sufficient licensee operations to conduct </w:t>
      </w:r>
      <w:ins w:id="120" w:author="NAA" w:date="2010-06-24T12:28:00Z">
        <w:r>
          <w:rPr>
            <w:rFonts w:ascii="Arial" w:hAnsi="Arial" w:cs="Arial"/>
          </w:rPr>
          <w:t>a</w:t>
        </w:r>
        <w:r w:rsidR="0054699E">
          <w:rPr>
            <w:rFonts w:ascii="Arial" w:hAnsi="Arial" w:cs="Arial"/>
          </w:rPr>
          <w:t xml:space="preserve"> meaningful</w:t>
        </w:r>
      </w:ins>
      <w:r>
        <w:rPr>
          <w:rFonts w:ascii="Arial" w:hAnsi="Arial" w:cs="Arial"/>
        </w:rPr>
        <w:t xml:space="preserve"> inspection, or calling to determine whether the licensee actively possesses licensed material</w:t>
      </w:r>
      <w:ins w:id="121" w:author="NAA" w:date="2010-06-24T12:28:00Z">
        <w:r>
          <w:rPr>
            <w:rFonts w:ascii="Arial" w:hAnsi="Arial" w:cs="Arial"/>
          </w:rPr>
          <w:t>.</w:t>
        </w:r>
      </w:ins>
      <w:r>
        <w:rPr>
          <w:rFonts w:ascii="Arial" w:hAnsi="Arial" w:cs="Arial"/>
        </w:rPr>
        <w:t xml:space="preserve">  Telephonic contacts are not inspections.</w:t>
      </w:r>
      <w:bookmarkEnd w:id="112"/>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cs="Arial"/>
        </w:rPr>
      </w:pPr>
      <w:bookmarkStart w:id="122" w:name="_Toc263168937"/>
      <w:r>
        <w:rPr>
          <w:rFonts w:ascii="Arial" w:hAnsi="Arial" w:cs="Arial"/>
        </w:rPr>
        <w:t>2800-04</w:t>
      </w:r>
      <w:r>
        <w:rPr>
          <w:rFonts w:ascii="Arial" w:hAnsi="Arial" w:cs="Arial"/>
        </w:rPr>
        <w:tab/>
        <w:t>RESPONSIBILITIES AND AUTHORITIES</w:t>
      </w:r>
      <w:bookmarkEnd w:id="122"/>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003A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123" w:name="_Toc263168938"/>
      <w:r>
        <w:rPr>
          <w:rFonts w:ascii="Arial" w:hAnsi="Arial" w:cs="Arial"/>
        </w:rPr>
        <w:t>04.01</w:t>
      </w:r>
      <w:r>
        <w:rPr>
          <w:rFonts w:ascii="Arial" w:hAnsi="Arial" w:cs="Arial"/>
        </w:rPr>
        <w:tab/>
      </w:r>
      <w:r w:rsidR="009D61EC" w:rsidRPr="0067342B">
        <w:rPr>
          <w:rFonts w:ascii="Arial" w:hAnsi="Arial" w:cs="Arial"/>
          <w:u w:val="single"/>
        </w:rPr>
        <w:t xml:space="preserve">Director, Office of </w:t>
      </w:r>
      <w:ins w:id="124" w:author="NAA" w:date="2010-06-24T12:28:00Z">
        <w:r w:rsidR="009572F8" w:rsidRPr="0067342B">
          <w:rPr>
            <w:rFonts w:ascii="Arial" w:hAnsi="Arial" w:cs="Arial"/>
            <w:u w:val="single"/>
          </w:rPr>
          <w:t>Federal and State</w:t>
        </w:r>
      </w:ins>
      <w:r w:rsidR="009572F8" w:rsidRPr="0067342B">
        <w:rPr>
          <w:rFonts w:ascii="Arial" w:hAnsi="Arial" w:cs="Arial"/>
          <w:u w:val="single"/>
        </w:rPr>
        <w:t xml:space="preserve"> </w:t>
      </w:r>
      <w:r w:rsidR="009D61EC" w:rsidRPr="0067342B">
        <w:rPr>
          <w:rFonts w:ascii="Arial" w:hAnsi="Arial" w:cs="Arial"/>
          <w:u w:val="single"/>
        </w:rPr>
        <w:t xml:space="preserve">Materials </w:t>
      </w:r>
      <w:ins w:id="125" w:author="NAA" w:date="2010-06-24T12:28:00Z">
        <w:r w:rsidR="009572F8" w:rsidRPr="0067342B">
          <w:rPr>
            <w:rFonts w:ascii="Arial" w:hAnsi="Arial" w:cs="Arial"/>
            <w:u w:val="single"/>
          </w:rPr>
          <w:t>and Environmental Management Programs (FSME)</w:t>
        </w:r>
        <w:r w:rsidR="009D61EC">
          <w:rPr>
            <w:rFonts w:ascii="Arial" w:hAnsi="Arial" w:cs="Arial"/>
          </w:rPr>
          <w:t xml:space="preserve">. </w:t>
        </w:r>
      </w:ins>
      <w:r w:rsidR="009572F8">
        <w:rPr>
          <w:rFonts w:ascii="Arial" w:hAnsi="Arial" w:cs="Arial"/>
        </w:rPr>
        <w:t xml:space="preserve"> </w:t>
      </w:r>
      <w:r w:rsidR="009D61EC">
        <w:rPr>
          <w:rFonts w:ascii="Arial" w:hAnsi="Arial" w:cs="Arial"/>
        </w:rPr>
        <w:t>Provides overall program direction for the NRC materials inspection program.</w:t>
      </w:r>
      <w:bookmarkEnd w:id="123"/>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126" w:name="_Toc263168939"/>
      <w:r>
        <w:rPr>
          <w:rFonts w:ascii="Arial" w:hAnsi="Arial" w:cs="Arial"/>
        </w:rPr>
        <w:t>04.02</w:t>
      </w:r>
      <w:r>
        <w:rPr>
          <w:rFonts w:ascii="Arial" w:hAnsi="Arial" w:cs="Arial"/>
        </w:rPr>
        <w:tab/>
      </w:r>
      <w:r w:rsidRPr="0067342B">
        <w:rPr>
          <w:rFonts w:ascii="Arial" w:hAnsi="Arial" w:cs="Arial"/>
          <w:u w:val="single"/>
        </w:rPr>
        <w:t>Regional Administrator</w:t>
      </w:r>
      <w:r>
        <w:rPr>
          <w:rFonts w:ascii="Arial" w:hAnsi="Arial" w:cs="Arial"/>
        </w:rPr>
        <w:t xml:space="preserve">. </w:t>
      </w:r>
      <w:ins w:id="127" w:author="NAA" w:date="2010-06-24T12:28:00Z">
        <w:r w:rsidR="0054699E">
          <w:rPr>
            <w:rFonts w:ascii="Arial" w:hAnsi="Arial" w:cs="Arial"/>
          </w:rPr>
          <w:t>Oversee</w:t>
        </w:r>
      </w:ins>
      <w:r>
        <w:rPr>
          <w:rFonts w:ascii="Arial" w:hAnsi="Arial" w:cs="Arial"/>
        </w:rPr>
        <w:t xml:space="preserve"> implementation of the materials inspection program within their respective region.</w:t>
      </w:r>
      <w:bookmarkEnd w:id="126"/>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Pr="0067342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128" w:name="_Toc263168940"/>
      <w:r>
        <w:rPr>
          <w:rFonts w:ascii="Arial" w:hAnsi="Arial" w:cs="Arial"/>
        </w:rPr>
        <w:t>04.03</w:t>
      </w:r>
      <w:r>
        <w:rPr>
          <w:rFonts w:ascii="Arial" w:hAnsi="Arial" w:cs="Arial"/>
        </w:rPr>
        <w:tab/>
      </w:r>
      <w:r w:rsidRPr="0067342B">
        <w:rPr>
          <w:rFonts w:ascii="Arial" w:hAnsi="Arial" w:cs="Arial"/>
          <w:u w:val="single"/>
        </w:rPr>
        <w:t xml:space="preserve">Director, Division of </w:t>
      </w:r>
      <w:ins w:id="129" w:author="NAA" w:date="2010-06-24T12:28:00Z">
        <w:r w:rsidR="009572F8" w:rsidRPr="0067342B">
          <w:rPr>
            <w:rFonts w:ascii="Arial" w:hAnsi="Arial" w:cs="Arial"/>
            <w:u w:val="single"/>
          </w:rPr>
          <w:t>Materials</w:t>
        </w:r>
      </w:ins>
      <w:r w:rsidR="009572F8" w:rsidRPr="0067342B">
        <w:rPr>
          <w:rFonts w:ascii="Arial" w:hAnsi="Arial" w:cs="Arial"/>
          <w:u w:val="single"/>
        </w:rPr>
        <w:t xml:space="preserve"> </w:t>
      </w:r>
      <w:r w:rsidRPr="0067342B">
        <w:rPr>
          <w:rFonts w:ascii="Arial" w:hAnsi="Arial" w:cs="Arial"/>
          <w:u w:val="single"/>
        </w:rPr>
        <w:t>Safety</w:t>
      </w:r>
      <w:r w:rsidR="009572F8" w:rsidRPr="0067342B">
        <w:rPr>
          <w:rFonts w:ascii="Arial" w:hAnsi="Arial" w:cs="Arial"/>
          <w:u w:val="single"/>
        </w:rPr>
        <w:t xml:space="preserve"> </w:t>
      </w:r>
      <w:ins w:id="130" w:author="NAA" w:date="2010-06-24T12:28:00Z">
        <w:r w:rsidR="009572F8" w:rsidRPr="0067342B">
          <w:rPr>
            <w:rFonts w:ascii="Arial" w:hAnsi="Arial" w:cs="Arial"/>
            <w:u w:val="single"/>
          </w:rPr>
          <w:t>and State Agreements</w:t>
        </w:r>
        <w:r w:rsidRPr="0067342B">
          <w:rPr>
            <w:rFonts w:ascii="Arial" w:hAnsi="Arial" w:cs="Arial"/>
            <w:u w:val="single"/>
          </w:rPr>
          <w:t xml:space="preserve"> (</w:t>
        </w:r>
        <w:r w:rsidR="009572F8" w:rsidRPr="0067342B">
          <w:rPr>
            <w:rFonts w:ascii="Arial" w:hAnsi="Arial" w:cs="Arial"/>
            <w:u w:val="single"/>
          </w:rPr>
          <w:t>MSSA</w:t>
        </w:r>
      </w:ins>
      <w:bookmarkEnd w:id="128"/>
      <w:ins w:id="131" w:author="ILC1" w:date="2010-07-28T12:10:00Z">
        <w:r w:rsidR="00041378" w:rsidRPr="0067342B">
          <w:rPr>
            <w:rFonts w:ascii="Arial" w:hAnsi="Arial" w:cs="Arial"/>
            <w:u w:val="single"/>
          </w:rPr>
          <w:t>)</w:t>
        </w:r>
      </w:ins>
      <w:r w:rsidR="0067342B">
        <w:rPr>
          <w:rFonts w:ascii="Arial" w:hAnsi="Arial" w:cs="Arial"/>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566"/>
        <w:jc w:val="both"/>
        <w:rPr>
          <w:rFonts w:ascii="Arial" w:hAnsi="Arial" w:cs="Arial"/>
        </w:rPr>
      </w:pPr>
      <w:r>
        <w:rPr>
          <w:rFonts w:ascii="Arial" w:hAnsi="Arial" w:cs="Arial"/>
        </w:rPr>
        <w:t>a.</w:t>
      </w:r>
      <w:r>
        <w:rPr>
          <w:rFonts w:ascii="Arial" w:hAnsi="Arial" w:cs="Arial"/>
        </w:rPr>
        <w:tab/>
        <w:t>Develops and directs the implementation of policies, programs, and procedures for inspecting applicants, licensees, and other entities subject to NRC jurisdiction.</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566"/>
        <w:jc w:val="both"/>
        <w:rPr>
          <w:rFonts w:ascii="Arial" w:hAnsi="Arial" w:cs="Arial"/>
        </w:rPr>
      </w:pPr>
      <w:r>
        <w:rPr>
          <w:rFonts w:ascii="Arial" w:hAnsi="Arial" w:cs="Arial"/>
        </w:rPr>
        <w:t>b.</w:t>
      </w:r>
      <w:r>
        <w:rPr>
          <w:rFonts w:ascii="Arial" w:hAnsi="Arial" w:cs="Arial"/>
        </w:rPr>
        <w:tab/>
        <w:t>Assesses the effectiveness, uniformity, and completeness of implementation of the materials inspection program.</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r>
        <w:rPr>
          <w:rFonts w:ascii="Arial" w:hAnsi="Arial" w:cs="Arial"/>
        </w:rPr>
        <w:t>c.</w:t>
      </w:r>
      <w:r>
        <w:rPr>
          <w:rFonts w:ascii="Arial" w:hAnsi="Arial" w:cs="Arial"/>
        </w:rPr>
        <w:tab/>
        <w:t>Approves changes to the materials inspection program.</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r>
        <w:rPr>
          <w:rFonts w:ascii="Arial" w:hAnsi="Arial" w:cs="Arial"/>
        </w:rPr>
        <w:t>d.</w:t>
      </w:r>
      <w:r>
        <w:rPr>
          <w:rFonts w:ascii="Arial" w:hAnsi="Arial" w:cs="Arial"/>
        </w:rPr>
        <w:tab/>
        <w:t>Ensures that operating plans are consistent among the Regions responsible for materials inspections.</w:t>
      </w:r>
    </w:p>
    <w:p w:rsidR="003061A2" w:rsidRDefault="003061A2"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p>
    <w:p w:rsidR="00390C57" w:rsidRDefault="00252F0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ins w:id="132" w:author="NAA" w:date="2010-06-24T12:28:00Z"/>
          <w:rFonts w:ascii="Arial" w:hAnsi="Arial" w:cs="Arial"/>
        </w:rPr>
      </w:pPr>
      <w:ins w:id="133" w:author="NAA" w:date="2010-06-24T12:28:00Z">
        <w:r>
          <w:rPr>
            <w:rFonts w:ascii="Arial" w:hAnsi="Arial" w:cs="Arial"/>
          </w:rPr>
          <w:lastRenderedPageBreak/>
          <w:t>e.</w:t>
        </w:r>
        <w:r>
          <w:rPr>
            <w:rFonts w:ascii="Arial" w:hAnsi="Arial" w:cs="Arial"/>
          </w:rPr>
          <w:tab/>
          <w:t>Coordinates with the Regions to obtain technical assistance, as necessary.</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34" w:author="NAA" w:date="2010-06-24T12:28:00Z"/>
          <w:rFonts w:ascii="Arial" w:hAnsi="Arial" w:cs="Arial"/>
        </w:rPr>
      </w:pPr>
    </w:p>
    <w:p w:rsidR="003061A2" w:rsidRPr="0067342B"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135" w:name="_Toc263168941"/>
      <w:r>
        <w:rPr>
          <w:rFonts w:ascii="Arial" w:hAnsi="Arial" w:cs="Arial"/>
        </w:rPr>
        <w:t>04.04</w:t>
      </w:r>
      <w:r>
        <w:rPr>
          <w:rFonts w:ascii="Arial" w:hAnsi="Arial" w:cs="Arial"/>
        </w:rPr>
        <w:tab/>
      </w:r>
      <w:r w:rsidRPr="0067342B">
        <w:rPr>
          <w:rFonts w:ascii="Arial" w:hAnsi="Arial" w:cs="Arial"/>
          <w:u w:val="single"/>
        </w:rPr>
        <w:t>Director, Regional Division of Nuclear Materials Safety (DNMS)</w:t>
      </w:r>
      <w:bookmarkEnd w:id="135"/>
      <w:r w:rsidR="0067342B">
        <w:rPr>
          <w:rFonts w:ascii="Arial" w:hAnsi="Arial" w:cs="Arial"/>
        </w:rPr>
        <w: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r>
        <w:rPr>
          <w:rFonts w:ascii="Arial" w:hAnsi="Arial" w:cs="Arial"/>
        </w:rPr>
        <w:t>a.</w:t>
      </w:r>
      <w:r>
        <w:rPr>
          <w:rFonts w:ascii="Arial" w:hAnsi="Arial" w:cs="Arial"/>
        </w:rPr>
        <w:tab/>
        <w:t>Manages the implementation of the inspection program elements performed by the</w:t>
      </w: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ins w:id="136" w:author="NAA" w:date="2010-06-24T12:28:00Z"/>
          <w:rFonts w:ascii="Arial" w:hAnsi="Arial" w:cs="Arial"/>
        </w:rPr>
      </w:pPr>
      <w:ins w:id="137" w:author="NAA" w:date="2010-06-24T12:28:00Z">
        <w:r>
          <w:rPr>
            <w:rFonts w:ascii="Arial" w:hAnsi="Arial" w:cs="Arial"/>
          </w:rPr>
          <w:t xml:space="preserve"> </w:t>
        </w:r>
        <w:r w:rsidR="008C7A20">
          <w:rPr>
            <w:rFonts w:ascii="Arial" w:hAnsi="Arial" w:cs="Arial"/>
          </w:rPr>
          <w:tab/>
        </w:r>
        <w:r>
          <w:rPr>
            <w:rFonts w:ascii="Arial" w:hAnsi="Arial" w:cs="Arial"/>
          </w:rPr>
          <w:t>Regional Office.</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566"/>
        <w:jc w:val="both"/>
        <w:rPr>
          <w:rFonts w:ascii="Arial" w:hAnsi="Arial" w:cs="Arial"/>
        </w:rPr>
      </w:pPr>
      <w:r>
        <w:rPr>
          <w:rFonts w:ascii="Arial" w:hAnsi="Arial" w:cs="Arial"/>
        </w:rPr>
        <w:t>b.</w:t>
      </w:r>
      <w:r>
        <w:rPr>
          <w:rFonts w:ascii="Arial" w:hAnsi="Arial" w:cs="Arial"/>
        </w:rPr>
        <w:tab/>
        <w:t>Ensures, within budget limitations, that the Regional Office staff includes adequate numbers of inspectors to carry out the inspection program described in this chapter, including</w:t>
      </w:r>
      <w:r w:rsidR="0054699E">
        <w:rPr>
          <w:rFonts w:ascii="Arial" w:hAnsi="Arial" w:cs="Arial"/>
        </w:rPr>
        <w:t xml:space="preserve"> r</w:t>
      </w:r>
      <w:r>
        <w:rPr>
          <w:rFonts w:ascii="Arial" w:hAnsi="Arial" w:cs="Arial"/>
        </w:rPr>
        <w:t>eactive inspections.</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10" w:hanging="566"/>
        <w:jc w:val="both"/>
        <w:rPr>
          <w:rFonts w:ascii="Arial" w:hAnsi="Arial" w:cs="Arial"/>
        </w:rPr>
      </w:pPr>
      <w:r>
        <w:rPr>
          <w:rFonts w:ascii="Arial" w:hAnsi="Arial" w:cs="Arial"/>
        </w:rPr>
        <w:t>c.</w:t>
      </w:r>
      <w:r>
        <w:rPr>
          <w:rFonts w:ascii="Arial" w:hAnsi="Arial" w:cs="Arial"/>
        </w:rPr>
        <w:tab/>
        <w:t>Applies inspection resources, as necessary, to deal with significant issues and problems at specific facilities.</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r>
        <w:rPr>
          <w:rFonts w:ascii="Arial" w:hAnsi="Arial" w:cs="Arial"/>
        </w:rPr>
        <w:t>d.</w:t>
      </w:r>
      <w:r>
        <w:rPr>
          <w:rFonts w:ascii="Arial" w:hAnsi="Arial" w:cs="Arial"/>
        </w:rPr>
        <w:tab/>
        <w:t xml:space="preserve">Coordinates with </w:t>
      </w:r>
      <w:ins w:id="138" w:author="NAA" w:date="2010-06-24T12:28:00Z">
        <w:r w:rsidR="005A42C7">
          <w:rPr>
            <w:rFonts w:ascii="Arial" w:hAnsi="Arial" w:cs="Arial"/>
          </w:rPr>
          <w:t>MSSA</w:t>
        </w:r>
      </w:ins>
      <w:r>
        <w:rPr>
          <w:rFonts w:ascii="Arial" w:hAnsi="Arial" w:cs="Arial"/>
        </w:rPr>
        <w:t xml:space="preserve"> to obtain technical assistance, as necessary.</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r>
        <w:rPr>
          <w:rFonts w:ascii="Arial" w:hAnsi="Arial" w:cs="Arial"/>
        </w:rPr>
        <w:t>e.</w:t>
      </w:r>
      <w:r>
        <w:rPr>
          <w:rFonts w:ascii="Arial" w:hAnsi="Arial" w:cs="Arial"/>
        </w:rPr>
        <w:tab/>
        <w:t xml:space="preserve">Recommends changes to the materials inspection program to the Director, </w:t>
      </w:r>
      <w:ins w:id="139" w:author="NAA" w:date="2010-06-24T12:28:00Z">
        <w:r w:rsidR="00A94BDB">
          <w:rPr>
            <w:rFonts w:ascii="Arial" w:hAnsi="Arial" w:cs="Arial"/>
          </w:rPr>
          <w:t>MSSA</w:t>
        </w:r>
      </w:ins>
      <w:r>
        <w:rPr>
          <w:rFonts w:ascii="Arial" w:hAnsi="Arial" w:cs="Arial"/>
        </w:rPr>
        <w: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061A2" w:rsidRPr="0067342B"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rPr>
      </w:pPr>
      <w:bookmarkStart w:id="140" w:name="_Toc263168942"/>
      <w:r>
        <w:rPr>
          <w:rFonts w:ascii="Arial" w:hAnsi="Arial" w:cs="Arial"/>
        </w:rPr>
        <w:t>04.05</w:t>
      </w:r>
      <w:r>
        <w:rPr>
          <w:rFonts w:ascii="Arial" w:hAnsi="Arial" w:cs="Arial"/>
        </w:rPr>
        <w:tab/>
      </w:r>
      <w:r w:rsidRPr="0067342B">
        <w:rPr>
          <w:rFonts w:ascii="Arial" w:hAnsi="Arial" w:cs="Arial"/>
          <w:u w:val="single"/>
        </w:rPr>
        <w:t>Chief(s), Regional Inspection Branch(es)</w:t>
      </w:r>
      <w:bookmarkEnd w:id="140"/>
      <w:r w:rsidR="0067342B">
        <w:rPr>
          <w:rFonts w:ascii="Arial" w:hAnsi="Arial" w:cs="Arial"/>
        </w:rPr>
        <w: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r>
        <w:rPr>
          <w:rFonts w:ascii="Arial" w:hAnsi="Arial" w:cs="Arial"/>
        </w:rPr>
        <w:t>a.</w:t>
      </w:r>
      <w:r>
        <w:rPr>
          <w:rFonts w:ascii="Arial" w:hAnsi="Arial" w:cs="Arial"/>
        </w:rPr>
        <w:tab/>
        <w:t>Proposes changes to the materials inspection program.</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r>
        <w:rPr>
          <w:rFonts w:ascii="Arial" w:hAnsi="Arial" w:cs="Arial"/>
        </w:rPr>
        <w:lastRenderedPageBreak/>
        <w:t>b.</w:t>
      </w:r>
      <w:r>
        <w:rPr>
          <w:rFonts w:ascii="Arial" w:hAnsi="Arial" w:cs="Arial"/>
        </w:rPr>
        <w:tab/>
        <w:t>Implements the Regional materials inspection program.</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r>
        <w:rPr>
          <w:rFonts w:ascii="Arial" w:hAnsi="Arial" w:cs="Arial"/>
        </w:rPr>
        <w:t>c.</w:t>
      </w:r>
      <w:r>
        <w:rPr>
          <w:rFonts w:ascii="Arial" w:hAnsi="Arial" w:cs="Arial"/>
        </w:rPr>
        <w:tab/>
        <w:t>Reviews and approves inspection schedules.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p>
    <w:p w:rsidR="008F699B" w:rsidRDefault="00611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61"/>
        <w:jc w:val="both"/>
        <w:rPr>
          <w:ins w:id="141" w:author="NAA" w:date="2010-06-24T12:28:00Z"/>
          <w:rFonts w:ascii="Arial" w:hAnsi="Arial" w:cs="Arial"/>
        </w:rPr>
      </w:pPr>
      <w:ins w:id="142" w:author="NAA" w:date="2010-06-24T12:28:00Z">
        <w:r>
          <w:rPr>
            <w:rFonts w:ascii="Arial" w:hAnsi="Arial" w:cs="Arial"/>
          </w:rPr>
          <w:t>d.</w:t>
        </w:r>
        <w:r>
          <w:rPr>
            <w:rFonts w:ascii="Arial" w:hAnsi="Arial" w:cs="Arial"/>
          </w:rPr>
          <w:tab/>
          <w:t>Reviews and approves all non-escalated enforcement actions</w:t>
        </w:r>
        <w:r w:rsidR="0049683E">
          <w:rPr>
            <w:rFonts w:ascii="Arial" w:hAnsi="Arial" w:cs="Arial"/>
          </w:rPr>
          <w:t xml:space="preserve"> (i.e.</w:t>
        </w:r>
      </w:ins>
      <w:ins w:id="143" w:author="Gwendolyn Davis" w:date="2010-07-13T18:06:00Z">
        <w:r w:rsidR="00193D75">
          <w:rPr>
            <w:rFonts w:ascii="Arial" w:hAnsi="Arial" w:cs="Arial"/>
          </w:rPr>
          <w:t>,</w:t>
        </w:r>
      </w:ins>
      <w:ins w:id="144" w:author="NAA" w:date="2010-06-24T12:28:00Z">
        <w:r w:rsidR="0049683E">
          <w:rPr>
            <w:rFonts w:ascii="Arial" w:hAnsi="Arial" w:cs="Arial"/>
          </w:rPr>
          <w:t xml:space="preserve"> Severity Level IV violations)</w:t>
        </w:r>
        <w:r>
          <w:rPr>
            <w:rFonts w:ascii="Arial" w:hAnsi="Arial" w:cs="Arial"/>
          </w:rPr>
          <w:t xml:space="preserve"> proposed by regional inspection staff</w:t>
        </w:r>
        <w:r w:rsidR="0049683E">
          <w:rPr>
            <w:rFonts w:ascii="Arial" w:hAnsi="Arial" w:cs="Arial"/>
          </w:rPr>
          <w:t>, and determines whether violations should be considered for escalated enforcement action</w:t>
        </w:r>
        <w:r>
          <w:rPr>
            <w:rFonts w:ascii="Arial" w:hAnsi="Arial" w:cs="Arial"/>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45" w:author="NAA" w:date="2010-06-24T12:28:00Z"/>
          <w:rFonts w:ascii="Arial" w:hAnsi="Arial" w:cs="Arial"/>
        </w:rPr>
      </w:pPr>
    </w:p>
    <w:p w:rsidR="00390C57" w:rsidRDefault="0061167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ins w:id="146" w:author="NAA" w:date="2010-06-24T12:28:00Z">
        <w:r>
          <w:rPr>
            <w:rFonts w:ascii="Arial" w:hAnsi="Arial" w:cs="Arial"/>
          </w:rPr>
          <w:t>e</w:t>
        </w:r>
      </w:ins>
      <w:r w:rsidR="009D61EC">
        <w:rPr>
          <w:rFonts w:ascii="Arial" w:hAnsi="Arial" w:cs="Arial"/>
        </w:rPr>
        <w:t>.</w:t>
      </w:r>
      <w:r w:rsidR="009D61EC">
        <w:rPr>
          <w:rFonts w:ascii="Arial" w:hAnsi="Arial" w:cs="Arial"/>
        </w:rPr>
        <w:tab/>
        <w:t>Ensures that Regional inspectors achieve and maintain qualifications, in accordance with IMC 1246.</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61167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rPr>
      </w:pPr>
      <w:ins w:id="147" w:author="NAA" w:date="2010-06-24T12:28:00Z">
        <w:r>
          <w:rPr>
            <w:rFonts w:ascii="Arial" w:hAnsi="Arial" w:cs="Arial"/>
          </w:rPr>
          <w:t>f</w:t>
        </w:r>
        <w:r w:rsidR="009D61EC">
          <w:rPr>
            <w:rFonts w:ascii="Arial" w:hAnsi="Arial" w:cs="Arial"/>
          </w:rPr>
          <w:t>.</w:t>
        </w:r>
        <w:r w:rsidR="009D61EC">
          <w:rPr>
            <w:rFonts w:ascii="Arial" w:hAnsi="Arial" w:cs="Arial"/>
          </w:rPr>
          <w:tab/>
        </w:r>
        <w:r w:rsidR="0049683E">
          <w:rPr>
            <w:rFonts w:ascii="Arial" w:hAnsi="Arial" w:cs="Arial"/>
          </w:rPr>
          <w:t>Evaluates</w:t>
        </w:r>
      </w:ins>
      <w:r w:rsidR="0049683E">
        <w:rPr>
          <w:rFonts w:ascii="Arial" w:hAnsi="Arial" w:cs="Arial"/>
        </w:rPr>
        <w:t xml:space="preserve"> </w:t>
      </w:r>
      <w:r w:rsidR="009D61EC">
        <w:rPr>
          <w:rFonts w:ascii="Arial" w:hAnsi="Arial" w:cs="Arial"/>
        </w:rPr>
        <w:t>the performance of each inspector during actual inspections at least once during each fiscal year.</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061A2"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cs="Arial"/>
        </w:rPr>
      </w:pPr>
      <w:bookmarkStart w:id="148" w:name="_Toc263168943"/>
      <w:r>
        <w:rPr>
          <w:rFonts w:ascii="Arial" w:hAnsi="Arial" w:cs="Arial"/>
        </w:rPr>
        <w:t>2800-05</w:t>
      </w:r>
      <w:r>
        <w:rPr>
          <w:rFonts w:ascii="Arial" w:hAnsi="Arial" w:cs="Arial"/>
        </w:rPr>
        <w:tab/>
        <w:t>BASIC REQUIREMENTS</w:t>
      </w:r>
      <w:bookmarkEnd w:id="148"/>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The Materials Inspection Program designates reactive inspections [</w:t>
      </w:r>
      <w:ins w:id="149" w:author="NAA" w:date="2010-06-24T12:28:00Z">
        <w:r w:rsidR="004F6BD4">
          <w:rPr>
            <w:rFonts w:ascii="Arial" w:hAnsi="Arial" w:cs="Arial"/>
          </w:rPr>
          <w:t>See</w:t>
        </w:r>
      </w:ins>
      <w:r w:rsidR="004F6BD4">
        <w:rPr>
          <w:rFonts w:ascii="Arial" w:hAnsi="Arial" w:cs="Arial"/>
        </w:rPr>
        <w:t xml:space="preserve"> Section</w:t>
      </w:r>
      <w:r>
        <w:rPr>
          <w:rFonts w:ascii="Arial" w:hAnsi="Arial" w:cs="Arial"/>
        </w:rPr>
        <w:t xml:space="preserve"> 05.02] as the highest priority, followed by initial inspections [</w:t>
      </w:r>
      <w:ins w:id="150" w:author="NAA" w:date="2010-06-24T12:28:00Z">
        <w:r w:rsidR="004F6BD4">
          <w:rPr>
            <w:rFonts w:ascii="Arial" w:hAnsi="Arial" w:cs="Arial"/>
          </w:rPr>
          <w:t>See</w:t>
        </w:r>
      </w:ins>
      <w:r w:rsidR="004F6BD4">
        <w:rPr>
          <w:rFonts w:ascii="Arial" w:hAnsi="Arial" w:cs="Arial"/>
        </w:rPr>
        <w:t xml:space="preserve"> Section</w:t>
      </w:r>
      <w:r>
        <w:rPr>
          <w:rFonts w:ascii="Arial" w:hAnsi="Arial" w:cs="Arial"/>
        </w:rPr>
        <w:t xml:space="preserve"> 05.03] and routine inspections [</w:t>
      </w:r>
      <w:ins w:id="151" w:author="NAA" w:date="2010-06-24T12:28:00Z">
        <w:r w:rsidR="004F6BD4">
          <w:rPr>
            <w:rFonts w:ascii="Arial" w:hAnsi="Arial" w:cs="Arial"/>
          </w:rPr>
          <w:t>See</w:t>
        </w:r>
      </w:ins>
      <w:r w:rsidR="004F6BD4">
        <w:rPr>
          <w:rFonts w:ascii="Arial" w:hAnsi="Arial" w:cs="Arial"/>
        </w:rPr>
        <w:t xml:space="preserve"> Section</w:t>
      </w:r>
      <w:r>
        <w:rPr>
          <w:rFonts w:ascii="Arial" w:hAnsi="Arial" w:cs="Arial"/>
        </w:rPr>
        <w:t xml:space="preserve"> 05.04] for the Priority Codes (in ascending numeric order) listed in Enclosure 1.  Telephonic contacts [</w:t>
      </w:r>
      <w:ins w:id="152" w:author="NAA" w:date="2010-06-24T12:28:00Z">
        <w:r w:rsidR="004F6BD4">
          <w:rPr>
            <w:rFonts w:ascii="Arial" w:hAnsi="Arial" w:cs="Arial"/>
          </w:rPr>
          <w:t>See</w:t>
        </w:r>
      </w:ins>
      <w:r w:rsidR="004F6BD4">
        <w:rPr>
          <w:rFonts w:ascii="Arial" w:hAnsi="Arial" w:cs="Arial"/>
        </w:rPr>
        <w:t xml:space="preserve"> Section</w:t>
      </w:r>
      <w:r>
        <w:rPr>
          <w:rFonts w:ascii="Arial" w:hAnsi="Arial" w:cs="Arial"/>
        </w:rPr>
        <w:t xml:space="preserve"> 05.05] are not inspections and are performed as resources permit.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r>
        <w:rPr>
          <w:rFonts w:ascii="Arial" w:hAnsi="Arial" w:cs="Arial"/>
        </w:rPr>
        <w:t>All routine materials inspections should be performed on an unannounced basis, with the exceptions</w:t>
      </w:r>
      <w:ins w:id="153" w:author="NAA" w:date="2010-06-24T12:28:00Z">
        <w:r w:rsidR="00951B49">
          <w:rPr>
            <w:rFonts w:ascii="Arial" w:hAnsi="Arial" w:cs="Arial"/>
          </w:rPr>
          <w:t xml:space="preserve"> noted below</w:t>
        </w:r>
        <w:r w:rsidR="00F932C6">
          <w:rPr>
            <w:rFonts w:ascii="Arial" w:hAnsi="Arial" w:cs="Arial"/>
          </w:rPr>
          <w:t>:</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54" w:author="Gwendolyn Davis" w:date="2010-07-13T18:08:00Z"/>
          <w:rFonts w:ascii="Arial" w:hAnsi="Arial" w:cs="Arial"/>
        </w:rPr>
      </w:pPr>
    </w:p>
    <w:p w:rsidR="00390C57" w:rsidRDefault="00193D7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55" w:author="Gwendolyn Davis" w:date="2010-07-13T18:08:00Z"/>
          <w:rFonts w:ascii="Arial" w:hAnsi="Arial" w:cs="Arial"/>
        </w:rPr>
      </w:pPr>
      <w:ins w:id="156" w:author="Gwendolyn Davis" w:date="2010-07-13T18:08:00Z">
        <w:r>
          <w:rPr>
            <w:rFonts w:ascii="Arial" w:hAnsi="Arial" w:cs="Arial"/>
          </w:rPr>
          <w:lastRenderedPageBreak/>
          <w:tab/>
          <w:t>1.</w:t>
        </w:r>
        <w:r>
          <w:rPr>
            <w:rFonts w:ascii="Arial" w:hAnsi="Arial" w:cs="Arial"/>
          </w:rPr>
          <w:tab/>
        </w:r>
      </w:ins>
      <w:r w:rsidR="009D61EC">
        <w:rPr>
          <w:rFonts w:ascii="Arial" w:hAnsi="Arial" w:cs="Arial"/>
        </w:rPr>
        <w:t xml:space="preserve">Since considerable travel is required, inspectors may telephone licensees located </w:t>
      </w:r>
    </w:p>
    <w:p w:rsidR="00390C57" w:rsidRDefault="00193D7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57" w:author="Gwendolyn Davis" w:date="2010-07-13T18:08:00Z"/>
          <w:rFonts w:ascii="Arial" w:hAnsi="Arial" w:cs="Arial"/>
        </w:rPr>
      </w:pPr>
      <w:ins w:id="158" w:author="Gwendolyn Davis" w:date="2010-07-13T18:08:00Z">
        <w:r>
          <w:rPr>
            <w:rFonts w:ascii="Arial" w:hAnsi="Arial" w:cs="Arial"/>
          </w:rPr>
          <w:tab/>
        </w:r>
        <w:r>
          <w:rPr>
            <w:rFonts w:ascii="Arial" w:hAnsi="Arial" w:cs="Arial"/>
          </w:rPr>
          <w:tab/>
        </w:r>
      </w:ins>
      <w:r w:rsidR="009D61EC">
        <w:rPr>
          <w:rFonts w:ascii="Arial" w:hAnsi="Arial" w:cs="Arial"/>
        </w:rPr>
        <w:t xml:space="preserve">in Guam, American Samoa, Hawaii, Alaska, or other remote locations to verify that </w:t>
      </w:r>
    </w:p>
    <w:p w:rsidR="00390C57" w:rsidRDefault="00193D7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ins w:id="159" w:author="Gwendolyn Davis" w:date="2010-07-13T18:08:00Z">
        <w:r>
          <w:rPr>
            <w:rFonts w:ascii="Arial" w:hAnsi="Arial" w:cs="Arial"/>
          </w:rPr>
          <w:tab/>
        </w:r>
        <w:r>
          <w:rPr>
            <w:rFonts w:ascii="Arial" w:hAnsi="Arial" w:cs="Arial"/>
          </w:rPr>
          <w:tab/>
        </w:r>
      </w:ins>
      <w:r w:rsidR="009D61EC">
        <w:rPr>
          <w:rFonts w:ascii="Arial" w:hAnsi="Arial" w:cs="Arial"/>
        </w:rPr>
        <w:t>a routine inspection can be performed before undertaking such travel.</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rPr>
      </w:pPr>
    </w:p>
    <w:p w:rsidR="003061A2" w:rsidRDefault="00193D7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ins w:id="160" w:author="NAA" w:date="2010-06-24T12:28:00Z"/>
          <w:rFonts w:ascii="Arial" w:hAnsi="Arial" w:cs="Arial"/>
        </w:rPr>
      </w:pPr>
      <w:ins w:id="161" w:author="Gwendolyn Davis" w:date="2010-07-13T18:08:00Z">
        <w:r>
          <w:rPr>
            <w:rFonts w:ascii="Arial" w:hAnsi="Arial" w:cs="Arial"/>
          </w:rPr>
          <w:tab/>
        </w:r>
      </w:ins>
      <w:ins w:id="162" w:author="NAA" w:date="2010-06-24T12:28:00Z">
        <w:r w:rsidR="00F932C6">
          <w:rPr>
            <w:rFonts w:ascii="Arial" w:hAnsi="Arial" w:cs="Arial"/>
          </w:rPr>
          <w:t>2.</w:t>
        </w:r>
      </w:ins>
      <w:ins w:id="163" w:author="Gwendolyn Davis" w:date="2010-07-13T18:08:00Z">
        <w:r>
          <w:rPr>
            <w:rFonts w:ascii="Arial" w:hAnsi="Arial" w:cs="Arial"/>
          </w:rPr>
          <w:tab/>
        </w:r>
      </w:ins>
      <w:ins w:id="164" w:author="NAA" w:date="2010-06-24T12:28:00Z">
        <w:r w:rsidR="00A061A1" w:rsidRPr="00714887">
          <w:rPr>
            <w:rFonts w:ascii="Arial" w:hAnsi="Arial" w:cs="Arial"/>
          </w:rPr>
          <w:t xml:space="preserve">Since coordination with pertinent licensee personnel is required as part of an initial security inspection, these security inspections may be announced to </w:t>
        </w:r>
        <w:r w:rsidR="00951B49">
          <w:rPr>
            <w:rFonts w:ascii="Arial" w:hAnsi="Arial" w:cs="Arial"/>
          </w:rPr>
          <w:t>ensure</w:t>
        </w:r>
        <w:r w:rsidR="00A061A1" w:rsidRPr="00714887">
          <w:rPr>
            <w:rFonts w:ascii="Arial" w:hAnsi="Arial" w:cs="Arial"/>
          </w:rPr>
          <w:t xml:space="preserve"> that the appropriate personnel will be in attendance.</w:t>
        </w:r>
        <w:r w:rsidR="00FA0A7F">
          <w:rPr>
            <w:rFonts w:ascii="Arial" w:hAnsi="Arial" w:cs="Arial"/>
          </w:rPr>
          <w:t xml:space="preserve">  Coordination with the local law enforcement agency is encouraged, but is not required as part of an initial security inspection.</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65" w:author="NAA" w:date="2010-06-24T12:28:00Z"/>
          <w:rFonts w:ascii="Arial" w:hAnsi="Arial" w:cs="Arial"/>
        </w:rPr>
      </w:pPr>
    </w:p>
    <w:p w:rsidR="003061A2" w:rsidRDefault="00193D7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rFonts w:ascii="Arial" w:hAnsi="Arial" w:cs="Arial"/>
          <w:color w:val="000000"/>
        </w:rPr>
      </w:pPr>
      <w:ins w:id="166" w:author="Gwendolyn Davis" w:date="2010-07-13T18:09:00Z">
        <w:r>
          <w:rPr>
            <w:rFonts w:ascii="Arial" w:hAnsi="Arial" w:cs="Arial"/>
          </w:rPr>
          <w:tab/>
        </w:r>
      </w:ins>
      <w:ins w:id="167" w:author="NAA" w:date="2010-06-24T12:28:00Z">
        <w:r w:rsidR="00F932C6">
          <w:rPr>
            <w:rFonts w:ascii="Arial" w:hAnsi="Arial" w:cs="Arial"/>
          </w:rPr>
          <w:t>3.</w:t>
        </w:r>
      </w:ins>
      <w:ins w:id="168" w:author="Gwendolyn Davis" w:date="2010-07-13T18:09:00Z">
        <w:r>
          <w:rPr>
            <w:rFonts w:ascii="Arial" w:hAnsi="Arial" w:cs="Arial"/>
          </w:rPr>
          <w:tab/>
        </w:r>
      </w:ins>
      <w:r w:rsidR="009D61EC">
        <w:rPr>
          <w:rFonts w:ascii="Arial" w:hAnsi="Arial" w:cs="Arial"/>
        </w:rPr>
        <w:t>For inspection of Master Materials Licensees (MML), the lead region shall notify the MML of the dates of the inspection and the documentation that the MML should have available for the inspectors to review. [See IMC 2810] The lead region should also request assist inspections (i.e., accompaniment inspections and independent inspections) to be completed by the regional offices. The accompaniment inspections will be completed according to the MML</w:t>
      </w:r>
      <w:r w:rsidR="00C27F98">
        <w:rPr>
          <w:rFonts w:ascii="Arial" w:hAnsi="Arial" w:cs="Arial"/>
        </w:rPr>
        <w:t>’</w:t>
      </w:r>
      <w:r w:rsidR="009D61EC">
        <w:rPr>
          <w:rFonts w:ascii="Arial" w:hAnsi="Arial" w:cs="Arial"/>
        </w:rPr>
        <w:t>s audit schedule with NRC inspectors accompanying the MML</w:t>
      </w:r>
      <w:r w:rsidR="00C27F98">
        <w:rPr>
          <w:rFonts w:ascii="Arial" w:hAnsi="Arial" w:cs="Arial"/>
        </w:rPr>
        <w:t>’</w:t>
      </w:r>
      <w:r w:rsidR="009D61EC">
        <w:rPr>
          <w:rFonts w:ascii="Arial" w:hAnsi="Arial" w:cs="Arial"/>
        </w:rPr>
        <w:t xml:space="preserve">s staff during the radiation safety audits of the MML </w:t>
      </w:r>
      <w:ins w:id="169" w:author="NAA" w:date="2010-06-24T12:28:00Z">
        <w:r w:rsidR="009D61EC">
          <w:rPr>
            <w:rFonts w:ascii="Arial" w:hAnsi="Arial" w:cs="Arial"/>
          </w:rPr>
          <w:t>permit</w:t>
        </w:r>
        <w:r w:rsidR="00A061A1">
          <w:rPr>
            <w:rFonts w:ascii="Arial" w:hAnsi="Arial" w:cs="Arial"/>
          </w:rPr>
          <w:t xml:space="preserve"> holders</w:t>
        </w:r>
      </w:ins>
      <w:r w:rsidR="009D61EC">
        <w:rPr>
          <w:rFonts w:ascii="Arial" w:hAnsi="Arial" w:cs="Arial"/>
        </w:rPr>
        <w:t xml:space="preserve"> [See </w:t>
      </w:r>
      <w:ins w:id="170" w:author="NAA" w:date="2010-06-24T12:28:00Z">
        <w:r w:rsidR="009D61EC">
          <w:rPr>
            <w:rFonts w:ascii="Arial" w:hAnsi="Arial" w:cs="Arial"/>
          </w:rPr>
          <w:t>I</w:t>
        </w:r>
        <w:r w:rsidR="00A061A1">
          <w:rPr>
            <w:rFonts w:ascii="Arial" w:hAnsi="Arial" w:cs="Arial"/>
          </w:rPr>
          <w:t xml:space="preserve">nspection </w:t>
        </w:r>
        <w:r w:rsidR="009D61EC">
          <w:rPr>
            <w:rFonts w:ascii="Arial" w:hAnsi="Arial" w:cs="Arial"/>
          </w:rPr>
          <w:t>P</w:t>
        </w:r>
        <w:r w:rsidR="00A061A1">
          <w:rPr>
            <w:rFonts w:ascii="Arial" w:hAnsi="Arial" w:cs="Arial"/>
          </w:rPr>
          <w:t>rocedure (</w:t>
        </w:r>
      </w:ins>
      <w:r w:rsidR="00A061A1">
        <w:rPr>
          <w:rFonts w:ascii="Arial" w:hAnsi="Arial" w:cs="Arial"/>
        </w:rPr>
        <w:t>IP</w:t>
      </w:r>
      <w:ins w:id="171" w:author="NAA" w:date="2010-06-24T12:28:00Z">
        <w:r w:rsidR="00A061A1">
          <w:rPr>
            <w:rFonts w:ascii="Arial" w:hAnsi="Arial" w:cs="Arial"/>
          </w:rPr>
          <w:t>)</w:t>
        </w:r>
      </w:ins>
      <w:r w:rsidR="009D61EC">
        <w:rPr>
          <w:rFonts w:ascii="Arial" w:hAnsi="Arial" w:cs="Arial"/>
        </w:rPr>
        <w:t xml:space="preserve"> 87129</w:t>
      </w:r>
      <w:ins w:id="172" w:author="NAA" w:date="2010-06-24T12:28:00Z">
        <w:r w:rsidR="009D61EC">
          <w:rPr>
            <w:rFonts w:ascii="Arial" w:hAnsi="Arial" w:cs="Arial"/>
          </w:rPr>
          <w:t>]</w:t>
        </w:r>
        <w:r w:rsidR="00252F05">
          <w:rPr>
            <w:rFonts w:ascii="Arial" w:hAnsi="Arial" w:cs="Arial"/>
          </w:rPr>
          <w:t>.</w:t>
        </w:r>
      </w:ins>
      <w:r w:rsidR="009D61EC">
        <w:rPr>
          <w:rFonts w:ascii="Arial" w:hAnsi="Arial" w:cs="Arial"/>
        </w:rPr>
        <w:t xml:space="preserve">  NRC inspectors will complete the independent inspections according to the request from the lead region by using the program-specific inspection procedures in Enclosure </w:t>
      </w:r>
      <w:r w:rsidR="00B20A25" w:rsidRPr="00B20A25">
        <w:rPr>
          <w:rFonts w:ascii="Arial" w:hAnsi="Arial"/>
        </w:rPr>
        <w:t>4</w:t>
      </w:r>
      <w:r w:rsidR="009D61EC">
        <w:rPr>
          <w:rFonts w:ascii="Arial" w:hAnsi="Arial" w:cs="Arial"/>
          <w:color w:val="000000"/>
        </w:rPr>
        <w:t>. The independent inspections will be unannounced just as routine inspections of other NRC licensees are unannounced.   [</w:t>
      </w:r>
      <w:r w:rsidR="004F6BD4">
        <w:rPr>
          <w:rFonts w:ascii="Arial" w:hAnsi="Arial" w:cs="Arial"/>
          <w:color w:val="000000"/>
        </w:rPr>
        <w:t>See Section</w:t>
      </w:r>
      <w:r w:rsidR="009D61EC">
        <w:rPr>
          <w:rFonts w:ascii="Arial" w:hAnsi="Arial" w:cs="Arial"/>
          <w:color w:val="000000"/>
        </w:rPr>
        <w:t xml:space="preserve"> 07.08</w:t>
      </w:r>
      <w:ins w:id="173" w:author="NAA" w:date="2010-06-24T12:28:00Z">
        <w:r w:rsidR="009918EA">
          <w:rPr>
            <w:rFonts w:ascii="Arial" w:hAnsi="Arial" w:cs="Arial"/>
            <w:color w:val="000000"/>
          </w:rPr>
          <w:t xml:space="preserve"> and IMC 2810</w:t>
        </w:r>
      </w:ins>
      <w:r w:rsidR="009D61EC">
        <w:rPr>
          <w:rFonts w:ascii="Arial" w:hAnsi="Arial" w:cs="Arial"/>
          <w:color w:val="000000"/>
        </w:rPr>
        <w: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 xml:space="preserve">The license reviewer shall assign primary </w:t>
      </w:r>
      <w:ins w:id="174" w:author="NAA" w:date="2010-06-24T12:28:00Z">
        <w:r w:rsidR="00303EFA">
          <w:rPr>
            <w:rFonts w:ascii="Arial" w:hAnsi="Arial" w:cs="Arial"/>
            <w:color w:val="000000"/>
          </w:rPr>
          <w:t xml:space="preserve">and secondary </w:t>
        </w:r>
        <w:r>
          <w:rPr>
            <w:rFonts w:ascii="Arial" w:hAnsi="Arial" w:cs="Arial"/>
            <w:color w:val="000000"/>
          </w:rPr>
          <w:t>program code</w:t>
        </w:r>
        <w:r w:rsidR="00303EFA">
          <w:rPr>
            <w:rFonts w:ascii="Arial" w:hAnsi="Arial" w:cs="Arial"/>
            <w:color w:val="000000"/>
          </w:rPr>
          <w:t xml:space="preserve">s, </w:t>
        </w:r>
        <w:r w:rsidR="00951B49">
          <w:rPr>
            <w:rFonts w:ascii="Arial" w:hAnsi="Arial" w:cs="Arial"/>
            <w:color w:val="000000"/>
          </w:rPr>
          <w:t xml:space="preserve">with </w:t>
        </w:r>
        <w:r w:rsidR="00303EFA">
          <w:rPr>
            <w:rFonts w:ascii="Arial" w:hAnsi="Arial" w:cs="Arial"/>
            <w:color w:val="000000"/>
          </w:rPr>
          <w:t xml:space="preserve">the most restrictive </w:t>
        </w:r>
      </w:ins>
      <w:r w:rsidR="00303EFA">
        <w:rPr>
          <w:rFonts w:ascii="Arial" w:hAnsi="Arial" w:cs="Arial"/>
          <w:color w:val="000000"/>
        </w:rPr>
        <w:t xml:space="preserve">program code </w:t>
      </w:r>
      <w:ins w:id="175" w:author="NAA" w:date="2010-06-24T12:28:00Z">
        <w:r>
          <w:rPr>
            <w:rFonts w:ascii="Arial" w:hAnsi="Arial" w:cs="Arial"/>
            <w:color w:val="000000"/>
          </w:rPr>
          <w:t>set</w:t>
        </w:r>
        <w:r w:rsidR="00951B49">
          <w:rPr>
            <w:rFonts w:ascii="Arial" w:hAnsi="Arial" w:cs="Arial"/>
            <w:color w:val="000000"/>
          </w:rPr>
          <w:t>ting</w:t>
        </w:r>
      </w:ins>
      <w:r>
        <w:rPr>
          <w:rFonts w:ascii="Arial" w:hAnsi="Arial" w:cs="Arial"/>
          <w:color w:val="000000"/>
        </w:rPr>
        <w:t xml:space="preserve"> the inspection priority for each new </w:t>
      </w:r>
      <w:ins w:id="176" w:author="NAA" w:date="2010-06-24T12:28:00Z">
        <w:r w:rsidR="00303EFA">
          <w:rPr>
            <w:rFonts w:ascii="Arial" w:hAnsi="Arial" w:cs="Arial"/>
            <w:color w:val="000000"/>
          </w:rPr>
          <w:t xml:space="preserve">or amended </w:t>
        </w:r>
      </w:ins>
      <w:r>
        <w:rPr>
          <w:rFonts w:ascii="Arial" w:hAnsi="Arial" w:cs="Arial"/>
          <w:color w:val="000000"/>
        </w:rPr>
        <w:t>license.</w:t>
      </w:r>
      <w:ins w:id="177" w:author="NAA" w:date="2010-06-24T12:28:00Z">
        <w:r>
          <w:rPr>
            <w:rFonts w:ascii="Arial" w:hAnsi="Arial" w:cs="Arial"/>
            <w:color w:val="000000"/>
          </w:rPr>
          <w:t xml:space="preserve">  </w:t>
        </w:r>
        <w:r w:rsidR="00303EFA">
          <w:rPr>
            <w:rFonts w:ascii="Arial" w:hAnsi="Arial" w:cs="Arial"/>
            <w:color w:val="000000"/>
          </w:rPr>
          <w:t>In other words, s</w:t>
        </w:r>
        <w:r>
          <w:rPr>
            <w:rFonts w:ascii="Arial" w:hAnsi="Arial" w:cs="Arial"/>
            <w:color w:val="000000"/>
          </w:rPr>
          <w:t>ome</w:t>
        </w:r>
      </w:ins>
      <w:r>
        <w:rPr>
          <w:rFonts w:ascii="Arial" w:hAnsi="Arial" w:cs="Arial"/>
          <w:color w:val="000000"/>
        </w:rPr>
        <w:t xml:space="preserve"> licenses authorize activities that can be classified under more than one program code.  If a license involves more than one type of use, each part of the program shall be inspected in accordance with its assigned priority.  For example</w:t>
      </w:r>
      <w:ins w:id="178" w:author="NAA" w:date="2010-06-24T12:28:00Z">
        <w:r w:rsidR="00303EFA">
          <w:rPr>
            <w:rFonts w:ascii="Arial" w:hAnsi="Arial" w:cs="Arial"/>
            <w:color w:val="000000"/>
          </w:rPr>
          <w:t>,</w:t>
        </w:r>
      </w:ins>
      <w:r>
        <w:rPr>
          <w:rFonts w:ascii="Arial" w:hAnsi="Arial" w:cs="Arial"/>
          <w:color w:val="000000"/>
        </w:rPr>
        <w:t xml:space="preserve"> a license for a medical institution (Program Code 02121, Priority Code 5) may be amended to authorize use of a high dose rate remote afterloader unit (Program Code 02230, Priority Code 2). The licensee</w:t>
      </w:r>
      <w:r w:rsidR="00061F05">
        <w:rPr>
          <w:rFonts w:ascii="Arial" w:hAnsi="Arial" w:cs="Arial"/>
          <w:color w:val="000000"/>
        </w:rPr>
        <w:t>’</w:t>
      </w:r>
      <w:r>
        <w:rPr>
          <w:rFonts w:ascii="Arial" w:hAnsi="Arial" w:cs="Arial"/>
          <w:color w:val="000000"/>
        </w:rPr>
        <w:t xml:space="preserve">s primary program code would be Program Code 02230.  The </w:t>
      </w:r>
      <w:ins w:id="179" w:author="NAA" w:date="2010-06-24T12:28:00Z">
        <w:r w:rsidR="00951B49">
          <w:rPr>
            <w:rFonts w:ascii="Arial" w:hAnsi="Arial" w:cs="Arial"/>
            <w:color w:val="000000"/>
          </w:rPr>
          <w:t>NRC would ins</w:t>
        </w:r>
      </w:ins>
      <w:ins w:id="180" w:author="Gwendolyn Davis" w:date="2010-07-13T18:09:00Z">
        <w:r w:rsidR="00193D75">
          <w:rPr>
            <w:rFonts w:ascii="Arial" w:hAnsi="Arial" w:cs="Arial"/>
            <w:color w:val="000000"/>
          </w:rPr>
          <w:t>p</w:t>
        </w:r>
      </w:ins>
      <w:ins w:id="181" w:author="NAA" w:date="2010-06-24T12:28:00Z">
        <w:r w:rsidR="00951B49">
          <w:rPr>
            <w:rFonts w:ascii="Arial" w:hAnsi="Arial" w:cs="Arial"/>
            <w:color w:val="000000"/>
          </w:rPr>
          <w:t xml:space="preserve">ect </w:t>
        </w:r>
      </w:ins>
      <w:r>
        <w:rPr>
          <w:rFonts w:ascii="Arial" w:hAnsi="Arial" w:cs="Arial"/>
          <w:color w:val="000000"/>
        </w:rPr>
        <w:t xml:space="preserve">activities </w:t>
      </w:r>
      <w:ins w:id="182" w:author="NAA" w:date="2010-06-24T12:28:00Z">
        <w:r w:rsidR="00951B49">
          <w:rPr>
            <w:rFonts w:ascii="Arial" w:hAnsi="Arial" w:cs="Arial"/>
            <w:color w:val="000000"/>
          </w:rPr>
          <w:t>related to the high dose rate unit</w:t>
        </w:r>
      </w:ins>
      <w:r w:rsidR="00951B49">
        <w:rPr>
          <w:rFonts w:ascii="Arial" w:hAnsi="Arial" w:cs="Arial"/>
          <w:color w:val="000000"/>
        </w:rPr>
        <w:t xml:space="preserve"> </w:t>
      </w:r>
      <w:r>
        <w:rPr>
          <w:rFonts w:ascii="Arial" w:hAnsi="Arial" w:cs="Arial"/>
          <w:color w:val="000000"/>
        </w:rPr>
        <w:t xml:space="preserve">during every routine inspection while </w:t>
      </w:r>
      <w:ins w:id="183" w:author="NAA" w:date="2010-06-24T12:28:00Z">
        <w:r w:rsidR="00951B49">
          <w:rPr>
            <w:rFonts w:ascii="Arial" w:hAnsi="Arial" w:cs="Arial"/>
            <w:color w:val="000000"/>
          </w:rPr>
          <w:t xml:space="preserve">it would inspect </w:t>
        </w:r>
      </w:ins>
      <w:r>
        <w:rPr>
          <w:rFonts w:ascii="Arial" w:hAnsi="Arial" w:cs="Arial"/>
          <w:color w:val="000000"/>
        </w:rPr>
        <w:t>the other portions of the licensee</w:t>
      </w:r>
      <w:r w:rsidR="00061F05">
        <w:rPr>
          <w:rFonts w:ascii="Arial" w:hAnsi="Arial" w:cs="Arial"/>
          <w:color w:val="000000"/>
        </w:rPr>
        <w:t>’</w:t>
      </w:r>
      <w:r>
        <w:rPr>
          <w:rFonts w:ascii="Arial" w:hAnsi="Arial" w:cs="Arial"/>
          <w:color w:val="000000"/>
        </w:rPr>
        <w:t>s program during every other routine inspection.</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84" w:author="NAA" w:date="2010-06-24T12:28:00Z"/>
          <w:rFonts w:ascii="Arial" w:hAnsi="Arial" w:cs="Arial"/>
          <w:color w:val="000000"/>
        </w:rPr>
      </w:pPr>
    </w:p>
    <w:p w:rsidR="003061A2" w:rsidRDefault="00980F0A" w:rsidP="006734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5" w:author="NAA" w:date="2010-06-24T12:28:00Z"/>
          <w:rFonts w:ascii="Arial" w:hAnsi="Arial" w:cs="Arial"/>
        </w:rPr>
      </w:pPr>
      <w:ins w:id="186" w:author="NAA" w:date="2010-06-24T12:28:00Z">
        <w:r w:rsidRPr="00980F0A">
          <w:rPr>
            <w:rFonts w:ascii="Arial" w:hAnsi="Arial" w:cs="Arial"/>
          </w:rPr>
          <w:t>NRC will soon conduct a pilot inspection program for security inspections at a frequency recommended by the Implementation of the Increased Controls Working Group.  The results of the pilot program will be used to determine the appropriate security inspection frequency.  During the pilot program the security-related program code (01000) will have the following priorities.</w:t>
        </w:r>
      </w:ins>
    </w:p>
    <w:p w:rsidR="003061A2" w:rsidRDefault="003061A2"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7" w:author="NAA" w:date="2010-06-24T12:28:00Z"/>
          <w:rFonts w:ascii="Arial" w:hAnsi="Arial" w:cs="Arial"/>
        </w:rPr>
      </w:pPr>
    </w:p>
    <w:p w:rsidR="003061A2" w:rsidRDefault="00980F0A" w:rsidP="0067342B">
      <w:pPr>
        <w:pStyle w:val="msolistparagraph0"/>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8" w:author="NAA" w:date="2010-06-24T12:28:00Z"/>
          <w:rFonts w:ascii="Arial" w:hAnsi="Arial" w:cs="Arial"/>
          <w:sz w:val="24"/>
          <w:szCs w:val="24"/>
        </w:rPr>
      </w:pPr>
      <w:ins w:id="189" w:author="NAA" w:date="2010-06-24T12:28:00Z">
        <w:r w:rsidRPr="00980F0A">
          <w:rPr>
            <w:rFonts w:ascii="Arial" w:hAnsi="Arial" w:cs="Arial"/>
            <w:sz w:val="24"/>
            <w:szCs w:val="24"/>
          </w:rPr>
          <w:t>All temporary jobsite industrial radiography licensees (NRC Program code 03320) that possess radioactive material quantities of concern will be assigned a Priority 1 for security and will be inspected annually.</w:t>
        </w:r>
      </w:ins>
    </w:p>
    <w:p w:rsidR="003061A2" w:rsidRDefault="003061A2" w:rsidP="006734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0" w:author="NAA" w:date="2010-06-24T12:28:00Z"/>
          <w:rFonts w:ascii="Arial" w:hAnsi="Arial" w:cs="Arial"/>
        </w:rPr>
      </w:pPr>
    </w:p>
    <w:p w:rsidR="00390C57" w:rsidRDefault="00980F0A" w:rsidP="0067342B">
      <w:pPr>
        <w:pStyle w:val="msolistparagraph0"/>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91" w:author="NAA" w:date="2010-06-24T12:28:00Z"/>
          <w:rFonts w:ascii="Arial" w:hAnsi="Arial" w:cs="Arial"/>
          <w:color w:val="000000"/>
        </w:rPr>
      </w:pPr>
      <w:ins w:id="192" w:author="NAA" w:date="2010-06-24T12:28:00Z">
        <w:r w:rsidRPr="00980F0A">
          <w:rPr>
            <w:rFonts w:ascii="Arial" w:hAnsi="Arial" w:cs="Arial"/>
            <w:sz w:val="24"/>
            <w:szCs w:val="24"/>
          </w:rPr>
          <w:t xml:space="preserve">All licensees possessing Category 1 quantities of radioactive materials and all licensees possessing Category 2 quantities of radioactive materials in unhardened </w:t>
        </w:r>
        <w:r w:rsidRPr="00980F0A">
          <w:rPr>
            <w:rFonts w:ascii="Arial" w:hAnsi="Arial" w:cs="Arial"/>
            <w:sz w:val="24"/>
            <w:szCs w:val="24"/>
          </w:rPr>
          <w:lastRenderedPageBreak/>
          <w:t>cesium-chloride (self-shielded and blood) irradiators will be assigned a Priority 2 for security and will be inspected every two years.</w:t>
        </w:r>
      </w:ins>
    </w:p>
    <w:p w:rsidR="003061A2" w:rsidRDefault="003061A2" w:rsidP="0067342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3" w:author="NAA" w:date="2010-06-24T12:28:00Z"/>
          <w:rFonts w:ascii="Arial" w:hAnsi="Arial" w:cs="Arial"/>
        </w:rPr>
      </w:pPr>
    </w:p>
    <w:p w:rsidR="00390C57" w:rsidRDefault="00980F0A" w:rsidP="000139FD">
      <w:pPr>
        <w:pStyle w:val="msolistparagraph0"/>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94" w:author="NAA" w:date="2010-06-24T12:28:00Z"/>
          <w:rFonts w:ascii="Arial" w:hAnsi="Arial" w:cs="Arial"/>
          <w:color w:val="000000"/>
        </w:rPr>
      </w:pPr>
      <w:ins w:id="195" w:author="NAA" w:date="2010-06-24T12:28:00Z">
        <w:r w:rsidRPr="00980F0A">
          <w:rPr>
            <w:rFonts w:ascii="Arial" w:hAnsi="Arial" w:cs="Arial"/>
            <w:sz w:val="24"/>
            <w:szCs w:val="24"/>
          </w:rPr>
          <w:t>All licensees possessing Category 2 quantities of radioactive materials (including hardened cesium-chloride irradiators with Category 2 quantities of radioactive materials) will be assigned a Priority 3 for security and will be inspected every three years.</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96" w:author="NAA" w:date="2010-06-24T12:28:00Z"/>
          <w:rFonts w:ascii="Arial" w:hAnsi="Arial" w:cs="Arial"/>
          <w:color w:val="000000"/>
        </w:rPr>
      </w:pPr>
    </w:p>
    <w:p w:rsidR="008F699B" w:rsidRDefault="00980F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197" w:author="NAA" w:date="2010-06-24T12:28:00Z"/>
          <w:rFonts w:ascii="Arial" w:hAnsi="Arial" w:cs="Arial"/>
          <w:color w:val="000000"/>
        </w:rPr>
      </w:pPr>
      <w:ins w:id="198" w:author="NAA" w:date="2010-06-24T12:28:00Z">
        <w:r>
          <w:rPr>
            <w:rFonts w:ascii="Arial" w:hAnsi="Arial" w:cs="Arial"/>
          </w:rPr>
          <w:t xml:space="preserve">Until the pilot program has been initiated, for </w:t>
        </w:r>
        <w:r w:rsidR="00561982">
          <w:rPr>
            <w:rFonts w:ascii="Arial" w:hAnsi="Arial" w:cs="Arial"/>
          </w:rPr>
          <w:t xml:space="preserve">a licensee </w:t>
        </w:r>
        <w:r>
          <w:rPr>
            <w:rFonts w:ascii="Arial" w:hAnsi="Arial" w:cs="Arial"/>
          </w:rPr>
          <w:t xml:space="preserve">that </w:t>
        </w:r>
        <w:r w:rsidR="00561982">
          <w:rPr>
            <w:rFonts w:ascii="Arial" w:hAnsi="Arial" w:cs="Arial"/>
          </w:rPr>
          <w:t>possesses RSRM, the security-related program code (01000) is secondary.  Security requirements are inspected at the same frequency as the program code that corresponds to the RSRM.  For example, a radiographer (Program Code 03320) has a routine inspection every year</w:t>
        </w:r>
        <w:r w:rsidR="00951B49">
          <w:rPr>
            <w:rFonts w:ascii="Arial" w:hAnsi="Arial" w:cs="Arial"/>
          </w:rPr>
          <w:t>,</w:t>
        </w:r>
        <w:r w:rsidR="00561982">
          <w:rPr>
            <w:rFonts w:ascii="Arial" w:hAnsi="Arial" w:cs="Arial"/>
          </w:rPr>
          <w:t xml:space="preserve"> with a security inspection at the same time.  A teletherapy user (Program Code 02300) has routine and security inspection</w:t>
        </w:r>
        <w:r w:rsidR="00951B49">
          <w:rPr>
            <w:rFonts w:ascii="Arial" w:hAnsi="Arial" w:cs="Arial"/>
          </w:rPr>
          <w:t>s</w:t>
        </w:r>
        <w:r w:rsidR="00561982">
          <w:rPr>
            <w:rFonts w:ascii="Arial" w:hAnsi="Arial" w:cs="Arial"/>
          </w:rPr>
          <w:t xml:space="preserve"> every </w:t>
        </w:r>
        <w:r w:rsidR="00951B49">
          <w:rPr>
            <w:rFonts w:ascii="Arial" w:hAnsi="Arial" w:cs="Arial"/>
          </w:rPr>
          <w:t>5</w:t>
        </w:r>
        <w:r w:rsidR="00561982">
          <w:rPr>
            <w:rFonts w:ascii="Arial" w:hAnsi="Arial" w:cs="Arial"/>
          </w:rPr>
          <w:t xml:space="preserve"> years.  </w:t>
        </w:r>
        <w:r w:rsidR="00303EFA" w:rsidRPr="00714887">
          <w:rPr>
            <w:rFonts w:ascii="Arial" w:hAnsi="Arial" w:cs="Arial"/>
          </w:rPr>
          <w:t>The license reviewer should be diligent about assigning correct program codes initially and whenever the scope of the license changes.  The NRC’s License Fee Collection Branch uses all the license program codes to determine the initial and annual fees.</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lastRenderedPageBreak/>
        <w:t>Inspection plans should be developed for complex, non-routine inspections.  Inspection plans may also be developed for any other inspections, as decided by the region.  After the inspection,</w:t>
      </w:r>
      <w:r w:rsidR="00951B49">
        <w:rPr>
          <w:rFonts w:ascii="Arial" w:hAnsi="Arial" w:cs="Arial"/>
          <w:color w:val="000000"/>
        </w:rPr>
        <w:t xml:space="preserve"> the </w:t>
      </w:r>
      <w:ins w:id="199" w:author="NAA" w:date="2010-06-24T12:28:00Z">
        <w:r w:rsidR="00951B49">
          <w:rPr>
            <w:rFonts w:ascii="Arial" w:hAnsi="Arial" w:cs="Arial"/>
            <w:color w:val="000000"/>
          </w:rPr>
          <w:t xml:space="preserve">region may discard the </w:t>
        </w:r>
      </w:ins>
      <w:r>
        <w:rPr>
          <w:rFonts w:ascii="Arial" w:hAnsi="Arial" w:cs="Arial"/>
          <w:color w:val="000000"/>
        </w:rPr>
        <w:t>inspection plan</w:t>
      </w:r>
      <w:r w:rsidR="00951B49">
        <w:rPr>
          <w:rFonts w:ascii="Arial" w:hAnsi="Arial" w:cs="Arial"/>
          <w:color w:val="000000"/>
        </w:rPr>
        <w:t xml:space="preserve"> </w:t>
      </w:r>
      <w:ins w:id="200" w:author="NAA" w:date="2010-06-24T12:28:00Z">
        <w:r w:rsidR="00951B49">
          <w:rPr>
            <w:rFonts w:ascii="Arial" w:hAnsi="Arial" w:cs="Arial"/>
            <w:color w:val="000000"/>
          </w:rPr>
          <w:t>and</w:t>
        </w:r>
      </w:ins>
      <w:r w:rsidR="00951B49">
        <w:rPr>
          <w:rFonts w:ascii="Arial" w:hAnsi="Arial" w:cs="Arial"/>
          <w:color w:val="000000"/>
        </w:rPr>
        <w:t xml:space="preserve"> </w:t>
      </w:r>
      <w:r>
        <w:rPr>
          <w:rFonts w:ascii="Arial" w:hAnsi="Arial" w:cs="Arial"/>
          <w:color w:val="000000"/>
        </w:rPr>
        <w:t xml:space="preserve">need not be </w:t>
      </w:r>
      <w:ins w:id="201" w:author="NAA" w:date="2010-06-24T12:28:00Z">
        <w:r>
          <w:rPr>
            <w:rFonts w:ascii="Arial" w:hAnsi="Arial" w:cs="Arial"/>
            <w:color w:val="000000"/>
          </w:rPr>
          <w:t>file</w:t>
        </w:r>
      </w:ins>
      <w:r>
        <w:rPr>
          <w:rFonts w:ascii="Arial" w:hAnsi="Arial" w:cs="Arial"/>
          <w:color w:val="000000"/>
        </w:rPr>
        <w:t xml:space="preserve"> or </w:t>
      </w:r>
      <w:ins w:id="202" w:author="NAA" w:date="2010-06-24T12:28:00Z">
        <w:r>
          <w:rPr>
            <w:rFonts w:ascii="Arial" w:hAnsi="Arial" w:cs="Arial"/>
            <w:color w:val="000000"/>
          </w:rPr>
          <w:t>ke</w:t>
        </w:r>
        <w:r w:rsidR="00951B49">
          <w:rPr>
            <w:rFonts w:ascii="Arial" w:hAnsi="Arial" w:cs="Arial"/>
            <w:color w:val="000000"/>
          </w:rPr>
          <w:t>ep it</w:t>
        </w:r>
      </w:ins>
      <w:r>
        <w:rPr>
          <w:rFonts w:ascii="Arial" w:hAnsi="Arial" w:cs="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203" w:name="_Toc263168944"/>
      <w:r>
        <w:rPr>
          <w:rFonts w:ascii="Arial" w:hAnsi="Arial" w:cs="Arial"/>
          <w:color w:val="000000"/>
        </w:rPr>
        <w:t>05.01</w:t>
      </w:r>
      <w:r>
        <w:rPr>
          <w:rFonts w:ascii="Arial" w:hAnsi="Arial" w:cs="Arial"/>
          <w:color w:val="000000"/>
        </w:rPr>
        <w:tab/>
      </w:r>
      <w:r>
        <w:rPr>
          <w:rFonts w:ascii="Arial" w:hAnsi="Arial" w:cs="Arial"/>
          <w:color w:val="000000"/>
          <w:u w:val="single"/>
        </w:rPr>
        <w:t>General Inspection Process</w:t>
      </w:r>
      <w:r>
        <w:rPr>
          <w:rFonts w:ascii="Arial" w:hAnsi="Arial" w:cs="Arial"/>
          <w:color w:val="000000"/>
        </w:rPr>
        <w:t xml:space="preserve">.  The purpose of this </w:t>
      </w:r>
      <w:ins w:id="204" w:author="NAA" w:date="2010-06-24T12:28:00Z">
        <w:r w:rsidR="00951B49">
          <w:rPr>
            <w:rFonts w:ascii="Arial" w:hAnsi="Arial" w:cs="Arial"/>
            <w:color w:val="000000"/>
          </w:rPr>
          <w:t>I</w:t>
        </w:r>
        <w:r>
          <w:rPr>
            <w:rFonts w:ascii="Arial" w:hAnsi="Arial" w:cs="Arial"/>
            <w:color w:val="000000"/>
          </w:rPr>
          <w:t>MC</w:t>
        </w:r>
      </w:ins>
      <w:r>
        <w:rPr>
          <w:rFonts w:ascii="Arial" w:hAnsi="Arial" w:cs="Arial"/>
          <w:color w:val="000000"/>
        </w:rPr>
        <w:t xml:space="preserve"> is to describe the types of materials inspections and the general inspection program. For each inspection, the inspector should implement the process described below for pre-inspection activities, onsite inspection activities, and post-inspection activities.  The IPs listed in Enclosure </w:t>
      </w:r>
      <w:r w:rsidR="00B20A25" w:rsidRPr="00B20A25">
        <w:rPr>
          <w:rFonts w:ascii="Arial" w:hAnsi="Arial"/>
          <w:color w:val="000000"/>
        </w:rPr>
        <w:t>4</w:t>
      </w:r>
      <w:r>
        <w:rPr>
          <w:rFonts w:ascii="Arial" w:hAnsi="Arial" w:cs="Arial"/>
          <w:color w:val="000000"/>
        </w:rPr>
        <w:t xml:space="preserve"> provide more specific guidance for onsite inspection activities.  Section 2800-08 provides guidance for </w:t>
      </w:r>
      <w:ins w:id="205" w:author="NAA" w:date="2010-06-24T12:28:00Z">
        <w:r>
          <w:rPr>
            <w:rFonts w:ascii="Arial" w:hAnsi="Arial" w:cs="Arial"/>
            <w:color w:val="000000"/>
          </w:rPr>
          <w:t>document</w:t>
        </w:r>
        <w:r w:rsidR="00951B49">
          <w:rPr>
            <w:rFonts w:ascii="Arial" w:hAnsi="Arial" w:cs="Arial"/>
            <w:color w:val="000000"/>
          </w:rPr>
          <w:t>ing</w:t>
        </w:r>
      </w:ins>
      <w:r>
        <w:rPr>
          <w:rFonts w:ascii="Arial" w:hAnsi="Arial" w:cs="Arial"/>
          <w:color w:val="000000"/>
        </w:rPr>
        <w:t xml:space="preserve"> inspection results.</w:t>
      </w:r>
      <w:bookmarkEnd w:id="203"/>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To provide a reliable, uniformly implemented budgetary basis, the inspector shall charge inspection hours in the Human Resources Management System (HRMS</w:t>
      </w:r>
      <w:ins w:id="206" w:author="NAA" w:date="2010-06-24T12:28:00Z">
        <w:r w:rsidR="005D47CF">
          <w:rPr>
            <w:rFonts w:ascii="Arial" w:hAnsi="Arial" w:cs="Arial"/>
            <w:color w:val="000000"/>
          </w:rPr>
          <w:t>)</w:t>
        </w:r>
        <w:r>
          <w:rPr>
            <w:rFonts w:ascii="Arial" w:hAnsi="Arial" w:cs="Arial"/>
            <w:color w:val="000000"/>
          </w:rPr>
          <w:t>.</w:t>
        </w:r>
      </w:ins>
      <w:r>
        <w:rPr>
          <w:rFonts w:ascii="Arial" w:hAnsi="Arial" w:cs="Arial"/>
          <w:color w:val="000000"/>
        </w:rPr>
        <w:t xml:space="preserve">  For routine inspections, the inspector shall designate the hours for the license docket number only to the program-specific </w:t>
      </w:r>
      <w:ins w:id="207" w:author="NAA" w:date="2010-06-24T12:28:00Z">
        <w:r w:rsidR="00951B49">
          <w:rPr>
            <w:rFonts w:ascii="Arial" w:hAnsi="Arial" w:cs="Arial"/>
            <w:color w:val="000000"/>
          </w:rPr>
          <w:t>IP</w:t>
        </w:r>
        <w:r>
          <w:rPr>
            <w:rFonts w:ascii="Arial" w:hAnsi="Arial" w:cs="Arial"/>
            <w:color w:val="000000"/>
          </w:rPr>
          <w:t xml:space="preserve"> (</w:t>
        </w:r>
        <w:r w:rsidR="00951B49">
          <w:rPr>
            <w:rFonts w:ascii="Arial" w:hAnsi="Arial" w:cs="Arial"/>
            <w:color w:val="000000"/>
          </w:rPr>
          <w:t>e.g.</w:t>
        </w:r>
        <w:r>
          <w:rPr>
            <w:rFonts w:ascii="Arial" w:hAnsi="Arial" w:cs="Arial"/>
            <w:color w:val="000000"/>
          </w:rPr>
          <w:t>, I</w:t>
        </w:r>
        <w:r w:rsidR="005D47CF">
          <w:rPr>
            <w:rFonts w:ascii="Arial" w:hAnsi="Arial" w:cs="Arial"/>
            <w:color w:val="000000"/>
          </w:rPr>
          <w:t>P</w:t>
        </w:r>
      </w:ins>
      <w:r>
        <w:rPr>
          <w:rFonts w:ascii="Arial" w:hAnsi="Arial" w:cs="Arial"/>
          <w:color w:val="000000"/>
        </w:rPr>
        <w:t xml:space="preserve"> 87121, 87122, 87123, 87124, 87125, 87126, 87127, 87129, 87130, 87131, 87132, 87133, and 87134 [See paragraph 10.01.c.3 for </w:t>
      </w:r>
      <w:ins w:id="208" w:author="NAA" w:date="2010-06-24T12:28:00Z">
        <w:r w:rsidR="00DF3439">
          <w:rPr>
            <w:rFonts w:ascii="Arial" w:hAnsi="Arial" w:cs="Arial"/>
            <w:color w:val="000000"/>
          </w:rPr>
          <w:t>Occupational Safety and Health Administration (</w:t>
        </w:r>
      </w:ins>
      <w:r>
        <w:rPr>
          <w:rFonts w:ascii="Arial" w:hAnsi="Arial" w:cs="Arial"/>
          <w:color w:val="000000"/>
        </w:rPr>
        <w:t>OSHA</w:t>
      </w:r>
      <w:ins w:id="209" w:author="NAA" w:date="2010-06-24T12:28:00Z">
        <w:r w:rsidR="00DF3439">
          <w:rPr>
            <w:rFonts w:ascii="Arial" w:hAnsi="Arial" w:cs="Arial"/>
            <w:color w:val="000000"/>
          </w:rPr>
          <w:t>)</w:t>
        </w:r>
      </w:ins>
      <w:r>
        <w:rPr>
          <w:rFonts w:ascii="Arial" w:hAnsi="Arial" w:cs="Arial"/>
          <w:color w:val="000000"/>
        </w:rPr>
        <w:t xml:space="preserve"> Interface activities]) within the </w:t>
      </w:r>
      <w:ins w:id="210" w:author="NAA" w:date="2010-06-24T12:28:00Z">
        <w:r w:rsidR="00415493">
          <w:rPr>
            <w:rFonts w:ascii="Arial" w:hAnsi="Arial" w:cs="Arial"/>
            <w:color w:val="000000"/>
          </w:rPr>
          <w:t>TAC</w:t>
        </w:r>
        <w:r>
          <w:rPr>
            <w:rFonts w:ascii="Arial" w:hAnsi="Arial" w:cs="Arial"/>
            <w:color w:val="000000"/>
          </w:rPr>
          <w:t xml:space="preserve"> </w:t>
        </w:r>
      </w:ins>
      <w:r>
        <w:rPr>
          <w:rFonts w:ascii="Arial" w:hAnsi="Arial" w:cs="Arial"/>
          <w:color w:val="000000"/>
        </w:rPr>
        <w:t>Codes for inspection activities</w:t>
      </w:r>
      <w:ins w:id="211" w:author="NAA" w:date="2010-06-24T12:28:00Z">
        <w:r w:rsidR="00415493">
          <w:rPr>
            <w:rFonts w:ascii="Arial" w:hAnsi="Arial" w:cs="Arial"/>
            <w:color w:val="000000"/>
          </w:rPr>
          <w:t xml:space="preserve"> and</w:t>
        </w:r>
        <w:r>
          <w:rPr>
            <w:rFonts w:ascii="Arial" w:hAnsi="Arial" w:cs="Arial"/>
            <w:color w:val="000000"/>
          </w:rPr>
          <w:t xml:space="preserve"> </w:t>
        </w:r>
      </w:ins>
      <w:r>
        <w:rPr>
          <w:rFonts w:ascii="Arial" w:hAnsi="Arial" w:cs="Arial"/>
          <w:color w:val="000000"/>
        </w:rPr>
        <w:t>enforcement activities</w:t>
      </w:r>
      <w:ins w:id="212" w:author="NAA" w:date="2010-06-24T12:28:00Z">
        <w:r>
          <w:rPr>
            <w:rFonts w:ascii="Arial" w:hAnsi="Arial" w:cs="Arial"/>
            <w:color w:val="000000"/>
          </w:rPr>
          <w:t>.</w:t>
        </w:r>
      </w:ins>
      <w:r>
        <w:rPr>
          <w:rFonts w:ascii="Arial" w:hAnsi="Arial" w:cs="Arial"/>
          <w:color w:val="000000"/>
        </w:rPr>
        <w:t xml:space="preserve">  There are separate </w:t>
      </w:r>
      <w:ins w:id="213" w:author="NAA" w:date="2010-06-24T12:28:00Z">
        <w:r w:rsidR="00415493">
          <w:rPr>
            <w:rFonts w:ascii="Arial" w:hAnsi="Arial" w:cs="Arial"/>
            <w:color w:val="000000"/>
          </w:rPr>
          <w:t>TAC</w:t>
        </w:r>
      </w:ins>
      <w:r>
        <w:rPr>
          <w:rFonts w:ascii="Arial" w:hAnsi="Arial" w:cs="Arial"/>
          <w:color w:val="000000"/>
        </w:rPr>
        <w:t xml:space="preserve"> Codes for reactive inspections, routine inspections, </w:t>
      </w:r>
      <w:ins w:id="214" w:author="NAA" w:date="2010-06-24T12:28:00Z">
        <w:r w:rsidR="00415493">
          <w:rPr>
            <w:rFonts w:ascii="Arial" w:hAnsi="Arial" w:cs="Arial"/>
            <w:color w:val="000000"/>
          </w:rPr>
          <w:t>special</w:t>
        </w:r>
        <w:r w:rsidR="005D47CF">
          <w:rPr>
            <w:rFonts w:ascii="Arial" w:hAnsi="Arial" w:cs="Arial"/>
            <w:color w:val="000000"/>
          </w:rPr>
          <w:t xml:space="preserve"> inspections, and </w:t>
        </w:r>
      </w:ins>
      <w:r>
        <w:rPr>
          <w:rFonts w:ascii="Arial" w:hAnsi="Arial" w:cs="Arial"/>
          <w:color w:val="000000"/>
        </w:rPr>
        <w:t xml:space="preserve">allegation follow up. Telephonic contacts are not inspections.  </w:t>
      </w:r>
      <w:ins w:id="215" w:author="NAA" w:date="2010-06-24T12:28:00Z">
        <w:r w:rsidR="00415493">
          <w:rPr>
            <w:rFonts w:ascii="Arial" w:hAnsi="Arial" w:cs="Arial"/>
            <w:color w:val="000000"/>
          </w:rPr>
          <w:t>Since</w:t>
        </w:r>
      </w:ins>
      <w:r w:rsidR="00415493">
        <w:rPr>
          <w:rFonts w:ascii="Arial" w:hAnsi="Arial" w:cs="Arial"/>
          <w:color w:val="000000"/>
        </w:rPr>
        <w:t xml:space="preserve"> the </w:t>
      </w:r>
      <w:ins w:id="216" w:author="NAA" w:date="2010-06-24T12:28:00Z">
        <w:r w:rsidR="00415493">
          <w:rPr>
            <w:rFonts w:ascii="Arial" w:hAnsi="Arial" w:cs="Arial"/>
            <w:color w:val="000000"/>
          </w:rPr>
          <w:t>TAC Codes and program activity (PA) Codes change occasionally, please check with your T&amp;A coordinator</w:t>
        </w:r>
      </w:ins>
      <w:r w:rsidR="00415493">
        <w:rPr>
          <w:rFonts w:ascii="Arial" w:hAnsi="Arial" w:cs="Arial"/>
          <w:color w:val="000000"/>
        </w:rPr>
        <w:t xml:space="preserve"> for </w:t>
      </w:r>
      <w:ins w:id="217" w:author="NAA" w:date="2010-06-24T12:28:00Z">
        <w:r w:rsidR="00415493">
          <w:rPr>
            <w:rFonts w:ascii="Arial" w:hAnsi="Arial" w:cs="Arial"/>
            <w:color w:val="000000"/>
          </w:rPr>
          <w:t>the current PA and TAC Codes.  Any suggested changes</w:t>
        </w:r>
      </w:ins>
      <w:r w:rsidR="00415493">
        <w:rPr>
          <w:rFonts w:ascii="Arial" w:hAnsi="Arial" w:cs="Arial"/>
          <w:color w:val="000000"/>
        </w:rPr>
        <w:t xml:space="preserve"> to </w:t>
      </w:r>
      <w:ins w:id="218" w:author="NAA" w:date="2010-06-24T12:28:00Z">
        <w:r w:rsidR="00415493">
          <w:rPr>
            <w:rFonts w:ascii="Arial" w:hAnsi="Arial" w:cs="Arial"/>
            <w:color w:val="000000"/>
          </w:rPr>
          <w:t xml:space="preserve">the Codes should be coordinated with FSME to ensure consistency.  </w:t>
        </w:r>
      </w:ins>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a.</w:t>
      </w:r>
      <w:r>
        <w:rPr>
          <w:rFonts w:ascii="Arial" w:hAnsi="Arial" w:cs="Arial"/>
          <w:color w:val="000000"/>
        </w:rPr>
        <w:tab/>
        <w:t xml:space="preserve">Pre-inspection activities.  The goal of inspection preparation is to ensure that the inspector is sufficiently familiar with the types of uses and the generic requirements applicable to the licensed program.  The effort expended on inspection preparation should be based upon the complexity and scope of licensed activities and on the experience level of the individual inspector.  The extent to which an inspector prepares for routine inspections should be based on </w:t>
      </w:r>
      <w:r>
        <w:rPr>
          <w:rFonts w:ascii="Arial" w:hAnsi="Arial" w:cs="Arial"/>
          <w:color w:val="000000"/>
        </w:rPr>
        <w:lastRenderedPageBreak/>
        <w:t xml:space="preserve">discussions with the supervisor.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To adequately prepare, an inspector shall review:</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1.</w:t>
      </w:r>
      <w:r>
        <w:rPr>
          <w:rFonts w:ascii="Arial" w:hAnsi="Arial" w:cs="Arial"/>
          <w:color w:val="000000"/>
        </w:rPr>
        <w:tab/>
        <w:t xml:space="preserve">the license to determine if it has any unusual license conditions that would affect the approach to the inspection, i.e., authorization for an incinerator, authorization for use of material at temporary job sites, </w:t>
      </w:r>
      <w:ins w:id="219" w:author="NAA" w:date="2010-06-24T12:28:00Z">
        <w:r w:rsidR="00111A0C">
          <w:rPr>
            <w:rFonts w:ascii="Arial" w:hAnsi="Arial" w:cs="Arial"/>
            <w:color w:val="000000"/>
          </w:rPr>
          <w:t xml:space="preserve">significant changes in licensed operations, </w:t>
        </w:r>
        <w:r w:rsidR="00680DE5" w:rsidRPr="00714887">
          <w:rPr>
            <w:rFonts w:ascii="Arial" w:hAnsi="Arial" w:cs="Arial"/>
          </w:rPr>
          <w:t xml:space="preserve">or implementation of security requirements for </w:t>
        </w:r>
        <w:r w:rsidR="00680DE5">
          <w:rPr>
            <w:rFonts w:ascii="Arial" w:hAnsi="Arial" w:cs="Arial"/>
          </w:rPr>
          <w:t>RSRM</w:t>
        </w:r>
        <w:r w:rsidR="00111A0C">
          <w:rPr>
            <w:rFonts w:ascii="Arial" w:hAnsi="Arial" w:cs="Arial"/>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2.</w:t>
      </w:r>
      <w:r>
        <w:rPr>
          <w:rFonts w:ascii="Arial" w:hAnsi="Arial" w:cs="Arial"/>
          <w:color w:val="000000"/>
        </w:rPr>
        <w:tab/>
        <w:t>the licensee</w:t>
      </w:r>
      <w:r w:rsidR="0067342B">
        <w:rPr>
          <w:rFonts w:ascii="Arial" w:hAnsi="Arial" w:cs="Arial"/>
          <w:color w:val="000000"/>
        </w:rPr>
        <w:t>’</w:t>
      </w:r>
      <w:r>
        <w:rPr>
          <w:rFonts w:ascii="Arial" w:hAnsi="Arial" w:cs="Arial"/>
          <w:color w:val="000000"/>
        </w:rPr>
        <w:t>s recent inspection and enforcement history, i.e., results of the last inspection and any outstanding open items and determining whether any events have been reported by the licensee during the current inspection cycle</w:t>
      </w:r>
      <w:r w:rsidR="00111A0C">
        <w:rPr>
          <w:rFonts w:ascii="Arial" w:hAnsi="Arial" w:cs="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any commitments made by the licensee or restrictions imposed by</w:t>
      </w:r>
      <w:r w:rsidR="007A1B1F">
        <w:rPr>
          <w:rFonts w:ascii="Arial" w:hAnsi="Arial" w:cs="Arial"/>
          <w:color w:val="000000"/>
        </w:rPr>
        <w:t xml:space="preserve"> </w:t>
      </w:r>
      <w:ins w:id="220" w:author="NAA" w:date="2010-06-24T12:28:00Z">
        <w:r w:rsidR="007A1B1F" w:rsidRPr="008D01CF">
          <w:rPr>
            <w:rFonts w:ascii="Arial" w:hAnsi="Arial" w:cs="Arial"/>
            <w:color w:val="000000"/>
          </w:rPr>
          <w:t>the</w:t>
        </w:r>
        <w:r w:rsidRPr="008D01CF">
          <w:rPr>
            <w:rFonts w:ascii="Arial" w:hAnsi="Arial" w:cs="Arial"/>
            <w:color w:val="000000"/>
          </w:rPr>
          <w:t xml:space="preserve"> </w:t>
        </w:r>
      </w:ins>
      <w:r>
        <w:rPr>
          <w:rFonts w:ascii="Arial" w:hAnsi="Arial" w:cs="Arial"/>
          <w:color w:val="000000"/>
        </w:rPr>
        <w:t>NRC as a result of a Confirmatory Action Letter or an Order issued since the last inspection</w:t>
      </w:r>
      <w:r w:rsidR="00111A0C">
        <w:rPr>
          <w:rFonts w:ascii="Arial" w:hAnsi="Arial" w:cs="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lastRenderedPageBreak/>
        <w:t>4.</w:t>
      </w:r>
      <w:r>
        <w:rPr>
          <w:rFonts w:ascii="Arial" w:hAnsi="Arial" w:cs="Arial"/>
          <w:color w:val="000000"/>
        </w:rPr>
        <w:tab/>
        <w:t>any notes in the file regarding special inspection emphasis, i.e., license reviewer</w:t>
      </w:r>
      <w:r w:rsidR="0067342B">
        <w:rPr>
          <w:rFonts w:ascii="Arial" w:hAnsi="Arial" w:cs="Arial"/>
          <w:color w:val="000000"/>
        </w:rPr>
        <w:t>’</w:t>
      </w:r>
      <w:r>
        <w:rPr>
          <w:rFonts w:ascii="Arial" w:hAnsi="Arial" w:cs="Arial"/>
          <w:color w:val="000000"/>
        </w:rPr>
        <w:t>s note to request a near term inspection regarding a significant licensing action.  For example, an amendment for a new medical therapy modality under 10 CFR 35.1000 shall be inspected within 12 months of the date of the amendment</w:t>
      </w:r>
      <w:ins w:id="221" w:author="NAA" w:date="2010-06-24T12:28:00Z">
        <w:r w:rsidR="00FE32EC">
          <w:rPr>
            <w:rFonts w:ascii="Arial" w:hAnsi="Arial" w:cs="Arial"/>
            <w:color w:val="000000"/>
          </w:rPr>
          <w:t>.</w:t>
        </w:r>
        <w:r>
          <w:rPr>
            <w:rFonts w:ascii="Arial" w:hAnsi="Arial" w:cs="Arial"/>
            <w:color w:val="000000"/>
          </w:rPr>
          <w:t xml:space="preserve"> [</w:t>
        </w:r>
        <w:r w:rsidR="004F6BD4">
          <w:rPr>
            <w:rFonts w:ascii="Arial" w:hAnsi="Arial" w:cs="Arial"/>
            <w:color w:val="000000"/>
          </w:rPr>
          <w:t>See</w:t>
        </w:r>
      </w:ins>
      <w:r w:rsidR="004F6BD4">
        <w:rPr>
          <w:rFonts w:ascii="Arial" w:hAnsi="Arial" w:cs="Arial"/>
          <w:color w:val="000000"/>
        </w:rPr>
        <w:t xml:space="preserve"> Section</w:t>
      </w:r>
      <w:r>
        <w:rPr>
          <w:rFonts w:ascii="Arial" w:hAnsi="Arial" w:cs="Arial"/>
          <w:color w:val="000000"/>
        </w:rPr>
        <w:t xml:space="preserve"> 07.02.b</w:t>
      </w:r>
      <w:ins w:id="222" w:author="NAA" w:date="2010-06-24T12:28:00Z">
        <w:r>
          <w:rPr>
            <w:rFonts w:ascii="Arial" w:hAnsi="Arial" w:cs="Arial"/>
            <w:color w:val="000000"/>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p>
    <w:p w:rsidR="008F699B" w:rsidRDefault="00701A06" w:rsidP="00446B8E">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1435" w:hanging="600"/>
        <w:jc w:val="both"/>
        <w:rPr>
          <w:ins w:id="223" w:author="NAA" w:date="2010-06-24T12:28:00Z"/>
          <w:rFonts w:ascii="Arial" w:hAnsi="Arial" w:cs="Arial"/>
        </w:rPr>
      </w:pPr>
      <w:ins w:id="224" w:author="NAA" w:date="2010-06-24T12:28:00Z">
        <w:r>
          <w:rPr>
            <w:rFonts w:ascii="Arial" w:hAnsi="Arial" w:cs="Arial"/>
            <w:color w:val="000000"/>
          </w:rPr>
          <w:t>5.</w:t>
        </w:r>
        <w:r>
          <w:rPr>
            <w:rFonts w:ascii="Arial" w:hAnsi="Arial" w:cs="Arial"/>
            <w:color w:val="000000"/>
          </w:rPr>
          <w:tab/>
          <w:t xml:space="preserve">any </w:t>
        </w:r>
        <w:r w:rsidRPr="00714887">
          <w:rPr>
            <w:rFonts w:ascii="Arial" w:hAnsi="Arial" w:cs="Arial"/>
          </w:rPr>
          <w:t>security requirements, guidance, questions and answers, and/or supplemental correspondence (e.g.</w:t>
        </w:r>
        <w:r>
          <w:rPr>
            <w:rFonts w:ascii="Arial" w:hAnsi="Arial" w:cs="Arial"/>
          </w:rPr>
          <w:t>,</w:t>
        </w:r>
        <w:r w:rsidRPr="00714887">
          <w:rPr>
            <w:rFonts w:ascii="Arial" w:hAnsi="Arial" w:cs="Arial"/>
          </w:rPr>
          <w:t xml:space="preserve"> licensee responses, requests for relief,</w:t>
        </w:r>
        <w:r>
          <w:rPr>
            <w:rFonts w:ascii="Arial" w:hAnsi="Arial" w:cs="Arial"/>
          </w:rPr>
          <w:t xml:space="preserve"> </w:t>
        </w:r>
        <w:r w:rsidRPr="00714887">
          <w:rPr>
            <w:rFonts w:ascii="Arial" w:hAnsi="Arial" w:cs="Arial"/>
          </w:rPr>
          <w:t>and final NRC determinations</w:t>
        </w:r>
        <w:r>
          <w:rPr>
            <w:rFonts w:ascii="Arial" w:hAnsi="Arial" w:cs="Arial"/>
          </w:rPr>
          <w:t>)</w:t>
        </w:r>
        <w:r w:rsidRPr="00714887">
          <w:rPr>
            <w:rFonts w:ascii="Arial" w:hAnsi="Arial" w:cs="Arial"/>
          </w:rPr>
          <w:t>.</w:t>
        </w:r>
      </w:ins>
    </w:p>
    <w:p w:rsidR="008F699B" w:rsidRDefault="008F699B" w:rsidP="00446B8E">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1435" w:hanging="600"/>
        <w:jc w:val="both"/>
        <w:rPr>
          <w:ins w:id="225" w:author="NAA" w:date="2010-06-24T12:28:00Z"/>
          <w:rFonts w:ascii="Arial" w:hAnsi="Arial" w:cs="Arial"/>
        </w:rPr>
      </w:pPr>
    </w:p>
    <w:p w:rsidR="008F699B" w:rsidRDefault="00701A06" w:rsidP="00446B8E">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1435" w:hanging="600"/>
        <w:jc w:val="both"/>
        <w:rPr>
          <w:ins w:id="226" w:author="NAA" w:date="2010-06-24T12:28:00Z"/>
          <w:rFonts w:ascii="Arial" w:hAnsi="Arial" w:cs="Arial"/>
        </w:rPr>
      </w:pPr>
      <w:ins w:id="227" w:author="NAA" w:date="2010-06-24T12:28:00Z">
        <w:r>
          <w:rPr>
            <w:rFonts w:ascii="Arial" w:hAnsi="Arial" w:cs="Arial"/>
          </w:rPr>
          <w:t>6.</w:t>
        </w:r>
        <w:r>
          <w:rPr>
            <w:rFonts w:ascii="Arial" w:hAnsi="Arial" w:cs="Arial"/>
          </w:rPr>
          <w:tab/>
          <w:t>any allegations trends and a follow-up of the licensee’s evaluation and response to the allegation</w:t>
        </w:r>
        <w:r w:rsidR="007A1B1F">
          <w:rPr>
            <w:rFonts w:ascii="Arial" w:hAnsi="Arial" w:cs="Arial"/>
          </w:rPr>
          <w:t xml:space="preserve">, potentially requiring consultation </w:t>
        </w:r>
        <w:r w:rsidR="006F25CB">
          <w:rPr>
            <w:rFonts w:ascii="Arial" w:hAnsi="Arial" w:cs="Arial"/>
          </w:rPr>
          <w:t>with the FSME Allegations Coordinator.</w:t>
        </w:r>
        <w:r w:rsidR="00845953">
          <w:rPr>
            <w:rFonts w:ascii="Arial" w:hAnsi="Arial" w:cs="Arial"/>
          </w:rPr>
          <w:t xml:space="preserve">  [See Section 08.02]</w:t>
        </w:r>
      </w:ins>
    </w:p>
    <w:p w:rsidR="008F699B" w:rsidRDefault="008F699B" w:rsidP="00446B8E">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1435" w:hanging="600"/>
        <w:jc w:val="both"/>
        <w:rPr>
          <w:ins w:id="228" w:author="NAA" w:date="2010-06-24T12:28:00Z"/>
          <w:rFonts w:ascii="Arial" w:hAnsi="Arial" w:cs="Arial"/>
        </w:rPr>
      </w:pPr>
    </w:p>
    <w:p w:rsidR="008F699B" w:rsidRDefault="00111A0C" w:rsidP="00446B8E">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1435" w:hanging="600"/>
        <w:jc w:val="both"/>
        <w:rPr>
          <w:ins w:id="229" w:author="NAA" w:date="2010-06-24T12:28:00Z"/>
          <w:rFonts w:ascii="Arial" w:hAnsi="Arial" w:cs="Arial"/>
          <w:color w:val="000000"/>
        </w:rPr>
      </w:pPr>
      <w:ins w:id="230" w:author="NAA" w:date="2010-06-24T12:28:00Z">
        <w:r>
          <w:rPr>
            <w:rFonts w:ascii="Arial" w:hAnsi="Arial" w:cs="Arial"/>
          </w:rPr>
          <w:t>7.</w:t>
        </w:r>
        <w:r>
          <w:rPr>
            <w:rFonts w:ascii="Arial" w:hAnsi="Arial" w:cs="Arial"/>
          </w:rPr>
          <w:tab/>
          <w:t>if the licensee is authorized to possess RSRM, request the National Source Tracking System (NSTS) inventory record at least two days in advance.</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231" w:author="NAA" w:date="2010-06-24T12:28:00Z"/>
          <w:rFonts w:ascii="Arial" w:hAnsi="Arial" w:cs="Arial"/>
          <w:color w:val="000000"/>
        </w:rPr>
      </w:pPr>
    </w:p>
    <w:p w:rsidR="008F699B" w:rsidRDefault="00D92D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ins w:id="232" w:author="NAA" w:date="2010-06-24T12:28:00Z">
        <w:r>
          <w:rPr>
            <w:rFonts w:ascii="Arial" w:hAnsi="Arial" w:cs="Arial"/>
            <w:color w:val="000000"/>
          </w:rPr>
          <w:t xml:space="preserve">Prior to the inspection, </w:t>
        </w:r>
        <w:r w:rsidR="009D61EC">
          <w:rPr>
            <w:rFonts w:ascii="Arial" w:hAnsi="Arial" w:cs="Arial"/>
            <w:color w:val="000000"/>
          </w:rPr>
          <w:t xml:space="preserve">the inspector </w:t>
        </w:r>
        <w:r>
          <w:rPr>
            <w:rFonts w:ascii="Arial" w:hAnsi="Arial" w:cs="Arial"/>
            <w:color w:val="000000"/>
          </w:rPr>
          <w:t>should</w:t>
        </w:r>
      </w:ins>
      <w:r>
        <w:rPr>
          <w:rFonts w:ascii="Arial" w:hAnsi="Arial" w:cs="Arial"/>
          <w:color w:val="000000"/>
        </w:rPr>
        <w:t xml:space="preserve"> </w:t>
      </w:r>
      <w:r w:rsidR="009D61EC">
        <w:rPr>
          <w:rFonts w:ascii="Arial" w:hAnsi="Arial" w:cs="Arial"/>
          <w:color w:val="000000"/>
        </w:rPr>
        <w:t>review all the current licensing documents and procedures from the docket file.  For problems identified during the course of the routine inspection, the inspector should ask the licensee for pertinent procedures and backup licensing documents maintained onsite by the licensee.  If the documents are not available from the licensee, the inspector should contact the region for assistance.  This practice would apply to routine inspections only.</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To prepare for a reactive inspection, the inspector will review specific information for reactive inspections as determined by the inspector and his or her supervisor on a case-by-case basis [</w:t>
      </w:r>
      <w:ins w:id="233" w:author="NAA" w:date="2010-06-24T12:28:00Z">
        <w:r w:rsidR="004F6BD4">
          <w:rPr>
            <w:rFonts w:ascii="Arial" w:hAnsi="Arial" w:cs="Arial"/>
            <w:color w:val="000000"/>
          </w:rPr>
          <w:t>See</w:t>
        </w:r>
      </w:ins>
      <w:r w:rsidR="004F6BD4">
        <w:rPr>
          <w:rFonts w:ascii="Arial" w:hAnsi="Arial" w:cs="Arial"/>
          <w:color w:val="000000"/>
        </w:rPr>
        <w:t xml:space="preserve"> Section</w:t>
      </w:r>
      <w:r>
        <w:rPr>
          <w:rFonts w:ascii="Arial" w:hAnsi="Arial" w:cs="Arial"/>
          <w:color w:val="000000"/>
        </w:rPr>
        <w:t xml:space="preserve"> 05.02].</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rPr>
      </w:pPr>
      <w:r w:rsidRPr="00B20A25">
        <w:rPr>
          <w:rFonts w:ascii="Arial" w:hAnsi="Arial"/>
        </w:rPr>
        <w:t xml:space="preserve">While reviewing the license, the inspector should determine if the licensee is </w:t>
      </w:r>
      <w:r w:rsidRPr="00B20A25">
        <w:rPr>
          <w:rFonts w:ascii="Arial" w:hAnsi="Arial"/>
        </w:rPr>
        <w:lastRenderedPageBreak/>
        <w:t xml:space="preserve">authorized to possess sufficient quantities of source or special nuclear material to be required to report the possession of these materials to the Nuclear Materials Management and Safeguards System (NMMSS).  If the licensee is authorized to possess reportable quantities of NMMSS materials, the inspector will contact the NMMSS contractor via telephone at (678) 328-1116 and request a </w:t>
      </w:r>
      <w:r w:rsidRPr="00B20A25">
        <w:rPr>
          <w:rFonts w:ascii="Arial" w:hAnsi="Arial"/>
        </w:rPr>
        <w:sym w:font="WP TypographicSymbols" w:char="0041"/>
      </w:r>
      <w:r w:rsidRPr="00B20A25">
        <w:rPr>
          <w:rFonts w:ascii="Arial" w:hAnsi="Arial"/>
        </w:rPr>
        <w:t>Task 8 Inspection Package.</w:t>
      </w:r>
      <w:r w:rsidRPr="00B20A25">
        <w:rPr>
          <w:rFonts w:ascii="Arial" w:hAnsi="Arial"/>
        </w:rPr>
        <w:sym w:font="WP TypographicSymbols" w:char="0040"/>
      </w:r>
      <w:r w:rsidRPr="00B20A25">
        <w:rPr>
          <w:rFonts w:ascii="Arial" w:hAnsi="Arial"/>
        </w:rPr>
        <w:t xml:space="preserve">  A minimum of seven calendar days should be allowed prior to the start of the inspection trip to allow sufficient time for the package to be mailed to the inspector. The inspector should contact the NMMSS Project Manager, Division of </w:t>
      </w:r>
      <w:ins w:id="234" w:author="NAA" w:date="2010-06-24T12:28:00Z">
        <w:r w:rsidR="006B6A60">
          <w:rPr>
            <w:rFonts w:ascii="Arial" w:hAnsi="Arial" w:cs="Arial"/>
          </w:rPr>
          <w:t>Fuel Cycle Safety and Safeguards</w:t>
        </w:r>
      </w:ins>
      <w:r w:rsidRPr="00B20A25">
        <w:rPr>
          <w:rFonts w:ascii="Arial" w:hAnsi="Arial"/>
        </w:rPr>
        <w:t xml:space="preserve">, Office of Nuclear </w:t>
      </w:r>
      <w:ins w:id="235" w:author="NAA" w:date="2010-06-24T12:28:00Z">
        <w:r w:rsidR="006B6A60">
          <w:rPr>
            <w:rFonts w:ascii="Arial" w:hAnsi="Arial" w:cs="Arial"/>
          </w:rPr>
          <w:t>Material Safety</w:t>
        </w:r>
      </w:ins>
      <w:r w:rsidRPr="00B20A25">
        <w:rPr>
          <w:rFonts w:ascii="Arial" w:hAnsi="Arial"/>
        </w:rPr>
        <w:t xml:space="preserve"> and </w:t>
      </w:r>
      <w:ins w:id="236" w:author="NAA" w:date="2010-06-24T12:28:00Z">
        <w:r w:rsidR="006B6A60">
          <w:rPr>
            <w:rFonts w:ascii="Arial" w:hAnsi="Arial" w:cs="Arial"/>
          </w:rPr>
          <w:t>Safeguards</w:t>
        </w:r>
      </w:ins>
      <w:r w:rsidRPr="00B20A25">
        <w:rPr>
          <w:rFonts w:ascii="Arial" w:hAnsi="Arial"/>
        </w:rPr>
        <w:t xml:space="preserve"> if unable to contact the NMMSS contractor.</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FF0000"/>
        </w:rPr>
      </w:pPr>
      <w:r w:rsidRPr="00B20A25">
        <w:rPr>
          <w:rFonts w:ascii="Arial" w:hAnsi="Arial"/>
        </w:rPr>
        <w:t xml:space="preserve">Additional information regarding inspection of licensees holding NMMSS accounts including a complete description of the Task 8 Inspection package can be found in Enclosure </w:t>
      </w:r>
      <w:ins w:id="237" w:author="NAA" w:date="2010-06-24T12:28:00Z">
        <w:r w:rsidR="006B6A60">
          <w:rPr>
            <w:rFonts w:ascii="Arial" w:hAnsi="Arial" w:cs="Arial"/>
          </w:rPr>
          <w:t>8 and 9</w:t>
        </w:r>
      </w:ins>
      <w:r w:rsidRPr="00B20A25">
        <w:rPr>
          <w:rFonts w:ascii="Arial" w:hAnsi="Arial"/>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3A528F">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835"/>
        <w:jc w:val="both"/>
        <w:rPr>
          <w:rFonts w:ascii="Arial" w:hAnsi="Arial" w:cs="Arial"/>
          <w:color w:val="000000"/>
        </w:rPr>
      </w:pPr>
      <w:r>
        <w:rPr>
          <w:rFonts w:ascii="Arial" w:hAnsi="Arial" w:cs="Arial"/>
          <w:color w:val="000000"/>
        </w:rPr>
        <w:t xml:space="preserve">Inspectors should anticipate whether or not they will encounter </w:t>
      </w:r>
      <w:ins w:id="238" w:author="NAA" w:date="2010-06-24T12:28:00Z">
        <w:r w:rsidR="006E5068">
          <w:rPr>
            <w:rFonts w:ascii="Arial" w:hAnsi="Arial" w:cs="Arial"/>
            <w:color w:val="000000"/>
          </w:rPr>
          <w:t>sensitive</w:t>
        </w:r>
      </w:ins>
      <w:r w:rsidR="006E5068">
        <w:rPr>
          <w:rFonts w:ascii="Arial" w:hAnsi="Arial" w:cs="Arial"/>
          <w:color w:val="000000"/>
        </w:rPr>
        <w:t xml:space="preserve"> </w:t>
      </w:r>
      <w:r>
        <w:rPr>
          <w:rFonts w:ascii="Arial" w:hAnsi="Arial" w:cs="Arial"/>
          <w:color w:val="000000"/>
        </w:rPr>
        <w:t>information during inspection of a licensee.  Inspectors should be aware of minimum handling requirements for sensitive</w:t>
      </w:r>
      <w:r>
        <w:rPr>
          <w:rFonts w:ascii="Arial" w:hAnsi="Arial" w:cs="Arial"/>
          <w:color w:val="000000"/>
        </w:rPr>
        <w:sym w:font="WP TypographicSymbols" w:char="0042"/>
      </w:r>
      <w:r>
        <w:rPr>
          <w:rFonts w:ascii="Arial" w:hAnsi="Arial" w:cs="Arial"/>
          <w:color w:val="000000"/>
        </w:rPr>
        <w:t>unclassified information, i.e., Safeguards Information, Official Use Only, and Proprietary Information.  For current instructions, contact the regional security advisor or refer to the security services web page,</w:t>
      </w:r>
      <w:r w:rsidR="00B20A25" w:rsidRPr="00B20A25">
        <w:rPr>
          <w:rFonts w:ascii="Arial" w:hAnsi="Arial"/>
          <w:color w:val="000000"/>
        </w:rPr>
        <w:t xml:space="preserve"> </w:t>
      </w:r>
      <w:r w:rsidR="00D3233D" w:rsidRPr="00BD183A">
        <w:rPr>
          <w:rFonts w:ascii="Arial" w:hAnsi="Arial" w:cs="Arial"/>
        </w:rPr>
        <w:fldChar w:fldCharType="begin"/>
      </w:r>
      <w:r w:rsidR="00B20A25" w:rsidRPr="00BD183A">
        <w:rPr>
          <w:rFonts w:ascii="Arial" w:hAnsi="Arial" w:cs="Arial"/>
        </w:rPr>
        <w:instrText xml:space="preserve"> HYPERLINK "http://www.internal.nrc.gov/</w:instrText>
      </w:r>
      <w:r w:rsidR="00620ED6" w:rsidRPr="00BD183A">
        <w:rPr>
          <w:rFonts w:ascii="Arial" w:hAnsi="Arial" w:cs="Arial"/>
        </w:rPr>
        <w:instrText>sunsi/"</w:instrText>
      </w:r>
      <w:r w:rsidR="00B20A25" w:rsidRPr="00BD183A">
        <w:rPr>
          <w:rFonts w:ascii="Arial" w:hAnsi="Arial" w:cs="Arial"/>
        </w:rPr>
        <w:instrText xml:space="preserve"> </w:instrText>
      </w:r>
      <w:r w:rsidR="00D3233D" w:rsidRPr="00BD183A">
        <w:rPr>
          <w:rFonts w:ascii="Arial" w:hAnsi="Arial" w:cs="Arial"/>
        </w:rPr>
        <w:fldChar w:fldCharType="separate"/>
      </w:r>
      <w:r w:rsidR="00B20A25" w:rsidRPr="00BD183A">
        <w:rPr>
          <w:rStyle w:val="Hyperlink"/>
          <w:rFonts w:ascii="Arial" w:hAnsi="Arial" w:cs="Arial"/>
        </w:rPr>
        <w:t>http://www.internal.nrc.gov/</w:t>
      </w:r>
      <w:ins w:id="239" w:author="NAA" w:date="2010-06-24T12:28:00Z">
        <w:r w:rsidR="00620ED6" w:rsidRPr="00BD183A">
          <w:rPr>
            <w:rStyle w:val="Hyperlink"/>
            <w:rFonts w:ascii="Arial" w:hAnsi="Arial" w:cs="Arial"/>
          </w:rPr>
          <w:t>sunsi/</w:t>
        </w:r>
      </w:ins>
      <w:r w:rsidR="00D3233D" w:rsidRPr="00BD183A">
        <w:rPr>
          <w:rFonts w:ascii="Arial" w:hAnsi="Arial" w:cs="Arial"/>
        </w:rPr>
        <w:fldChar w:fldCharType="end"/>
      </w:r>
      <w:r w:rsidR="00B20A25" w:rsidRPr="00BD183A">
        <w:rPr>
          <w:rFonts w:ascii="Arial" w:hAnsi="Arial" w:cs="Arial"/>
          <w:color w:val="000000"/>
        </w:rPr>
        <w:t>.</w:t>
      </w:r>
    </w:p>
    <w:p w:rsidR="008F699B" w:rsidRDefault="008F699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835"/>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The inspector should identify the location of the licensee, make travel arrangements, discuss special aspects of the inspection with his or her supervisor (i.e., inspection of temporary job sites), and obtain the supervisor</w:t>
      </w:r>
      <w:r w:rsidR="00061F05">
        <w:rPr>
          <w:rFonts w:ascii="Arial" w:hAnsi="Arial" w:cs="Arial"/>
          <w:color w:val="000000"/>
        </w:rPr>
        <w:t>’</w:t>
      </w:r>
      <w:r>
        <w:rPr>
          <w:rFonts w:ascii="Arial" w:hAnsi="Arial" w:cs="Arial"/>
          <w:color w:val="000000"/>
        </w:rPr>
        <w:t xml:space="preserve">s approval for the travel itinerary.  At least one week </w:t>
      </w:r>
      <w:ins w:id="240" w:author="NAA" w:date="2010-06-24T12:28:00Z">
        <w:r w:rsidR="007A1B1F">
          <w:rPr>
            <w:rFonts w:ascii="Arial" w:hAnsi="Arial" w:cs="Arial"/>
            <w:color w:val="000000"/>
          </w:rPr>
          <w:t>before</w:t>
        </w:r>
      </w:ins>
      <w:r>
        <w:rPr>
          <w:rFonts w:ascii="Arial" w:hAnsi="Arial" w:cs="Arial"/>
          <w:color w:val="000000"/>
        </w:rPr>
        <w:t xml:space="preserve"> the inspection trip, the inspector</w:t>
      </w:r>
      <w:ins w:id="241" w:author="NAA" w:date="2010-06-24T12:28:00Z">
        <w:r>
          <w:rPr>
            <w:rFonts w:ascii="Arial" w:hAnsi="Arial" w:cs="Arial"/>
            <w:color w:val="000000"/>
          </w:rPr>
          <w:t xml:space="preserve"> </w:t>
        </w:r>
        <w:r w:rsidR="00BE35B0">
          <w:rPr>
            <w:rFonts w:ascii="Arial" w:hAnsi="Arial" w:cs="Arial"/>
            <w:color w:val="000000"/>
          </w:rPr>
          <w:t>or Regional State Agreements Officer</w:t>
        </w:r>
      </w:ins>
      <w:r w:rsidR="00BE35B0">
        <w:rPr>
          <w:rFonts w:ascii="Arial" w:hAnsi="Arial" w:cs="Arial"/>
          <w:color w:val="000000"/>
        </w:rPr>
        <w:t xml:space="preserve"> </w:t>
      </w:r>
      <w:r>
        <w:rPr>
          <w:rFonts w:ascii="Arial" w:hAnsi="Arial" w:cs="Arial"/>
          <w:color w:val="000000"/>
        </w:rPr>
        <w:t>shall convey the itinerary to the State radiation control agency to give the State personnel an opportunity to observe the routine inspections [</w:t>
      </w:r>
      <w:ins w:id="242" w:author="NAA" w:date="2010-06-24T12:28:00Z">
        <w:r w:rsidR="004F6BD4">
          <w:rPr>
            <w:rFonts w:ascii="Arial" w:hAnsi="Arial" w:cs="Arial"/>
            <w:color w:val="000000"/>
          </w:rPr>
          <w:t>See</w:t>
        </w:r>
      </w:ins>
      <w:r w:rsidR="004F6BD4">
        <w:rPr>
          <w:rFonts w:ascii="Arial" w:hAnsi="Arial" w:cs="Arial"/>
          <w:color w:val="000000"/>
        </w:rPr>
        <w:t xml:space="preserve"> Section</w:t>
      </w:r>
      <w:r>
        <w:rPr>
          <w:rFonts w:ascii="Arial" w:hAnsi="Arial" w:cs="Arial"/>
          <w:color w:val="000000"/>
        </w:rPr>
        <w:t xml:space="preserve"> 10.02]. </w:t>
      </w:r>
      <w:r>
        <w:rPr>
          <w:rFonts w:ascii="Arial" w:hAnsi="Arial" w:cs="Arial"/>
          <w:strike/>
          <w:color w:val="0000FF"/>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 xml:space="preserve">Finally, the inspector </w:t>
      </w:r>
      <w:ins w:id="243" w:author="NAA" w:date="2010-06-24T12:28:00Z">
        <w:r w:rsidR="007A1B1F">
          <w:rPr>
            <w:rFonts w:ascii="Arial" w:hAnsi="Arial" w:cs="Arial"/>
            <w:color w:val="000000"/>
          </w:rPr>
          <w:t xml:space="preserve">should </w:t>
        </w:r>
        <w:r>
          <w:rPr>
            <w:rFonts w:ascii="Arial" w:hAnsi="Arial" w:cs="Arial"/>
            <w:color w:val="000000"/>
          </w:rPr>
          <w:t>select</w:t>
        </w:r>
      </w:ins>
      <w:r>
        <w:rPr>
          <w:rFonts w:ascii="Arial" w:hAnsi="Arial" w:cs="Arial"/>
          <w:color w:val="000000"/>
        </w:rPr>
        <w:t xml:space="preserve"> appropriate and calibrated radiation detection instrumentation for the inspection and obtains the necessary inspection forms (such as NRC Form 591M).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p>
    <w:p w:rsidR="00194275" w:rsidRDefault="0019427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sectPr w:rsidR="00194275"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lastRenderedPageBreak/>
        <w:t>b.</w:t>
      </w:r>
      <w:r>
        <w:rPr>
          <w:rFonts w:ascii="Arial" w:hAnsi="Arial" w:cs="Arial"/>
          <w:color w:val="000000"/>
        </w:rPr>
        <w:tab/>
        <w:t>Onsite Inspection Activities.  Based on the pre-inspection activities, the inspector should be prepared to evaluate a licensee</w:t>
      </w:r>
      <w:r w:rsidR="0067342B">
        <w:rPr>
          <w:rFonts w:ascii="Arial" w:hAnsi="Arial" w:cs="Arial"/>
          <w:color w:val="000000"/>
        </w:rPr>
        <w:t>’</w:t>
      </w:r>
      <w:r>
        <w:rPr>
          <w:rFonts w:ascii="Arial" w:hAnsi="Arial" w:cs="Arial"/>
          <w:color w:val="000000"/>
        </w:rPr>
        <w:t>s performance of the licensee</w:t>
      </w:r>
      <w:r w:rsidR="0067342B">
        <w:rPr>
          <w:rFonts w:ascii="Arial" w:hAnsi="Arial" w:cs="Arial"/>
          <w:color w:val="000000"/>
        </w:rPr>
        <w:t>’</w:t>
      </w:r>
      <w:r>
        <w:rPr>
          <w:rFonts w:ascii="Arial" w:hAnsi="Arial" w:cs="Arial"/>
          <w:color w:val="000000"/>
        </w:rPr>
        <w:t>s radiation safety</w:t>
      </w:r>
      <w:r w:rsidR="00290E60">
        <w:rPr>
          <w:rFonts w:ascii="Arial" w:hAnsi="Arial" w:cs="Arial"/>
          <w:color w:val="000000"/>
        </w:rPr>
        <w:t xml:space="preserve"> and</w:t>
      </w:r>
      <w:r w:rsidR="006032D8">
        <w:rPr>
          <w:rFonts w:ascii="Arial" w:hAnsi="Arial" w:cs="Arial"/>
          <w:color w:val="000000"/>
        </w:rPr>
        <w:t>/or</w:t>
      </w:r>
      <w:r w:rsidR="00290E60">
        <w:rPr>
          <w:rFonts w:ascii="Arial" w:hAnsi="Arial" w:cs="Arial"/>
          <w:color w:val="000000"/>
        </w:rPr>
        <w:t xml:space="preserve"> security</w:t>
      </w:r>
      <w:r>
        <w:rPr>
          <w:rFonts w:ascii="Arial" w:hAnsi="Arial" w:cs="Arial"/>
          <w:color w:val="000000"/>
        </w:rPr>
        <w:t xml:space="preserve"> program</w:t>
      </w:r>
      <w:r w:rsidR="00290E60">
        <w:rPr>
          <w:rFonts w:ascii="Arial" w:hAnsi="Arial" w:cs="Arial"/>
          <w:color w:val="000000"/>
        </w:rPr>
        <w:t>s</w:t>
      </w:r>
      <w:r>
        <w:rPr>
          <w:rFonts w:ascii="Arial" w:hAnsi="Arial" w:cs="Arial"/>
          <w:color w:val="000000"/>
        </w:rPr>
        <w:t xml:space="preserve">.  </w:t>
      </w:r>
      <w:r w:rsidR="00290E60" w:rsidRPr="00714887">
        <w:rPr>
          <w:rFonts w:ascii="Arial" w:hAnsi="Arial" w:cs="Arial"/>
        </w:rPr>
        <w:t xml:space="preserve">The inspector should be prepared to determine if the licensee </w:t>
      </w:r>
      <w:r w:rsidR="006E5068">
        <w:rPr>
          <w:rFonts w:ascii="Arial" w:hAnsi="Arial" w:cs="Arial"/>
        </w:rPr>
        <w:t xml:space="preserve">possesses RSRM and </w:t>
      </w:r>
      <w:r w:rsidR="00290E60" w:rsidRPr="00714887">
        <w:rPr>
          <w:rFonts w:ascii="Arial" w:hAnsi="Arial" w:cs="Arial"/>
        </w:rPr>
        <w:t>is subject to NRC security requirement</w:t>
      </w:r>
      <w:r w:rsidR="006E5068">
        <w:rPr>
          <w:rFonts w:ascii="Arial" w:hAnsi="Arial" w:cs="Arial"/>
        </w:rPr>
        <w:t>s</w:t>
      </w:r>
      <w:r w:rsidR="00290E60" w:rsidRPr="00F03F14">
        <w:rPr>
          <w:rFonts w:ascii="Arial" w:hAnsi="Arial" w:cs="Arial"/>
        </w:rPr>
        <w:t>.</w:t>
      </w:r>
      <w:r w:rsidR="00B20A25" w:rsidRPr="00B20A25">
        <w:rPr>
          <w:rFonts w:ascii="Arial" w:hAnsi="Arial"/>
        </w:rPr>
        <w:t xml:space="preserve">  </w:t>
      </w:r>
      <w:r>
        <w:rPr>
          <w:rFonts w:ascii="Arial" w:hAnsi="Arial" w:cs="Arial"/>
          <w:color w:val="000000"/>
        </w:rPr>
        <w:t>Inspection activities described below include:  focus areas, performance-based approach, necessary review and retention of copies of a licensee</w:t>
      </w:r>
      <w:r w:rsidR="0067342B">
        <w:rPr>
          <w:rFonts w:ascii="Arial" w:hAnsi="Arial" w:cs="Arial"/>
          <w:color w:val="000000"/>
        </w:rPr>
        <w:t>’</w:t>
      </w:r>
      <w:r>
        <w:rPr>
          <w:rFonts w:ascii="Arial" w:hAnsi="Arial" w:cs="Arial"/>
          <w:color w:val="000000"/>
        </w:rPr>
        <w:t>s records, communication of findings during an inspection, awareness of a licensee</w:t>
      </w:r>
      <w:r w:rsidR="0067342B">
        <w:rPr>
          <w:rFonts w:ascii="Arial" w:hAnsi="Arial" w:cs="Arial"/>
          <w:color w:val="000000"/>
        </w:rPr>
        <w:t>’</w:t>
      </w:r>
      <w:r>
        <w:rPr>
          <w:rFonts w:ascii="Arial" w:hAnsi="Arial" w:cs="Arial"/>
          <w:color w:val="000000"/>
        </w:rPr>
        <w:t>s safety culture, and common elements to every inspection.</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1.</w:t>
      </w:r>
      <w:r>
        <w:rPr>
          <w:rFonts w:ascii="Arial" w:hAnsi="Arial" w:cs="Arial"/>
          <w:color w:val="000000"/>
        </w:rPr>
        <w:tab/>
        <w:t xml:space="preserve">The inspector should conduct the inspection in a manner that will develop conclusions about licensee performance relative to the following focus areas: </w:t>
      </w:r>
    </w:p>
    <w:p w:rsidR="00513734" w:rsidRDefault="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p>
    <w:p w:rsidR="008F699B" w:rsidRDefault="009D61EC"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r>
        <w:rPr>
          <w:rFonts w:ascii="Arial" w:hAnsi="Arial" w:cs="Arial"/>
          <w:color w:val="000000"/>
        </w:rPr>
        <w:lastRenderedPageBreak/>
        <w:t>(a)</w:t>
      </w:r>
      <w:r>
        <w:rPr>
          <w:rFonts w:ascii="Arial" w:hAnsi="Arial" w:cs="Arial"/>
          <w:color w:val="000000"/>
        </w:rPr>
        <w:tab/>
        <w:t xml:space="preserve">security and control of licensed material;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p>
    <w:p w:rsidR="008F699B" w:rsidRDefault="009D61EC"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r>
        <w:rPr>
          <w:rFonts w:ascii="Arial" w:hAnsi="Arial" w:cs="Arial"/>
          <w:color w:val="000000"/>
        </w:rPr>
        <w:t>(b)</w:t>
      </w:r>
      <w:r>
        <w:rPr>
          <w:rFonts w:ascii="Arial" w:hAnsi="Arial" w:cs="Arial"/>
          <w:color w:val="000000"/>
        </w:rPr>
        <w:tab/>
        <w:t xml:space="preserve">shielding of licensed material; </w:t>
      </w:r>
    </w:p>
    <w:p w:rsidR="008F699B" w:rsidRDefault="008F699B"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p>
    <w:p w:rsidR="008F699B" w:rsidRDefault="009D61EC"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r>
        <w:rPr>
          <w:rFonts w:ascii="Arial" w:hAnsi="Arial" w:cs="Arial"/>
          <w:color w:val="000000"/>
        </w:rPr>
        <w:t>(c)</w:t>
      </w:r>
      <w:r>
        <w:rPr>
          <w:rFonts w:ascii="Arial" w:hAnsi="Arial" w:cs="Arial"/>
          <w:color w:val="000000"/>
        </w:rPr>
        <w:tab/>
        <w:t xml:space="preserve">comprehensive safety measures; </w:t>
      </w:r>
    </w:p>
    <w:p w:rsidR="008F699B" w:rsidRDefault="008F699B"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p>
    <w:p w:rsidR="008F699B" w:rsidRDefault="009D61EC"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r>
        <w:rPr>
          <w:rFonts w:ascii="Arial" w:hAnsi="Arial" w:cs="Arial"/>
          <w:color w:val="000000"/>
        </w:rPr>
        <w:t>(d)</w:t>
      </w:r>
      <w:r>
        <w:rPr>
          <w:rFonts w:ascii="Arial" w:hAnsi="Arial" w:cs="Arial"/>
          <w:color w:val="000000"/>
        </w:rPr>
        <w:tab/>
        <w:t xml:space="preserve">radiation dosimetry program; </w:t>
      </w:r>
    </w:p>
    <w:p w:rsidR="008F699B" w:rsidRDefault="008F699B"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p>
    <w:p w:rsidR="008F699B" w:rsidRDefault="009D61EC"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r>
        <w:rPr>
          <w:rFonts w:ascii="Arial" w:hAnsi="Arial" w:cs="Arial"/>
          <w:color w:val="000000"/>
        </w:rPr>
        <w:t>(e)</w:t>
      </w:r>
      <w:r>
        <w:rPr>
          <w:rFonts w:ascii="Arial" w:hAnsi="Arial" w:cs="Arial"/>
          <w:color w:val="000000"/>
        </w:rPr>
        <w:tab/>
        <w:t xml:space="preserve">radiation instrumentation and surveys; </w:t>
      </w:r>
    </w:p>
    <w:p w:rsidR="008F699B" w:rsidRDefault="008F699B"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p>
    <w:p w:rsidR="008F699B" w:rsidRDefault="009D61EC"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r>
        <w:rPr>
          <w:rFonts w:ascii="Arial" w:hAnsi="Arial" w:cs="Arial"/>
          <w:color w:val="000000"/>
        </w:rPr>
        <w:t>(f)</w:t>
      </w:r>
      <w:r>
        <w:rPr>
          <w:rFonts w:ascii="Arial" w:hAnsi="Arial" w:cs="Arial"/>
          <w:color w:val="000000"/>
        </w:rPr>
        <w:tab/>
        <w:t xml:space="preserve">radiation safety training and practices; </w:t>
      </w:r>
    </w:p>
    <w:p w:rsidR="008F699B" w:rsidRDefault="008F699B"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p>
    <w:p w:rsidR="008F699B" w:rsidRDefault="009D61EC"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ins w:id="244" w:author="NAA" w:date="2010-06-24T12:28:00Z"/>
          <w:rFonts w:ascii="Arial" w:hAnsi="Arial" w:cs="Arial"/>
          <w:color w:val="000000"/>
        </w:rPr>
      </w:pPr>
      <w:r>
        <w:rPr>
          <w:rFonts w:ascii="Arial" w:hAnsi="Arial" w:cs="Arial"/>
          <w:color w:val="000000"/>
        </w:rPr>
        <w:t>(g)</w:t>
      </w:r>
      <w:r>
        <w:rPr>
          <w:rFonts w:ascii="Arial" w:hAnsi="Arial" w:cs="Arial"/>
          <w:color w:val="000000"/>
        </w:rPr>
        <w:tab/>
        <w:t>management oversight</w:t>
      </w:r>
      <w:ins w:id="245" w:author="NAA" w:date="2010-06-24T12:28:00Z">
        <w:r w:rsidR="00BD5FAE">
          <w:rPr>
            <w:rFonts w:ascii="Arial" w:hAnsi="Arial" w:cs="Arial"/>
            <w:color w:val="000000"/>
          </w:rPr>
          <w:t>; and</w:t>
        </w:r>
      </w:ins>
    </w:p>
    <w:p w:rsidR="00513734" w:rsidRDefault="00513734"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p>
    <w:p w:rsidR="008F699B" w:rsidRDefault="00BD5FAE" w:rsidP="00513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ins w:id="246" w:author="NAA" w:date="2010-06-24T12:28:00Z">
        <w:r>
          <w:rPr>
            <w:rFonts w:ascii="Arial" w:hAnsi="Arial" w:cs="Arial"/>
            <w:color w:val="000000"/>
          </w:rPr>
          <w:t>(h)</w:t>
        </w:r>
        <w:r>
          <w:rPr>
            <w:rFonts w:ascii="Arial" w:hAnsi="Arial" w:cs="Arial"/>
            <w:color w:val="000000"/>
          </w:rPr>
          <w:tab/>
        </w:r>
        <w:r w:rsidR="0057567F">
          <w:rPr>
            <w:rFonts w:ascii="Arial" w:hAnsi="Arial" w:cs="Arial"/>
            <w:color w:val="000000"/>
          </w:rPr>
          <w:t>licensed activities performed by contracted personnel</w:t>
        </w:r>
      </w:ins>
      <w:r>
        <w:rPr>
          <w:rFonts w:ascii="Arial" w:hAnsi="Arial" w:cs="Arial"/>
          <w:color w:val="000000"/>
        </w:rPr>
        <w:t>.</w:t>
      </w:r>
      <w:r w:rsidR="009D61EC">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These focus areas are structured as a performance expectation and address the activities or program areas most commonly associated with measures that prevent overexposures, medical events, or release, loss, or unauthorized use of radioactive material.  Section 3 of each program-specific IP</w:t>
      </w:r>
      <w:ins w:id="247" w:author="NAA" w:date="2010-06-24T12:28:00Z">
        <w:r w:rsidR="00DF02F0">
          <w:rPr>
            <w:rFonts w:ascii="Arial" w:hAnsi="Arial" w:cs="Arial"/>
            <w:color w:val="000000"/>
          </w:rPr>
          <w:t xml:space="preserve"> describes the focus areas</w:t>
        </w:r>
      </w:ins>
      <w:r>
        <w:rPr>
          <w:rFonts w:ascii="Arial" w:hAnsi="Arial" w:cs="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If the inspector concludes that licensee performance is satisfactory from a general review of selected aspects of a focus area, the inspection effort expended in reviewing that particular focus area will be complete.  If the inspector determines that the licensee did not meet the performance expectation for a given focus area, the inspector should conduct a more thorough review of that aspect of the licensee</w:t>
      </w:r>
      <w:r w:rsidR="0067342B">
        <w:rPr>
          <w:rFonts w:ascii="Arial" w:hAnsi="Arial" w:cs="Arial"/>
          <w:color w:val="000000"/>
        </w:rPr>
        <w:t>’</w:t>
      </w:r>
      <w:r>
        <w:rPr>
          <w:rFonts w:ascii="Arial" w:hAnsi="Arial" w:cs="Arial"/>
          <w:color w:val="000000"/>
        </w:rPr>
        <w:t>s program.  The increased inspection effort may include additional sampling, determination of whether the licensee</w:t>
      </w:r>
      <w:r w:rsidR="0067342B">
        <w:rPr>
          <w:rFonts w:ascii="Arial" w:hAnsi="Arial" w:cs="Arial"/>
          <w:color w:val="000000"/>
        </w:rPr>
        <w:t>’</w:t>
      </w:r>
      <w:r>
        <w:rPr>
          <w:rFonts w:ascii="Arial" w:hAnsi="Arial" w:cs="Arial"/>
          <w:color w:val="000000"/>
        </w:rPr>
        <w:t xml:space="preserve">s procedures are appropriate, and a review of selected records maintained by the licensee documenting activities and outcomes.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248" w:author="Gwendolyn Davis" w:date="2010-07-14T10:09:00Z"/>
          <w:rFonts w:ascii="Arial" w:hAnsi="Arial" w:cs="Arial"/>
          <w:color w:val="000000"/>
        </w:rPr>
      </w:pPr>
      <w:r>
        <w:rPr>
          <w:rFonts w:ascii="Arial" w:hAnsi="Arial" w:cs="Arial"/>
          <w:color w:val="000000"/>
        </w:rPr>
        <w:t>2.</w:t>
      </w:r>
      <w:r>
        <w:rPr>
          <w:rFonts w:ascii="Arial" w:hAnsi="Arial" w:cs="Arial"/>
          <w:color w:val="000000"/>
        </w:rPr>
        <w:tab/>
        <w:t>The inspector should use a performance-based approach to evaluate the focus areas.  A determination regarding safety and compliance with NRC requirements should be based on direct observation of work activities, interviews with licensee workers</w:t>
      </w:r>
      <w:ins w:id="249" w:author="NAA" w:date="2010-06-24T12:28:00Z">
        <w:r w:rsidR="00BD5FAE">
          <w:rPr>
            <w:rFonts w:ascii="Arial" w:hAnsi="Arial" w:cs="Arial"/>
            <w:color w:val="000000"/>
          </w:rPr>
          <w:t xml:space="preserve"> and contracted personnel performing licensed activities</w:t>
        </w:r>
      </w:ins>
      <w:r>
        <w:rPr>
          <w:rFonts w:ascii="Arial" w:hAnsi="Arial" w:cs="Arial"/>
          <w:color w:val="000000"/>
        </w:rPr>
        <w:t xml:space="preserve">, demonstrations by appropriate workers performing tasks </w:t>
      </w: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regulated by NRC, independent measurements of radiological conditions at the licensee</w:t>
      </w:r>
      <w:r w:rsidR="0067342B">
        <w:rPr>
          <w:rFonts w:ascii="Arial" w:hAnsi="Arial" w:cs="Arial"/>
          <w:color w:val="000000"/>
        </w:rPr>
        <w:t>’</w:t>
      </w:r>
      <w:r>
        <w:rPr>
          <w:rFonts w:ascii="Arial" w:hAnsi="Arial" w:cs="Arial"/>
          <w:color w:val="000000"/>
        </w:rPr>
        <w:t xml:space="preserve">s facility, and where appropriate, a review of selected records.  </w:t>
      </w:r>
      <w:ins w:id="250" w:author="NAA" w:date="2010-06-24T12:28:00Z">
        <w:r w:rsidR="00DF02F0">
          <w:rPr>
            <w:rFonts w:ascii="Arial" w:hAnsi="Arial" w:cs="Arial"/>
            <w:color w:val="000000"/>
          </w:rPr>
          <w:t>D</w:t>
        </w:r>
        <w:r>
          <w:rPr>
            <w:rFonts w:ascii="Arial" w:hAnsi="Arial" w:cs="Arial"/>
            <w:color w:val="000000"/>
          </w:rPr>
          <w:t>irect</w:t>
        </w:r>
      </w:ins>
      <w:r>
        <w:rPr>
          <w:rFonts w:ascii="Arial" w:hAnsi="Arial" w:cs="Arial"/>
          <w:color w:val="000000"/>
        </w:rPr>
        <w:t xml:space="preserve"> examination of these licensed activities and discussions with cognizant workers should provide an inspector with reasonable assurance of a licensee</w:t>
      </w:r>
      <w:r w:rsidR="00061F05">
        <w:rPr>
          <w:rFonts w:ascii="Arial" w:hAnsi="Arial" w:cs="Arial"/>
          <w:color w:val="000000"/>
        </w:rPr>
        <w:t>’</w:t>
      </w:r>
      <w:r>
        <w:rPr>
          <w:rFonts w:ascii="Arial" w:hAnsi="Arial" w:cs="Arial"/>
          <w:color w:val="000000"/>
        </w:rPr>
        <w:t>s ability to safely use byproduct material and is preferable to a review of selected records alone.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In reviewing the licensee's performance, the inspector should cover the period from the last to current inspection.  However, older issues preceding the last inspection should be reviewed, if warranted by circumstances, such as incidents, noncompliance, high radiation exposures</w:t>
      </w:r>
      <w:ins w:id="251" w:author="NAA" w:date="2010-06-24T12:28:00Z">
        <w:r w:rsidR="00BF5414">
          <w:rPr>
            <w:rFonts w:ascii="Arial" w:hAnsi="Arial" w:cs="Arial"/>
            <w:color w:val="000000"/>
          </w:rPr>
          <w:t>, or allegations</w:t>
        </w:r>
      </w:ins>
      <w:r>
        <w:rPr>
          <w:rFonts w:ascii="Arial" w:hAnsi="Arial" w:cs="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p>
    <w:p w:rsidR="00BF5414" w:rsidRDefault="00BF5414"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sectPr w:rsidR="00BF5414"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lastRenderedPageBreak/>
        <w:t>The inspector must be prepared to meet all entry requirements established by the licensee (i.e., view the licensee</w:t>
      </w:r>
      <w:r w:rsidR="0067342B">
        <w:rPr>
          <w:rFonts w:ascii="Arial" w:hAnsi="Arial" w:cs="Arial"/>
          <w:color w:val="000000"/>
        </w:rPr>
        <w:t>’</w:t>
      </w:r>
      <w:r>
        <w:rPr>
          <w:rFonts w:ascii="Arial" w:hAnsi="Arial" w:cs="Arial"/>
          <w:color w:val="000000"/>
        </w:rPr>
        <w:t xml:space="preserve">s safety video, use personal protective equipment, or meet any special requirements for entering sterile environments).  Observations of licensee operations, interviews with staff, review of licensee documents to complement and support inspector observations, and obtain independent and confirmatory measurements should then be conducted.  Emphasis should be placed on observing licensee performance as it relates to staff training, equipment operation and adequacy, </w:t>
      </w:r>
      <w:ins w:id="252" w:author="NAA" w:date="2010-06-24T12:28:00Z">
        <w:r w:rsidR="00D1479B">
          <w:rPr>
            <w:rFonts w:ascii="Arial" w:hAnsi="Arial" w:cs="Arial"/>
            <w:color w:val="000000"/>
          </w:rPr>
          <w:t xml:space="preserve">review of licensed work done by contracted personnel, </w:t>
        </w:r>
      </w:ins>
      <w:r>
        <w:rPr>
          <w:rFonts w:ascii="Arial" w:hAnsi="Arial" w:cs="Arial"/>
          <w:color w:val="000000"/>
        </w:rPr>
        <w:t xml:space="preserve">overall management of the licensed program, and integration of safety.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 xml:space="preserve">The inspector shall not under any circumstances knowingly allow an unsafe work practice or a violation </w:t>
      </w:r>
      <w:ins w:id="253" w:author="NAA" w:date="2010-06-24T12:28:00Z">
        <w:r w:rsidR="00DF02F0">
          <w:rPr>
            <w:rFonts w:ascii="Arial" w:hAnsi="Arial" w:cs="Arial"/>
            <w:color w:val="000000"/>
          </w:rPr>
          <w:t>that</w:t>
        </w:r>
      </w:ins>
      <w:r>
        <w:rPr>
          <w:rFonts w:ascii="Arial" w:hAnsi="Arial" w:cs="Arial"/>
          <w:color w:val="000000"/>
        </w:rPr>
        <w:t xml:space="preserve"> could lead to an unsafe situation to occur or continue in his or her presence in order to provide a basis for enforcement action.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Unless an inspector needs to intervene to prevent an unsafe situation, direct observation of work activities should be conducted such that the inspector</w:t>
      </w:r>
      <w:r w:rsidR="00061F05">
        <w:rPr>
          <w:rFonts w:ascii="Arial" w:hAnsi="Arial" w:cs="Arial"/>
          <w:color w:val="000000"/>
        </w:rPr>
        <w:t>’</w:t>
      </w:r>
      <w:r>
        <w:rPr>
          <w:rFonts w:ascii="Arial" w:hAnsi="Arial" w:cs="Arial"/>
          <w:color w:val="000000"/>
        </w:rPr>
        <w:t xml:space="preserve">s presence does not interfere with licensed activities.  For example, an inspector should not insist on interviews when: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(a)</w:t>
      </w:r>
      <w:r>
        <w:rPr>
          <w:rFonts w:ascii="Arial" w:hAnsi="Arial" w:cs="Arial"/>
          <w:color w:val="000000"/>
        </w:rPr>
        <w:tab/>
        <w:t xml:space="preserve">a worker is delayed in performing scheduled work activities (i.e., delayed departure to a temporary job site)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ins w:id="254" w:author="Gwendolyn Davis" w:date="2010-07-23T13:28:00Z"/>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(b)</w:t>
      </w:r>
      <w:r>
        <w:rPr>
          <w:rFonts w:ascii="Arial" w:hAnsi="Arial" w:cs="Arial"/>
          <w:color w:val="000000"/>
        </w:rPr>
        <w:tab/>
        <w:t xml:space="preserve">a worker is preparing or administering dosages or doses,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ins w:id="255" w:author="Gwendolyn Davis" w:date="2010-07-23T13:28:00Z"/>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(c)</w:t>
      </w:r>
      <w:r>
        <w:rPr>
          <w:rFonts w:ascii="Arial" w:hAnsi="Arial" w:cs="Arial"/>
          <w:color w:val="000000"/>
        </w:rPr>
        <w:tab/>
        <w:t xml:space="preserve">a worker is providing patient care, or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ins w:id="256" w:author="Gwendolyn Davis" w:date="2010-07-23T13:28:00Z"/>
          <w:rFonts w:ascii="Arial" w:hAnsi="Arial" w:cs="Arial"/>
          <w:color w:val="000000"/>
        </w:rPr>
      </w:pPr>
    </w:p>
    <w:p w:rsidR="00513734"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(d)</w:t>
      </w:r>
      <w:r>
        <w:rPr>
          <w:rFonts w:ascii="Arial" w:hAnsi="Arial" w:cs="Arial"/>
          <w:color w:val="000000"/>
        </w:rPr>
        <w:tab/>
        <w:t>a licensee is dealing with customers or members of the public.</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 xml:space="preserve">Review of licensee records and other documents should be directed toward verifying that current operations are in compliance and further review of "historical" records should only occur if the current records are out of compliance and the inspector believes it necessary to determine the presence of a prevalent or persistent problem.  If the inspector finds it appropriate when an apparent violation has been identified, the inspector </w:t>
      </w: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 xml:space="preserve">should gather copies, while onsite, of all records that are needed to support the apparent violation.  The inspector should </w:t>
      </w:r>
      <w:ins w:id="257" w:author="NAA" w:date="2010-06-24T12:28:00Z">
        <w:r w:rsidR="00751C2A">
          <w:rPr>
            <w:rFonts w:ascii="Arial" w:hAnsi="Arial" w:cs="Arial"/>
            <w:color w:val="000000"/>
          </w:rPr>
          <w:t>know</w:t>
        </w:r>
      </w:ins>
      <w:r w:rsidR="00751C2A">
        <w:rPr>
          <w:rFonts w:ascii="Arial" w:hAnsi="Arial" w:cs="Arial"/>
          <w:color w:val="000000"/>
        </w:rPr>
        <w:t xml:space="preserve"> </w:t>
      </w:r>
      <w:r>
        <w:rPr>
          <w:rFonts w:ascii="Arial" w:hAnsi="Arial" w:cs="Arial"/>
          <w:color w:val="000000"/>
        </w:rPr>
        <w:t>whether</w:t>
      </w:r>
      <w:r w:rsidR="00751C2A">
        <w:rPr>
          <w:rFonts w:ascii="Arial" w:hAnsi="Arial" w:cs="Arial"/>
          <w:color w:val="000000"/>
        </w:rPr>
        <w:t xml:space="preserve"> </w:t>
      </w:r>
      <w:ins w:id="258" w:author="NAA" w:date="2010-06-24T12:28:00Z">
        <w:r w:rsidR="00751C2A">
          <w:rPr>
            <w:rFonts w:ascii="Arial" w:hAnsi="Arial" w:cs="Arial"/>
            <w:color w:val="000000"/>
          </w:rPr>
          <w:t xml:space="preserve">the licensee has declared </w:t>
        </w:r>
      </w:ins>
      <w:r w:rsidR="00751C2A">
        <w:rPr>
          <w:rFonts w:ascii="Arial" w:hAnsi="Arial" w:cs="Arial"/>
          <w:color w:val="000000"/>
        </w:rPr>
        <w:t>t</w:t>
      </w:r>
      <w:r>
        <w:rPr>
          <w:rFonts w:ascii="Arial" w:hAnsi="Arial" w:cs="Arial"/>
          <w:color w:val="000000"/>
        </w:rPr>
        <w:t>he information reviewed or gathered as proprietary.</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 xml:space="preserve">In general, inspectors should use caution before retaining copies of licensee documents, unless they are needed to support apparent violations, expedite the inspection (i.e., licensee materials inventories), or make the licensing file more complete.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 xml:space="preserve">In all cases where licensee documents are retained beyond the inspection, </w:t>
      </w:r>
      <w:r>
        <w:rPr>
          <w:rFonts w:ascii="Arial" w:hAnsi="Arial" w:cs="Arial"/>
          <w:color w:val="000000"/>
        </w:rPr>
        <w:lastRenderedPageBreak/>
        <w:t xml:space="preserve">inspectors must follow the requirements of </w:t>
      </w:r>
      <w:ins w:id="259" w:author="Gwendolyn Davis" w:date="2010-07-14T09:52:00Z">
        <w:r w:rsidR="00A660F4">
          <w:rPr>
            <w:rFonts w:ascii="Arial" w:hAnsi="Arial" w:cs="Arial"/>
            <w:color w:val="000000"/>
          </w:rPr>
          <w:t>IMC</w:t>
        </w:r>
      </w:ins>
      <w:r>
        <w:rPr>
          <w:rFonts w:ascii="Arial" w:hAnsi="Arial" w:cs="Arial"/>
          <w:color w:val="000000"/>
        </w:rPr>
        <w:t xml:space="preserve"> 0620.  Inspectors shall ensure that the licensee understands that the retained record will become publicly available, and shall give the licensee the opportunity to provide redacted copies or to request withholding the information pursuant to the requirements of 10 CFR 2.</w:t>
      </w:r>
      <w:r w:rsidR="00B20A25" w:rsidRPr="00B20A25">
        <w:rPr>
          <w:rFonts w:ascii="Arial" w:hAnsi="Arial"/>
        </w:rPr>
        <w:t>390</w:t>
      </w:r>
      <w:r>
        <w:rPr>
          <w:rFonts w:ascii="Arial" w:hAnsi="Arial" w:cs="Arial"/>
          <w:color w:val="000000"/>
        </w:rPr>
        <w:t xml:space="preserve">(b)(1).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lastRenderedPageBreak/>
        <w:t>4.</w:t>
      </w:r>
      <w:r>
        <w:rPr>
          <w:rFonts w:ascii="Arial" w:hAnsi="Arial" w:cs="Arial"/>
          <w:color w:val="000000"/>
        </w:rPr>
        <w:tab/>
        <w:t>The inspector should advise the licensee of the inspection findings throughout the course of the onsite inspection and not wait until the exit meeting to inform licensee senior management.  The inspector should allow ample time during the inspection for a licensee to correlate information about root cause, consequence, and corrective action for an apparent violation.  The inspector shall clearly present apparent violations and confirm the licensees understanding and agreement that a violation occurred, preferably before leaving the site.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496D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ins w:id="260" w:author="NAA" w:date="2010-06-24T12:28:00Z">
        <w:r>
          <w:rPr>
            <w:rFonts w:ascii="Arial" w:hAnsi="Arial" w:cs="Arial"/>
            <w:color w:val="000000"/>
          </w:rPr>
          <w:t>The</w:t>
        </w:r>
      </w:ins>
      <w:r>
        <w:rPr>
          <w:rFonts w:ascii="Arial" w:hAnsi="Arial" w:cs="Arial"/>
          <w:color w:val="000000"/>
        </w:rPr>
        <w:t xml:space="preserve"> </w:t>
      </w:r>
      <w:r w:rsidR="009D61EC">
        <w:rPr>
          <w:rFonts w:ascii="Arial" w:hAnsi="Arial" w:cs="Arial"/>
          <w:color w:val="000000"/>
        </w:rPr>
        <w:t xml:space="preserve">inspector should keep NRC regional management informed of significant </w:t>
      </w:r>
      <w:ins w:id="261" w:author="NAA" w:date="2010-06-24T12:28:00Z">
        <w:r>
          <w:rPr>
            <w:rFonts w:ascii="Arial" w:hAnsi="Arial" w:cs="Arial"/>
            <w:color w:val="000000"/>
          </w:rPr>
          <w:t xml:space="preserve">safety and security </w:t>
        </w:r>
      </w:ins>
      <w:r w:rsidR="009D61EC">
        <w:rPr>
          <w:rFonts w:ascii="Arial" w:hAnsi="Arial" w:cs="Arial"/>
          <w:color w:val="000000"/>
        </w:rPr>
        <w:t>findings (i.e., safety hazards</w:t>
      </w:r>
      <w:ins w:id="262" w:author="NAA" w:date="2010-06-24T12:28:00Z">
        <w:r w:rsidR="009D61EC">
          <w:rPr>
            <w:rFonts w:ascii="Arial" w:hAnsi="Arial" w:cs="Arial"/>
            <w:color w:val="000000"/>
          </w:rPr>
          <w:t>,</w:t>
        </w:r>
        <w:r w:rsidR="001D5BC5">
          <w:rPr>
            <w:rFonts w:ascii="Arial" w:hAnsi="Arial" w:cs="Arial"/>
            <w:color w:val="000000"/>
          </w:rPr>
          <w:t xml:space="preserve"> personnel overexposures,</w:t>
        </w:r>
        <w:r>
          <w:rPr>
            <w:rFonts w:ascii="Arial" w:hAnsi="Arial" w:cs="Arial"/>
            <w:color w:val="000000"/>
          </w:rPr>
          <w:t xml:space="preserve"> failure or inability to control access, failure or inability to monitor, detect, and respond to unauthorized access</w:t>
        </w:r>
      </w:ins>
      <w:r>
        <w:rPr>
          <w:rFonts w:ascii="Arial" w:hAnsi="Arial" w:cs="Arial"/>
          <w:color w:val="000000"/>
        </w:rPr>
        <w:t>,</w:t>
      </w:r>
      <w:r w:rsidR="009D61EC">
        <w:rPr>
          <w:rFonts w:ascii="Arial" w:hAnsi="Arial" w:cs="Arial"/>
          <w:color w:val="000000"/>
        </w:rPr>
        <w:t xml:space="preserve"> willful violations, and other potential escalated enforcement issues) identified during the course of the inspection.  This will ensure that the inspector is following appropriate NRC guidance under such circumstances.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p>
    <w:p w:rsidR="008F699B" w:rsidRDefault="00496D9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ins w:id="263" w:author="NAA" w:date="2010-06-24T12:28:00Z"/>
          <w:rFonts w:ascii="Arial" w:hAnsi="Arial" w:cs="Arial"/>
          <w:color w:val="000000"/>
        </w:rPr>
      </w:pPr>
      <w:ins w:id="264" w:author="NAA" w:date="2010-06-24T12:28:00Z">
        <w:r w:rsidRPr="00FA69A2">
          <w:rPr>
            <w:rFonts w:ascii="Arial" w:hAnsi="Arial" w:cs="Arial"/>
          </w:rPr>
          <w:t xml:space="preserve">Prompt corrective action must be initiated by the licensee for safety and security concerns or violations of requirements that affect safe control of radioactive materials and safe operation of a licensee facility.  The inspector should not leave the site until the concern is fully understood by the licensee and corrective action has been initiated.  If the inspector and licensee disagree on the magnitude of concern regarding the safe control of radioactive materials and safe operation of the facility, </w:t>
        </w:r>
        <w:r w:rsidR="00653475">
          <w:rPr>
            <w:rFonts w:ascii="Arial" w:hAnsi="Arial" w:cs="Arial"/>
          </w:rPr>
          <w:t>the inspector should notify regional</w:t>
        </w:r>
        <w:r w:rsidRPr="00FA69A2">
          <w:rPr>
            <w:rFonts w:ascii="Arial" w:hAnsi="Arial" w:cs="Arial"/>
          </w:rPr>
          <w:t xml:space="preserve"> management immediately</w:t>
        </w:r>
        <w:r w:rsidRPr="00F03F14">
          <w:rPr>
            <w:rFonts w:ascii="Arial" w:hAnsi="Arial" w:cs="Arial"/>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265" w:author="NAA" w:date="2010-06-24T12:28:00Z"/>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5.</w:t>
      </w:r>
      <w:r>
        <w:rPr>
          <w:rFonts w:ascii="Arial" w:hAnsi="Arial" w:cs="Arial"/>
          <w:color w:val="000000"/>
        </w:rPr>
        <w:tab/>
        <w:t>To have a positive impact on maintaining safety</w:t>
      </w:r>
      <w:ins w:id="266" w:author="NAA" w:date="2010-06-24T12:28:00Z">
        <w:r w:rsidR="006E5068">
          <w:rPr>
            <w:rFonts w:ascii="Arial" w:hAnsi="Arial" w:cs="Arial"/>
            <w:color w:val="000000"/>
          </w:rPr>
          <w:t>, security,</w:t>
        </w:r>
      </w:ins>
      <w:r>
        <w:rPr>
          <w:rFonts w:ascii="Arial" w:hAnsi="Arial" w:cs="Arial"/>
          <w:color w:val="000000"/>
        </w:rPr>
        <w:t xml:space="preserve"> and effectiveness, the inspector should develop a general sense of the licensee</w:t>
      </w:r>
      <w:r w:rsidR="0067342B">
        <w:rPr>
          <w:rFonts w:ascii="Arial" w:hAnsi="Arial" w:cs="Arial"/>
          <w:color w:val="000000"/>
        </w:rPr>
        <w:t>’</w:t>
      </w:r>
      <w:r>
        <w:rPr>
          <w:rFonts w:ascii="Arial" w:hAnsi="Arial" w:cs="Arial"/>
          <w:color w:val="000000"/>
        </w:rPr>
        <w:t xml:space="preserve">s safety culture for licensed activities (i.e., workers have a </w:t>
      </w:r>
      <w:r>
        <w:rPr>
          <w:rFonts w:ascii="Arial" w:hAnsi="Arial" w:cs="Arial"/>
          <w:color w:val="000000"/>
        </w:rPr>
        <w:sym w:font="WP TypographicSymbols" w:char="0041"/>
      </w:r>
      <w:r>
        <w:rPr>
          <w:rFonts w:ascii="Arial" w:hAnsi="Arial" w:cs="Arial"/>
          <w:color w:val="000000"/>
        </w:rPr>
        <w:t>questioning attitude</w:t>
      </w:r>
      <w:r>
        <w:rPr>
          <w:rFonts w:ascii="Arial" w:hAnsi="Arial" w:cs="Arial"/>
          <w:color w:val="000000"/>
        </w:rPr>
        <w:sym w:font="WP TypographicSymbols" w:char="0040"/>
      </w:r>
      <w:r>
        <w:rPr>
          <w:rFonts w:ascii="Arial" w:hAnsi="Arial" w:cs="Arial"/>
          <w:color w:val="000000"/>
        </w:rPr>
        <w:t xml:space="preserve"> and </w:t>
      </w: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t>generally adhere to procedures, workers are duly cautious when engaged in licensed activities, worker relationships with supervisors are conducive to raising safety concerns</w:t>
      </w:r>
      <w:ins w:id="267" w:author="NAA" w:date="2010-06-24T12:28:00Z">
        <w:r>
          <w:rPr>
            <w:rFonts w:ascii="Arial" w:hAnsi="Arial" w:cs="Arial"/>
            <w:color w:val="000000"/>
          </w:rPr>
          <w:t>)</w:t>
        </w:r>
        <w:r w:rsidR="00F25FB0">
          <w:rPr>
            <w:rFonts w:ascii="Arial" w:hAnsi="Arial" w:cs="Arial"/>
            <w:color w:val="000000"/>
          </w:rPr>
          <w:t xml:space="preserve"> and that the licensee is reviewing work done by contracted personnel in licensed activities</w:t>
        </w:r>
        <w:r>
          <w:rPr>
            <w:rFonts w:ascii="Arial" w:hAnsi="Arial" w:cs="Arial"/>
            <w:color w:val="000000"/>
          </w:rPr>
          <w:t>.</w:t>
        </w:r>
      </w:ins>
      <w:r>
        <w:rPr>
          <w:rFonts w:ascii="Arial" w:hAnsi="Arial" w:cs="Arial"/>
          <w:color w:val="000000"/>
        </w:rPr>
        <w:t xml:space="preserve">  The inspector</w:t>
      </w:r>
      <w:r w:rsidR="00061F05">
        <w:rPr>
          <w:rFonts w:ascii="Arial" w:hAnsi="Arial" w:cs="Arial"/>
          <w:color w:val="000000"/>
        </w:rPr>
        <w:t>’</w:t>
      </w:r>
      <w:r>
        <w:rPr>
          <w:rFonts w:ascii="Arial" w:hAnsi="Arial" w:cs="Arial"/>
          <w:color w:val="000000"/>
        </w:rPr>
        <w:t>s conclusions about safety culture may be useful when violations are identified and linked to significant risk (i.e</w:t>
      </w:r>
      <w:r w:rsidR="00496D97">
        <w:rPr>
          <w:rFonts w:ascii="Arial" w:hAnsi="Arial" w:cs="Arial"/>
          <w:color w:val="000000"/>
        </w:rPr>
        <w:t>.,</w:t>
      </w:r>
      <w:r>
        <w:rPr>
          <w:rFonts w:ascii="Arial" w:hAnsi="Arial" w:cs="Arial"/>
          <w:color w:val="000000"/>
        </w:rPr>
        <w:t xml:space="preserve"> there are an unacceptable number of occurrences with unacceptable health and safety consequences).</w:t>
      </w:r>
      <w:r w:rsidR="005B6279">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6.</w:t>
      </w:r>
      <w:r>
        <w:rPr>
          <w:rFonts w:ascii="Arial" w:hAnsi="Arial" w:cs="Arial"/>
          <w:color w:val="000000"/>
        </w:rPr>
        <w:tab/>
        <w:t>Common elements to every inspection are discussed below.</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(a)</w:t>
      </w:r>
      <w:r>
        <w:rPr>
          <w:rFonts w:ascii="Arial" w:hAnsi="Arial" w:cs="Arial"/>
          <w:color w:val="000000"/>
        </w:rPr>
        <w:tab/>
        <w:t xml:space="preserve">Entrance Meeting.  After arriving on site, the inspector should inform the licensee's management representative of the purpose and scope of the inspection to be performed.  This notification should be made as </w:t>
      </w:r>
      <w:r>
        <w:rPr>
          <w:rFonts w:ascii="Arial" w:hAnsi="Arial" w:cs="Arial"/>
          <w:color w:val="000000"/>
        </w:rPr>
        <w:lastRenderedPageBreak/>
        <w:t>soon as practical after arriving on site.  However, in certain instances, the inspector may choose to inform the licensee of his or her presence on site after initial observations of licensed activities currently in progress.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jc w:val="both"/>
        <w:rPr>
          <w:rFonts w:ascii="Arial" w:hAnsi="Arial" w:cs="Arial"/>
          <w:color w:val="000000"/>
        </w:rPr>
      </w:pPr>
      <w:r>
        <w:rPr>
          <w:rFonts w:ascii="Arial" w:hAnsi="Arial" w:cs="Arial"/>
          <w:color w:val="000000"/>
        </w:rPr>
        <w:t>The purpose of the entrance briefing is to inform licensee management that an inspection is being conducted and to indicate the tentative schedule for discussing or reviewing selected inspection items with various licensee staff personnel.  However, in some instances, the inspector may only need to inform management of NRC's presence on site, and apprize management that an exit meeting will be conducted at the end of the inspection to detail the inspection findings.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jc w:val="both"/>
        <w:rPr>
          <w:rFonts w:ascii="Arial" w:hAnsi="Arial" w:cs="Arial"/>
          <w:color w:val="000000"/>
        </w:rPr>
      </w:pPr>
      <w:r>
        <w:rPr>
          <w:rFonts w:ascii="Arial" w:hAnsi="Arial" w:cs="Arial"/>
          <w:color w:val="000000"/>
        </w:rPr>
        <w:t>This is often an opportune time for the inspector to identify personnel to be interviewed.</w:t>
      </w:r>
      <w:r w:rsidR="00D86AED">
        <w:rPr>
          <w:rFonts w:ascii="Arial" w:hAnsi="Arial" w:cs="Arial"/>
          <w:color w:val="000000"/>
        </w:rPr>
        <w:t xml:space="preserve">  </w:t>
      </w:r>
      <w:r>
        <w:rPr>
          <w:rFonts w:ascii="Arial" w:hAnsi="Arial" w:cs="Arial"/>
          <w:color w:val="000000"/>
        </w:rPr>
        <w:t>Scheduling interviews will enhance inspector efficiency and give the licensee the opportunity to have the most knowledgeable individuals present to respond in the areas being inspected.</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jc w:val="both"/>
        <w:rPr>
          <w:rFonts w:ascii="Arial" w:hAnsi="Arial" w:cs="Arial"/>
          <w:color w:val="000000"/>
        </w:rPr>
      </w:pPr>
      <w:r>
        <w:rPr>
          <w:rFonts w:ascii="Arial" w:hAnsi="Arial" w:cs="Arial"/>
          <w:color w:val="000000"/>
        </w:rPr>
        <w:lastRenderedPageBreak/>
        <w:t>The</w:t>
      </w:r>
      <w:r w:rsidR="00016B09">
        <w:rPr>
          <w:rFonts w:ascii="Arial" w:hAnsi="Arial" w:cs="Arial"/>
          <w:color w:val="000000"/>
        </w:rPr>
        <w:t xml:space="preserve"> </w:t>
      </w:r>
      <w:ins w:id="268" w:author="NAA" w:date="2010-06-24T12:28:00Z">
        <w:r w:rsidR="00016B09">
          <w:rPr>
            <w:rFonts w:ascii="Arial" w:hAnsi="Arial" w:cs="Arial"/>
            <w:color w:val="000000"/>
          </w:rPr>
          <w:t xml:space="preserve">inspector should ask the </w:t>
        </w:r>
      </w:ins>
      <w:r>
        <w:rPr>
          <w:rFonts w:ascii="Arial" w:hAnsi="Arial" w:cs="Arial"/>
          <w:color w:val="000000"/>
        </w:rPr>
        <w:t>licensee representative to identify any recent problems related to the licensed program, such as equipment failures and unusual radiological problems (</w:t>
      </w:r>
      <w:r w:rsidR="00016B09">
        <w:rPr>
          <w:rFonts w:ascii="Arial" w:hAnsi="Arial" w:cs="Arial"/>
          <w:color w:val="000000"/>
        </w:rPr>
        <w:t>e</w:t>
      </w:r>
      <w:ins w:id="269" w:author="NAA" w:date="2010-06-24T12:28:00Z">
        <w:r w:rsidR="00016B09">
          <w:rPr>
            <w:rFonts w:ascii="Arial" w:hAnsi="Arial" w:cs="Arial"/>
            <w:color w:val="000000"/>
          </w:rPr>
          <w:t>.g</w:t>
        </w:r>
      </w:ins>
      <w:r>
        <w:rPr>
          <w:rFonts w:ascii="Arial" w:hAnsi="Arial" w:cs="Arial"/>
          <w:color w:val="000000"/>
        </w:rPr>
        <w:t xml:space="preserve">., excessive personnel exposures, unexpected releases to the environment, </w:t>
      </w:r>
      <w:ins w:id="270" w:author="NAA" w:date="2010-06-24T12:28:00Z">
        <w:r w:rsidR="00016B09">
          <w:rPr>
            <w:rFonts w:ascii="Arial" w:hAnsi="Arial" w:cs="Arial"/>
            <w:color w:val="000000"/>
          </w:rPr>
          <w:t>quality assurance</w:t>
        </w:r>
      </w:ins>
      <w:r>
        <w:rPr>
          <w:rFonts w:ascii="Arial" w:hAnsi="Arial" w:cs="Arial"/>
          <w:color w:val="000000"/>
        </w:rPr>
        <w:t> problems,</w:t>
      </w:r>
      <w:r w:rsidR="001D5BC5">
        <w:rPr>
          <w:rFonts w:ascii="Arial" w:hAnsi="Arial" w:cs="Arial"/>
          <w:color w:val="000000"/>
        </w:rPr>
        <w:t xml:space="preserve"> </w:t>
      </w:r>
      <w:ins w:id="271" w:author="NAA" w:date="2010-06-24T12:28:00Z">
        <w:r w:rsidR="001D5BC5">
          <w:rPr>
            <w:rFonts w:ascii="Arial" w:hAnsi="Arial" w:cs="Arial"/>
            <w:color w:val="000000"/>
          </w:rPr>
          <w:t>loss of material</w:t>
        </w:r>
        <w:r>
          <w:rPr>
            <w:rFonts w:ascii="Arial" w:hAnsi="Arial" w:cs="Arial"/>
            <w:color w:val="000000"/>
          </w:rPr>
          <w:t>).</w:t>
        </w:r>
      </w:ins>
      <w:r>
        <w:rPr>
          <w:rFonts w:ascii="Arial" w:hAnsi="Arial" w:cs="Arial"/>
          <w:color w:val="000000"/>
        </w:rPr>
        <w:t xml:space="preserve">  The representative</w:t>
      </w:r>
      <w:r w:rsidR="00061F05">
        <w:rPr>
          <w:rFonts w:ascii="Arial" w:hAnsi="Arial" w:cs="Arial"/>
          <w:color w:val="000000"/>
        </w:rPr>
        <w:t>’</w:t>
      </w:r>
      <w:r>
        <w:rPr>
          <w:rFonts w:ascii="Arial" w:hAnsi="Arial" w:cs="Arial"/>
          <w:color w:val="000000"/>
        </w:rPr>
        <w:t>s responses may help the inspector assess licensee management</w:t>
      </w:r>
      <w:r w:rsidR="00C27F98">
        <w:rPr>
          <w:rFonts w:ascii="Arial" w:hAnsi="Arial" w:cs="Arial"/>
          <w:color w:val="000000"/>
        </w:rPr>
        <w:t>’</w:t>
      </w:r>
      <w:r>
        <w:rPr>
          <w:rFonts w:ascii="Arial" w:hAnsi="Arial" w:cs="Arial"/>
          <w:color w:val="000000"/>
        </w:rPr>
        <w:t>s awareness of the radiation protection program.</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jc w:val="both"/>
        <w:rPr>
          <w:rFonts w:ascii="Arial" w:hAnsi="Arial" w:cs="Arial"/>
          <w:color w:val="000000"/>
        </w:rPr>
      </w:pPr>
      <w:r>
        <w:rPr>
          <w:rFonts w:ascii="Arial" w:hAnsi="Arial" w:cs="Arial"/>
          <w:color w:val="000000"/>
        </w:rPr>
        <w:t>When an inspection is likely to involve proprietary information, given the technical area or other considerations of inspection scope, the inspector should discuss with licensee management during the entrance meeting how the information will be handled during the inspection.</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(b)</w:t>
      </w:r>
      <w:r>
        <w:rPr>
          <w:rFonts w:ascii="Arial" w:hAnsi="Arial" w:cs="Arial"/>
          <w:color w:val="000000"/>
        </w:rPr>
        <w:tab/>
        <w:t xml:space="preserve">Follow up on Previous Items.  Determine whether the licensee followed up on cited violations identified during the previous inspection.  Determine whether the licensee took the corrective actions as described in its response to the </w:t>
      </w:r>
      <w:ins w:id="272" w:author="NAA" w:date="2010-06-24T12:28:00Z">
        <w:r w:rsidR="00A870C8">
          <w:rPr>
            <w:rFonts w:ascii="Arial" w:hAnsi="Arial" w:cs="Arial"/>
            <w:color w:val="000000"/>
          </w:rPr>
          <w:t>Notice of Violation (</w:t>
        </w:r>
      </w:ins>
      <w:r w:rsidR="00CB0286">
        <w:rPr>
          <w:rFonts w:ascii="Arial" w:hAnsi="Arial" w:cs="Arial"/>
          <w:color w:val="000000"/>
        </w:rPr>
        <w:t>NOV</w:t>
      </w:r>
      <w:ins w:id="273" w:author="NAA" w:date="2010-06-24T12:28:00Z">
        <w:r w:rsidR="00CB0286">
          <w:rPr>
            <w:rFonts w:ascii="Arial" w:hAnsi="Arial" w:cs="Arial"/>
            <w:color w:val="000000"/>
          </w:rPr>
          <w:t>)</w:t>
        </w:r>
      </w:ins>
      <w:r w:rsidR="00CB0286">
        <w:rPr>
          <w:rFonts w:ascii="Arial" w:hAnsi="Arial" w:cs="Arial"/>
          <w:color w:val="000000"/>
        </w:rPr>
        <w:t xml:space="preserve"> and</w:t>
      </w:r>
      <w:r>
        <w:rPr>
          <w:rFonts w:ascii="Arial" w:hAnsi="Arial" w:cs="Arial"/>
          <w:color w:val="000000"/>
        </w:rPr>
        <w:t xml:space="preserve"> followed-up on safety concerns and unresolved issues identified during the previous inspection</w:t>
      </w:r>
      <w:ins w:id="274" w:author="NAA" w:date="2010-06-24T12:28:00Z">
        <w:r w:rsidR="00A870C8">
          <w:rPr>
            <w:rFonts w:ascii="Arial" w:hAnsi="Arial" w:cs="Arial"/>
            <w:color w:val="000000"/>
          </w:rPr>
          <w:t>, including allegations</w:t>
        </w:r>
        <w:r>
          <w:rPr>
            <w:rFonts w:ascii="Arial" w:hAnsi="Arial" w:cs="Arial"/>
            <w:color w:val="000000"/>
          </w:rPr>
          <w:t>.</w:t>
        </w:r>
      </w:ins>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r>
        <w:rPr>
          <w:rFonts w:ascii="Arial" w:hAnsi="Arial" w:cs="Arial"/>
          <w:color w:val="000000"/>
        </w:rPr>
        <w:t>(c)</w:t>
      </w:r>
      <w:r>
        <w:rPr>
          <w:rFonts w:ascii="Arial" w:hAnsi="Arial" w:cs="Arial"/>
          <w:color w:val="000000"/>
        </w:rPr>
        <w:tab/>
        <w:t>General Overview.  The inspector should understand the current organization for radiation safety at the facility and the size of the current and anticipated radiation use program.</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275" w:author="Gwendolyn Davis" w:date="2010-07-23T13:28:00Z"/>
          <w:rFonts w:ascii="Arial" w:hAnsi="Arial" w:cs="Arial"/>
          <w:color w:val="000000"/>
        </w:rPr>
      </w:pPr>
    </w:p>
    <w:p w:rsidR="008F699B" w:rsidRDefault="004279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635" w:hanging="1195"/>
        <w:jc w:val="both"/>
        <w:rPr>
          <w:rFonts w:ascii="Arial" w:hAnsi="Arial" w:cs="Arial"/>
          <w:color w:val="000000"/>
        </w:rPr>
      </w:pPr>
      <w:ins w:id="276" w:author="Gwendolyn Davis" w:date="2010-07-23T13:39:00Z">
        <w:r>
          <w:rPr>
            <w:rFonts w:ascii="Arial" w:hAnsi="Arial" w:cs="Arial"/>
            <w:color w:val="000000"/>
          </w:rPr>
          <w:tab/>
        </w:r>
      </w:ins>
      <w:r w:rsidR="009D61EC">
        <w:rPr>
          <w:rFonts w:ascii="Arial" w:hAnsi="Arial" w:cs="Arial"/>
          <w:color w:val="000000"/>
        </w:rPr>
        <w:t>(1)</w:t>
      </w:r>
      <w:r w:rsidR="009D61EC">
        <w:rPr>
          <w:rFonts w:ascii="Arial" w:hAnsi="Arial" w:cs="Arial"/>
          <w:color w:val="000000"/>
        </w:rPr>
        <w:tab/>
        <w:t xml:space="preserve">Organization.  Interview cognizant licensee representatives about the current organization of the program.  Examine the licensee's organization with respect to changes that have occurred in personnel, functions, responsibilities, and authorities </w:t>
      </w:r>
      <w:r w:rsidR="009D61EC">
        <w:rPr>
          <w:rFonts w:ascii="Arial" w:hAnsi="Arial" w:cs="Arial"/>
          <w:color w:val="000000"/>
        </w:rPr>
        <w:lastRenderedPageBreak/>
        <w:t>since the previous inspection.  Identify the reporting relationship and management structure between the licensee's executive management, the Radiation Safety Officer (RSO), and, if applicable, the Chairperson and other members of the Radiation Safety Committee (RSC).</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4279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635" w:hanging="1195"/>
        <w:jc w:val="both"/>
        <w:rPr>
          <w:rFonts w:ascii="Arial" w:hAnsi="Arial" w:cs="Arial"/>
          <w:color w:val="000000"/>
        </w:rPr>
      </w:pPr>
      <w:ins w:id="277" w:author="Gwendolyn Davis" w:date="2010-07-23T13:40:00Z">
        <w:r>
          <w:rPr>
            <w:rFonts w:ascii="Arial" w:hAnsi="Arial" w:cs="Arial"/>
            <w:color w:val="000000"/>
          </w:rPr>
          <w:tab/>
        </w:r>
      </w:ins>
      <w:r w:rsidR="009D61EC">
        <w:rPr>
          <w:rFonts w:ascii="Arial" w:hAnsi="Arial" w:cs="Arial"/>
          <w:color w:val="000000"/>
        </w:rPr>
        <w:t xml:space="preserve">(2) </w:t>
      </w:r>
      <w:r w:rsidR="009D61EC">
        <w:rPr>
          <w:rFonts w:ascii="Arial" w:hAnsi="Arial" w:cs="Arial"/>
          <w:color w:val="000000"/>
        </w:rPr>
        <w:tab/>
        <w:t>Scope of Program.  Interview cognizant personnel to determine the types, quantities, and use of byproduct material, frequency of use, staff size, etc., and anticipated changes in the range of the radiation use program.  Determine if the licensee possesses material in accordance with a general license.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(d)</w:t>
      </w:r>
      <w:r>
        <w:rPr>
          <w:rFonts w:ascii="Arial" w:hAnsi="Arial" w:cs="Arial"/>
          <w:color w:val="000000"/>
        </w:rPr>
        <w:tab/>
        <w:t>Observation of Actual Facilities and Licensed Activities.  Ideally, the inspector should observe work in progress that involves NRC-regulated activities.  If there is no opportunity, then the inspector should ask the workers to demonstrate and explain selected licensed activities.</w:t>
      </w:r>
      <w:r w:rsidR="001D5BC5">
        <w:rPr>
          <w:rFonts w:ascii="Arial" w:hAnsi="Arial" w:cs="Arial"/>
          <w:color w:val="000000"/>
        </w:rPr>
        <w:t xml:space="preserve">  </w:t>
      </w:r>
      <w:ins w:id="278" w:author="NAA" w:date="2010-06-24T12:28:00Z">
        <w:r w:rsidR="001D5BC5">
          <w:rPr>
            <w:rFonts w:ascii="Arial" w:hAnsi="Arial" w:cs="Arial"/>
            <w:color w:val="000000"/>
          </w:rPr>
          <w:t xml:space="preserve">Note that workers should be asked to perform demonstrations that do not unnecessarily expose themselves to radiation. </w:t>
        </w:r>
        <w:r>
          <w:rPr>
            <w:rFonts w:ascii="Arial" w:hAnsi="Arial" w:cs="Arial"/>
            <w:color w:val="000000"/>
          </w:rPr>
          <w:t xml:space="preserve"> </w:t>
        </w:r>
      </w:ins>
      <w:r>
        <w:rPr>
          <w:rFonts w:ascii="Arial" w:hAnsi="Arial" w:cs="Arial"/>
          <w:color w:val="000000"/>
        </w:rPr>
        <w:t>It is of utmost importance to inspect licensed activities at temporary job sites</w:t>
      </w:r>
      <w:r w:rsidR="00352A65">
        <w:rPr>
          <w:rFonts w:ascii="Arial" w:hAnsi="Arial" w:cs="Arial"/>
          <w:color w:val="000000"/>
        </w:rPr>
        <w:t xml:space="preserve"> </w:t>
      </w:r>
      <w:ins w:id="279" w:author="NAA" w:date="2010-06-24T12:28:00Z">
        <w:r w:rsidR="00352A65">
          <w:rPr>
            <w:rFonts w:ascii="Arial" w:hAnsi="Arial" w:cs="Arial"/>
            <w:color w:val="000000"/>
          </w:rPr>
          <w:t xml:space="preserve">or </w:t>
        </w:r>
        <w:r w:rsidR="0057567F">
          <w:rPr>
            <w:rFonts w:ascii="Arial" w:hAnsi="Arial" w:cs="Arial"/>
            <w:color w:val="000000"/>
          </w:rPr>
          <w:t xml:space="preserve">activities </w:t>
        </w:r>
        <w:r w:rsidR="00352A65">
          <w:rPr>
            <w:rFonts w:ascii="Arial" w:hAnsi="Arial" w:cs="Arial"/>
            <w:color w:val="000000"/>
          </w:rPr>
          <w:t>perform</w:t>
        </w:r>
        <w:r w:rsidR="0057567F">
          <w:rPr>
            <w:rFonts w:ascii="Arial" w:hAnsi="Arial" w:cs="Arial"/>
            <w:color w:val="000000"/>
          </w:rPr>
          <w:t>ed</w:t>
        </w:r>
        <w:r w:rsidR="00352A65">
          <w:rPr>
            <w:rFonts w:ascii="Arial" w:hAnsi="Arial" w:cs="Arial"/>
            <w:color w:val="000000"/>
          </w:rPr>
          <w:t xml:space="preserve"> </w:t>
        </w:r>
        <w:r w:rsidR="0057567F">
          <w:rPr>
            <w:rFonts w:ascii="Arial" w:hAnsi="Arial" w:cs="Arial"/>
            <w:color w:val="000000"/>
          </w:rPr>
          <w:t>by</w:t>
        </w:r>
        <w:r w:rsidR="00352A65">
          <w:rPr>
            <w:rFonts w:ascii="Arial" w:hAnsi="Arial" w:cs="Arial"/>
            <w:color w:val="000000"/>
          </w:rPr>
          <w:t xml:space="preserve"> </w:t>
        </w:r>
        <w:r w:rsidR="0057567F">
          <w:rPr>
            <w:rFonts w:ascii="Arial" w:hAnsi="Arial" w:cs="Arial"/>
            <w:color w:val="000000"/>
          </w:rPr>
          <w:t xml:space="preserve">contracted </w:t>
        </w:r>
        <w:r w:rsidR="00352A65">
          <w:rPr>
            <w:rFonts w:ascii="Arial" w:hAnsi="Arial" w:cs="Arial"/>
            <w:color w:val="000000"/>
          </w:rPr>
          <w:t>personnel</w:t>
        </w:r>
        <w:r w:rsidR="00CA369A">
          <w:rPr>
            <w:rFonts w:ascii="Arial" w:hAnsi="Arial" w:cs="Arial"/>
            <w:color w:val="000000"/>
          </w:rPr>
          <w:t>.</w:t>
        </w:r>
        <w:r w:rsidR="00352A65">
          <w:rPr>
            <w:rFonts w:ascii="Arial" w:hAnsi="Arial" w:cs="Arial"/>
            <w:color w:val="000000"/>
          </w:rPr>
          <w:t xml:space="preserve"> </w:t>
        </w:r>
        <w:r>
          <w:rPr>
            <w:rFonts w:ascii="Arial" w:hAnsi="Arial" w:cs="Arial"/>
            <w:color w:val="000000"/>
          </w:rPr>
          <w:t>[</w:t>
        </w:r>
        <w:r w:rsidR="004F6BD4">
          <w:rPr>
            <w:rFonts w:ascii="Arial" w:hAnsi="Arial" w:cs="Arial"/>
            <w:color w:val="000000"/>
          </w:rPr>
          <w:t>See</w:t>
        </w:r>
      </w:ins>
      <w:r w:rsidR="004F6BD4">
        <w:rPr>
          <w:rFonts w:ascii="Arial" w:hAnsi="Arial" w:cs="Arial"/>
          <w:color w:val="000000"/>
        </w:rPr>
        <w:t xml:space="preserve"> Section</w:t>
      </w:r>
      <w:r>
        <w:rPr>
          <w:rFonts w:ascii="Arial" w:hAnsi="Arial" w:cs="Arial"/>
          <w:color w:val="000000"/>
        </w:rPr>
        <w:t xml:space="preserve"> 07.04</w:t>
      </w:r>
      <w:ins w:id="280" w:author="NAA" w:date="2010-06-24T12:28:00Z">
        <w:r>
          <w:rPr>
            <w:rFonts w:ascii="Arial" w:hAnsi="Arial" w:cs="Arial"/>
            <w:color w:val="000000"/>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rsidP="00D86A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lastRenderedPageBreak/>
        <w:t>(1)</w:t>
      </w:r>
      <w:r>
        <w:rPr>
          <w:rFonts w:ascii="Arial" w:hAnsi="Arial" w:cs="Arial"/>
          <w:color w:val="000000"/>
        </w:rPr>
        <w:tab/>
        <w:t>Perform a walk-through of the licensed facility to make general observations of the condition of the facility and the licensed activities being performed.</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D86A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t>(2)</w:t>
      </w:r>
      <w:r>
        <w:rPr>
          <w:rFonts w:ascii="Arial" w:hAnsi="Arial" w:cs="Arial"/>
          <w:color w:val="000000"/>
        </w:rPr>
        <w:tab/>
        <w:t>Conduct inspections of licensed operations that are a potentially significant contributor to dose, regardless of shift.</w:t>
      </w:r>
    </w:p>
    <w:p w:rsidR="008F699B" w:rsidRDefault="008F699B" w:rsidP="00D86A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p>
    <w:p w:rsidR="00D86AED" w:rsidRDefault="009D61EC" w:rsidP="00D86A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t>(3)</w:t>
      </w:r>
      <w:r>
        <w:rPr>
          <w:rFonts w:ascii="Arial" w:hAnsi="Arial" w:cs="Arial"/>
          <w:color w:val="000000"/>
        </w:rPr>
        <w:tab/>
        <w:t>Perform routine inspections, when applicable, during first run operations.</w:t>
      </w:r>
    </w:p>
    <w:p w:rsidR="008E21E9" w:rsidRDefault="008E21E9" w:rsidP="00D86A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p>
    <w:p w:rsidR="008F699B" w:rsidRDefault="009D61EC" w:rsidP="00D86A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t>(4)</w:t>
      </w:r>
      <w:r>
        <w:rPr>
          <w:rFonts w:ascii="Arial" w:hAnsi="Arial" w:cs="Arial"/>
          <w:color w:val="000000"/>
        </w:rPr>
        <w:tab/>
        <w:t>Make direct observations of radiation safety systems and practices in use.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D86A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t>(5)</w:t>
      </w:r>
      <w:r>
        <w:rPr>
          <w:rFonts w:ascii="Arial" w:hAnsi="Arial" w:cs="Arial"/>
          <w:color w:val="000000"/>
        </w:rPr>
        <w:tab/>
        <w:t>The walk-through may be performed at any time during the inspection.  The inspector may need to return to some portions of the facility at a later time to observe specific activities.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47E93" w:rsidP="00D86A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ins w:id="281" w:author="NAA" w:date="2010-06-24T12:28:00Z"/>
          <w:rFonts w:ascii="Arial" w:hAnsi="Arial" w:cs="Arial"/>
          <w:color w:val="000000"/>
        </w:rPr>
      </w:pPr>
      <w:ins w:id="282" w:author="NAA" w:date="2010-06-24T12:28:00Z">
        <w:r>
          <w:rPr>
            <w:rFonts w:ascii="Arial" w:hAnsi="Arial" w:cs="Arial"/>
            <w:color w:val="000000"/>
          </w:rPr>
          <w:t>(6)</w:t>
        </w:r>
        <w:r>
          <w:rPr>
            <w:rFonts w:ascii="Arial" w:hAnsi="Arial" w:cs="Arial"/>
            <w:color w:val="000000"/>
          </w:rPr>
          <w:tab/>
        </w:r>
        <w:r w:rsidRPr="00D86AED">
          <w:rPr>
            <w:rFonts w:ascii="Arial" w:hAnsi="Arial" w:cs="Arial"/>
            <w:color w:val="000000"/>
          </w:rPr>
          <w:t>Make direct observations of physical security systems and storage locations</w:t>
        </w:r>
        <w:r w:rsidR="00CA369A" w:rsidRPr="00D86AED">
          <w:rPr>
            <w:rFonts w:ascii="Arial" w:hAnsi="Arial" w:cs="Arial"/>
            <w:color w:val="000000"/>
          </w:rPr>
          <w:t>, if possessing RSRM</w:t>
        </w:r>
        <w:r w:rsidRPr="00D86AED">
          <w:rPr>
            <w:rFonts w:ascii="Arial" w:hAnsi="Arial" w:cs="Arial"/>
            <w:color w:val="000000"/>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634"/>
        <w:jc w:val="both"/>
        <w:rPr>
          <w:rFonts w:ascii="Arial" w:hAnsi="Arial" w:cs="Arial"/>
          <w:color w:val="000000"/>
        </w:rPr>
      </w:pPr>
      <w:r>
        <w:rPr>
          <w:rFonts w:ascii="Arial" w:hAnsi="Arial" w:cs="Arial"/>
          <w:color w:val="000000"/>
        </w:rPr>
        <w:t>(e)</w:t>
      </w:r>
      <w:r>
        <w:rPr>
          <w:rFonts w:ascii="Arial" w:hAnsi="Arial" w:cs="Arial"/>
          <w:color w:val="000000"/>
        </w:rPr>
        <w:tab/>
        <w:t xml:space="preserve">Independent and Confirmatory Measurements.  Independent measurements are those performed by the inspector without comparison to the licensee's measurements.  Confirmatory measurements are those whereby the inspector compares his or her measurements with those of the licensee's.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lastRenderedPageBreak/>
        <w:t>(1)</w:t>
      </w:r>
      <w:r>
        <w:rPr>
          <w:rFonts w:ascii="Arial" w:hAnsi="Arial" w:cs="Arial"/>
          <w:color w:val="000000"/>
        </w:rPr>
        <w:tab/>
        <w:t>The inspector should perform independent and confirmatory measurements in restricted, controlled, and unrestricted areas of the licensee's facility.  Independent measurements should be performed on all inspections, unless exceptional circumstances make it impossible to perform the measurements (</w:t>
      </w:r>
      <w:r w:rsidR="00016B09">
        <w:rPr>
          <w:rFonts w:ascii="Arial" w:hAnsi="Arial" w:cs="Arial"/>
          <w:color w:val="000000"/>
        </w:rPr>
        <w:t>e.</w:t>
      </w:r>
      <w:ins w:id="283" w:author="NAA" w:date="2010-06-24T12:28:00Z">
        <w:r w:rsidR="00016B09">
          <w:rPr>
            <w:rFonts w:ascii="Arial" w:hAnsi="Arial" w:cs="Arial"/>
            <w:color w:val="000000"/>
          </w:rPr>
          <w:t>g.</w:t>
        </w:r>
        <w:r>
          <w:rPr>
            <w:rFonts w:ascii="Arial" w:hAnsi="Arial" w:cs="Arial"/>
            <w:color w:val="000000"/>
          </w:rPr>
          <w:t xml:space="preserve">, </w:t>
        </w:r>
        <w:r w:rsidR="00016B09">
          <w:rPr>
            <w:rFonts w:ascii="Arial" w:hAnsi="Arial" w:cs="Arial"/>
            <w:color w:val="000000"/>
          </w:rPr>
          <w:t>the</w:t>
        </w:r>
      </w:ins>
      <w:r w:rsidR="00016B09">
        <w:rPr>
          <w:rFonts w:ascii="Arial" w:hAnsi="Arial" w:cs="Arial"/>
          <w:color w:val="000000"/>
        </w:rPr>
        <w:t xml:space="preserve"> </w:t>
      </w:r>
      <w:r>
        <w:rPr>
          <w:rFonts w:ascii="Arial" w:hAnsi="Arial" w:cs="Arial"/>
          <w:color w:val="000000"/>
        </w:rPr>
        <w:t xml:space="preserve">inspector's detection equipment malfunctions during an inspection trip).  Measurements of dose rates at the boundaries of restricted areas should be performed at the surfaces of the most accessible planes.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t>(2)</w:t>
      </w:r>
      <w:r>
        <w:rPr>
          <w:rFonts w:ascii="Arial" w:hAnsi="Arial" w:cs="Arial"/>
          <w:color w:val="000000"/>
        </w:rPr>
        <w:tab/>
        <w:t xml:space="preserve">Examples of measurements that may be performed include area radiation surveys, wipe samples, soil samples, leak tests, </w:t>
      </w:r>
      <w:ins w:id="284" w:author="NAA" w:date="2010-06-24T12:28:00Z">
        <w:r w:rsidR="00016B09">
          <w:rPr>
            <w:rFonts w:ascii="Arial" w:hAnsi="Arial" w:cs="Arial"/>
            <w:color w:val="000000"/>
          </w:rPr>
          <w:t xml:space="preserve">and </w:t>
        </w:r>
      </w:ins>
      <w:r>
        <w:rPr>
          <w:rFonts w:ascii="Arial" w:hAnsi="Arial" w:cs="Arial"/>
          <w:color w:val="000000"/>
        </w:rPr>
        <w:t xml:space="preserve">air flow measurements.  These measurements should be taken in licensed material use areas, storage areas, effluent release points, </w:t>
      </w:r>
      <w:ins w:id="285" w:author="NAA" w:date="2010-06-24T12:28:00Z">
        <w:r w:rsidR="00016B09">
          <w:rPr>
            <w:rFonts w:ascii="Arial" w:hAnsi="Arial" w:cs="Arial"/>
            <w:color w:val="000000"/>
          </w:rPr>
          <w:t>and other locations</w:t>
        </w:r>
      </w:ins>
      <w:r>
        <w:rPr>
          <w:rFonts w:ascii="Arial" w:hAnsi="Arial" w:cs="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t>(3)</w:t>
      </w:r>
      <w:r>
        <w:rPr>
          <w:rFonts w:ascii="Arial" w:hAnsi="Arial" w:cs="Arial"/>
          <w:color w:val="000000"/>
        </w:rPr>
        <w:tab/>
        <w:t>The inspector may ask the licensee to spot</w:t>
      </w:r>
      <w:r>
        <w:rPr>
          <w:rFonts w:ascii="Arial" w:hAnsi="Arial" w:cs="Arial"/>
          <w:color w:val="000000"/>
        </w:rPr>
        <w:noBreakHyphen/>
        <w:t>check radiation levels in selected areas, using the licensee's own instrumentation, if the licensee possesses survey instrumentation</w:t>
      </w:r>
      <w:ins w:id="286" w:author="NAA" w:date="2010-06-24T12:28:00Z">
        <w:r w:rsidR="00D647F9">
          <w:rPr>
            <w:rFonts w:ascii="Arial" w:hAnsi="Arial" w:cs="Arial"/>
            <w:color w:val="000000"/>
          </w:rPr>
          <w:t>, to observe survey procedures and the appropriateness of instrumentation for the types of material used</w:t>
        </w:r>
        <w:r>
          <w:rPr>
            <w:rFonts w:ascii="Arial" w:hAnsi="Arial" w:cs="Arial"/>
            <w:color w:val="000000"/>
          </w:rPr>
          <w:t>.</w:t>
        </w:r>
      </w:ins>
      <w:r>
        <w:rPr>
          <w:rFonts w:ascii="Arial" w:hAnsi="Arial" w:cs="Arial"/>
          <w:color w:val="000000"/>
        </w:rPr>
        <w:t xml:space="preserve">  However, the inspector must use NRC's instruments for independent verification of the licensee's </w:t>
      </w:r>
      <w:r w:rsidR="00B22A40">
        <w:rPr>
          <w:rFonts w:ascii="Arial" w:hAnsi="Arial" w:cs="Arial"/>
          <w:color w:val="000000"/>
        </w:rPr>
        <w:t xml:space="preserve"> </w:t>
      </w:r>
      <w:r>
        <w:rPr>
          <w:rFonts w:ascii="Arial" w:hAnsi="Arial" w:cs="Arial"/>
          <w:color w:val="000000"/>
        </w:rPr>
        <w:t>measurements.  The inspector's instruments must be in current calibration and source checked before they leave the regional office.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240" w:hanging="605"/>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240" w:hanging="605"/>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lastRenderedPageBreak/>
        <w:t>(f)</w:t>
      </w:r>
      <w:r>
        <w:rPr>
          <w:rFonts w:ascii="Arial" w:hAnsi="Arial" w:cs="Arial"/>
          <w:color w:val="000000"/>
        </w:rPr>
        <w:tab/>
        <w:t>Special License Conditions.  If applicable, verify the licensee's compliance with any special license conditions that are unique to a particular practice, procedure, or piece of equipment used by the licensee.  In these instances, the inspector should verify that the licensee understands the additional requirements, and maintains compliance with the special license conditions.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(g)</w:t>
      </w:r>
      <w:r>
        <w:rPr>
          <w:rFonts w:ascii="Arial" w:hAnsi="Arial" w:cs="Arial"/>
          <w:color w:val="000000"/>
        </w:rPr>
        <w:tab/>
        <w:t xml:space="preserve">Exit Meeting.  At the conclusion of the inspection the </w:t>
      </w:r>
      <w:r w:rsidR="00287C56">
        <w:rPr>
          <w:rFonts w:ascii="Arial" w:hAnsi="Arial" w:cs="Arial"/>
          <w:color w:val="000000"/>
        </w:rPr>
        <w:t>inspector should</w:t>
      </w:r>
      <w:r>
        <w:rPr>
          <w:rFonts w:ascii="Arial" w:hAnsi="Arial" w:cs="Arial"/>
          <w:color w:val="000000"/>
        </w:rPr>
        <w:t xml:space="preserve"> conduct an exit meeting with the most senior licensee representative present at the facility.  As appropriate, the inspector should prepare NRC Form 591M before the exit meeting so that the form can be properly executed during the exit meeting.</w:t>
      </w:r>
      <w:r w:rsidR="00C033C0">
        <w:rPr>
          <w:rFonts w:ascii="Arial" w:hAnsi="Arial" w:cs="Arial"/>
          <w:color w:val="000000"/>
        </w:rPr>
        <w:t xml:space="preserve"> </w:t>
      </w:r>
      <w:ins w:id="287" w:author="NAA" w:date="2010-06-24T12:28:00Z">
        <w:r w:rsidR="00C033C0">
          <w:rPr>
            <w:rFonts w:ascii="Arial" w:hAnsi="Arial" w:cs="Arial"/>
            <w:color w:val="000000"/>
          </w:rPr>
          <w:t xml:space="preserve"> The purpose of the exit meeting is to discuss preliminary inspection results.  The inspector should inform the licensee that inspection results, including the characterization of proposed enforcement actions, could change based on NRC management review. </w:t>
        </w:r>
        <w:r>
          <w:rPr>
            <w:rFonts w:ascii="Arial" w:hAnsi="Arial" w:cs="Arial"/>
            <w:color w:val="000000"/>
          </w:rPr>
          <w:t>[</w:t>
        </w:r>
        <w:r w:rsidR="004F6BD4">
          <w:rPr>
            <w:rFonts w:ascii="Arial" w:hAnsi="Arial" w:cs="Arial"/>
            <w:color w:val="000000"/>
          </w:rPr>
          <w:t>See Section</w:t>
        </w:r>
        <w:r>
          <w:rPr>
            <w:rFonts w:ascii="Arial" w:hAnsi="Arial" w:cs="Arial"/>
            <w:color w:val="000000"/>
          </w:rPr>
          <w:t xml:space="preserve"> 08.04]  </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jc w:val="both"/>
        <w:rPr>
          <w:rFonts w:ascii="Arial" w:hAnsi="Arial" w:cs="Arial"/>
          <w:color w:val="000000"/>
        </w:rPr>
      </w:pPr>
      <w:r>
        <w:rPr>
          <w:rFonts w:ascii="Arial" w:hAnsi="Arial" w:cs="Arial"/>
          <w:color w:val="000000"/>
        </w:rPr>
        <w:t xml:space="preserve">If a senior management representative is unavailable for the exit meeting, the inspector should hold a preliminary exit meeting with appropriate staff onsite.  As soon as practical after the inspection, the inspector shall hold an exit meeting directly with a senior management representative (and the licensee's RSO, if not present at the </w:t>
      </w:r>
      <w:r>
        <w:rPr>
          <w:rFonts w:ascii="Arial" w:hAnsi="Arial" w:cs="Arial"/>
          <w:color w:val="000000"/>
        </w:rPr>
        <w:lastRenderedPageBreak/>
        <w:t>preliminary exit meeting).  This meeting involving the licensee</w:t>
      </w:r>
      <w:r w:rsidR="0067342B">
        <w:rPr>
          <w:rFonts w:ascii="Arial" w:hAnsi="Arial" w:cs="Arial"/>
          <w:color w:val="000000"/>
        </w:rPr>
        <w:t>’</w:t>
      </w:r>
      <w:r>
        <w:rPr>
          <w:rFonts w:ascii="Arial" w:hAnsi="Arial" w:cs="Arial"/>
          <w:color w:val="000000"/>
        </w:rPr>
        <w:t xml:space="preserve">s management and RSO will usually </w:t>
      </w:r>
      <w:ins w:id="288" w:author="NAA" w:date="2010-06-24T12:28:00Z">
        <w:r w:rsidR="00016B09">
          <w:rPr>
            <w:rFonts w:ascii="Arial" w:hAnsi="Arial" w:cs="Arial"/>
            <w:color w:val="000000"/>
          </w:rPr>
          <w:t>take place</w:t>
        </w:r>
      </w:ins>
      <w:r>
        <w:rPr>
          <w:rFonts w:ascii="Arial" w:hAnsi="Arial" w:cs="Arial"/>
          <w:color w:val="000000"/>
        </w:rPr>
        <w:t xml:space="preserve"> by telephone conference call.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t>(1)</w:t>
      </w:r>
      <w:r>
        <w:rPr>
          <w:rFonts w:ascii="Arial" w:hAnsi="Arial" w:cs="Arial"/>
          <w:color w:val="000000"/>
        </w:rPr>
        <w:tab/>
        <w:t>For initial and routine inspections, the inspector should request the meeting and control the meeting for purposes of the inspection.  During the meeting, the inspector shall explain any cited violation of NRC requirements and the inspector</w:t>
      </w:r>
      <w:r w:rsidR="00061F05">
        <w:rPr>
          <w:rFonts w:ascii="Arial" w:hAnsi="Arial" w:cs="Arial"/>
          <w:color w:val="000000"/>
        </w:rPr>
        <w:t>’</w:t>
      </w:r>
      <w:r>
        <w:rPr>
          <w:rFonts w:ascii="Arial" w:hAnsi="Arial" w:cs="Arial"/>
          <w:color w:val="000000"/>
        </w:rPr>
        <w:t>s understanding of the licensee</w:t>
      </w:r>
      <w:r w:rsidR="0067342B">
        <w:rPr>
          <w:rFonts w:ascii="Arial" w:hAnsi="Arial" w:cs="Arial"/>
          <w:color w:val="000000"/>
        </w:rPr>
        <w:t>’</w:t>
      </w:r>
      <w:r>
        <w:rPr>
          <w:rFonts w:ascii="Arial" w:hAnsi="Arial" w:cs="Arial"/>
          <w:color w:val="000000"/>
        </w:rPr>
        <w:t>s corrective action plan for each violation [</w:t>
      </w:r>
      <w:r w:rsidR="004F6BD4">
        <w:rPr>
          <w:rFonts w:ascii="Arial" w:hAnsi="Arial" w:cs="Arial"/>
          <w:color w:val="000000"/>
        </w:rPr>
        <w:t>See Section</w:t>
      </w:r>
      <w:r>
        <w:rPr>
          <w:rFonts w:ascii="Arial" w:hAnsi="Arial" w:cs="Arial"/>
          <w:color w:val="000000"/>
        </w:rPr>
        <w:t xml:space="preserve"> 05.01.b.4 about keeping the licensee informed of apparent violations during the inspection].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pPr>
      <w:r>
        <w:rPr>
          <w:rFonts w:ascii="Arial" w:hAnsi="Arial" w:cs="Arial"/>
          <w:color w:val="000000"/>
        </w:rPr>
        <w:t>To avoid the formal disputed violation process [See NRC Enforcement Manual], the inspector should confirm the licensee</w:t>
      </w:r>
      <w:r w:rsidR="0067342B">
        <w:rPr>
          <w:rFonts w:ascii="Arial" w:hAnsi="Arial" w:cs="Arial"/>
          <w:color w:val="000000"/>
        </w:rPr>
        <w:t>’</w:t>
      </w:r>
      <w:r>
        <w:rPr>
          <w:rFonts w:ascii="Arial" w:hAnsi="Arial" w:cs="Arial"/>
          <w:color w:val="000000"/>
        </w:rPr>
        <w:t xml:space="preserve">s agreement and mutual understanding of cited violations and associated corrective action plans.  If the licensee disagrees with a violation, the inspector should contact his or her supervisor before leaving the site to </w:t>
      </w:r>
    </w:p>
    <w:p w:rsidR="008F699B" w:rsidRDefault="009D61EC"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pPr>
      <w:r>
        <w:rPr>
          <w:rFonts w:ascii="Arial" w:hAnsi="Arial" w:cs="Arial"/>
          <w:color w:val="000000"/>
        </w:rPr>
        <w:t xml:space="preserve">obtain further instructions.  It may be necessary to continue the inspection or modify the cited violation.  Together, the inspector and supervisor should make decisions about the enforcement strategy.  Before leaving the site, the inspector should inform the licensee about the next steps in the enforcement process.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pPr>
      <w:r>
        <w:rPr>
          <w:rFonts w:ascii="Arial" w:hAnsi="Arial" w:cs="Arial"/>
          <w:color w:val="000000"/>
        </w:rPr>
        <w:t>The inspector should explain safety</w:t>
      </w:r>
      <w:ins w:id="289" w:author="NAA" w:date="2010-06-24T12:28:00Z">
        <w:r w:rsidR="00980F0A">
          <w:rPr>
            <w:rFonts w:ascii="Arial" w:hAnsi="Arial" w:cs="Arial"/>
            <w:color w:val="000000"/>
          </w:rPr>
          <w:t>/security</w:t>
        </w:r>
      </w:ins>
      <w:r>
        <w:rPr>
          <w:rFonts w:ascii="Arial" w:hAnsi="Arial" w:cs="Arial"/>
          <w:color w:val="000000"/>
        </w:rPr>
        <w:t xml:space="preserve">-related concerns or unresolved items identified during the inspection, and the status of any previously identified violations. </w:t>
      </w:r>
    </w:p>
    <w:p w:rsidR="008F699B" w:rsidRDefault="008F699B"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pPr>
    </w:p>
    <w:p w:rsidR="009D61EC" w:rsidRDefault="009D61EC"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pPr>
      <w:r>
        <w:rPr>
          <w:rFonts w:ascii="Arial" w:hAnsi="Arial" w:cs="Arial"/>
          <w:color w:val="000000"/>
        </w:rPr>
        <w:lastRenderedPageBreak/>
        <w:t xml:space="preserve">Prompt corrective </w:t>
      </w:r>
      <w:ins w:id="290" w:author="NAA" w:date="2010-06-24T12:28:00Z">
        <w:r>
          <w:rPr>
            <w:rFonts w:ascii="Arial" w:hAnsi="Arial" w:cs="Arial"/>
            <w:color w:val="000000"/>
          </w:rPr>
          <w:t>action</w:t>
        </w:r>
        <w:r w:rsidR="00287C56">
          <w:rPr>
            <w:rFonts w:ascii="Arial" w:hAnsi="Arial" w:cs="Arial"/>
            <w:color w:val="000000"/>
          </w:rPr>
          <w:t>s</w:t>
        </w:r>
      </w:ins>
      <w:r>
        <w:rPr>
          <w:rFonts w:ascii="Arial" w:hAnsi="Arial" w:cs="Arial"/>
          <w:color w:val="000000"/>
        </w:rPr>
        <w:t xml:space="preserve"> must be initiated by the licensee for violations of regulatory requirements that affect safe </w:t>
      </w:r>
      <w:ins w:id="291" w:author="NAA" w:date="2010-06-24T12:28:00Z">
        <w:r w:rsidR="00287C56">
          <w:rPr>
            <w:rFonts w:ascii="Arial" w:hAnsi="Arial" w:cs="Arial"/>
            <w:color w:val="000000"/>
          </w:rPr>
          <w:t>and secure operations</w:t>
        </w:r>
      </w:ins>
      <w:r w:rsidR="00287C56">
        <w:rPr>
          <w:rFonts w:ascii="Arial" w:hAnsi="Arial" w:cs="Arial"/>
          <w:color w:val="000000"/>
        </w:rPr>
        <w:t xml:space="preserve"> of a </w:t>
      </w:r>
      <w:ins w:id="292" w:author="NAA" w:date="2010-06-24T12:28:00Z">
        <w:r>
          <w:rPr>
            <w:rFonts w:ascii="Arial" w:hAnsi="Arial" w:cs="Arial"/>
            <w:color w:val="000000"/>
          </w:rPr>
          <w:t>license</w:t>
        </w:r>
        <w:r w:rsidR="00287C56">
          <w:rPr>
            <w:rFonts w:ascii="Arial" w:hAnsi="Arial" w:cs="Arial"/>
            <w:color w:val="000000"/>
          </w:rPr>
          <w:t>d</w:t>
        </w:r>
      </w:ins>
      <w:r>
        <w:rPr>
          <w:rFonts w:ascii="Arial" w:hAnsi="Arial" w:cs="Arial"/>
          <w:color w:val="000000"/>
        </w:rPr>
        <w:t xml:space="preserve"> facility.  The inspector should not leave the site until the concern is fully understood by the licensee and corrective action has been initiated.  If the inspector and the licensee disagree on the magnitude of the concern regarding </w:t>
      </w:r>
      <w:ins w:id="293" w:author="NAA" w:date="2010-06-24T12:28:00Z">
        <w:r w:rsidR="000A7AB7">
          <w:rPr>
            <w:rFonts w:ascii="Arial" w:hAnsi="Arial" w:cs="Arial"/>
            <w:color w:val="000000"/>
          </w:rPr>
          <w:t xml:space="preserve">public health and </w:t>
        </w:r>
        <w:r>
          <w:rPr>
            <w:rFonts w:ascii="Arial" w:hAnsi="Arial" w:cs="Arial"/>
            <w:color w:val="000000"/>
          </w:rPr>
          <w:t>safe</w:t>
        </w:r>
        <w:r w:rsidR="000A7AB7">
          <w:rPr>
            <w:rFonts w:ascii="Arial" w:hAnsi="Arial" w:cs="Arial"/>
            <w:color w:val="000000"/>
          </w:rPr>
          <w:t xml:space="preserve">ty </w:t>
        </w:r>
        <w:r w:rsidR="00287C56">
          <w:rPr>
            <w:rFonts w:ascii="Arial" w:hAnsi="Arial" w:cs="Arial"/>
            <w:color w:val="000000"/>
          </w:rPr>
          <w:t>and</w:t>
        </w:r>
        <w:r w:rsidR="000A7AB7">
          <w:rPr>
            <w:rFonts w:ascii="Arial" w:hAnsi="Arial" w:cs="Arial"/>
            <w:color w:val="000000"/>
          </w:rPr>
          <w:t xml:space="preserve">/or </w:t>
        </w:r>
        <w:r w:rsidR="00287C56">
          <w:rPr>
            <w:rFonts w:ascii="Arial" w:hAnsi="Arial" w:cs="Arial"/>
            <w:color w:val="000000"/>
          </w:rPr>
          <w:t>secur</w:t>
        </w:r>
        <w:r w:rsidR="000A7AB7">
          <w:rPr>
            <w:rFonts w:ascii="Arial" w:hAnsi="Arial" w:cs="Arial"/>
            <w:color w:val="000000"/>
          </w:rPr>
          <w:t>ity</w:t>
        </w:r>
      </w:ins>
      <w:r w:rsidR="000A7AB7">
        <w:rPr>
          <w:rFonts w:ascii="Arial" w:hAnsi="Arial" w:cs="Arial"/>
          <w:color w:val="000000"/>
        </w:rPr>
        <w:t xml:space="preserve"> </w:t>
      </w:r>
      <w:r>
        <w:rPr>
          <w:rFonts w:ascii="Arial" w:hAnsi="Arial" w:cs="Arial"/>
          <w:color w:val="000000"/>
        </w:rPr>
        <w:t>of the facility, regional management should be notified immediately.</w:t>
      </w:r>
    </w:p>
    <w:p w:rsidR="008F699B" w:rsidRDefault="008F699B"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pPr>
    </w:p>
    <w:p w:rsidR="008F699B" w:rsidRDefault="009D61EC"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pPr>
      <w:r>
        <w:rPr>
          <w:rFonts w:ascii="Arial" w:hAnsi="Arial" w:cs="Arial"/>
          <w:color w:val="000000"/>
        </w:rPr>
        <w:t>Although deficiencies identified in some areas (i.e., workers' knowledge of the Part 20 requirements) are not always violations, the inspector should bring such deficiencies to the attention of licensee management at the exit meeting and also in the cover letter transmitting the inspection report or NOV</w:t>
      </w:r>
      <w:ins w:id="294" w:author="NAA" w:date="2010-06-24T12:28:00Z">
        <w:r>
          <w:rPr>
            <w:rFonts w:ascii="Arial" w:hAnsi="Arial" w:cs="Arial"/>
            <w:color w:val="000000"/>
          </w:rPr>
          <w:t>.</w:t>
        </w:r>
      </w:ins>
    </w:p>
    <w:p w:rsidR="008F699B" w:rsidRDefault="008F699B"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pPr>
    </w:p>
    <w:p w:rsidR="008F699B" w:rsidRDefault="009D61EC"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7"/>
        <w:jc w:val="both"/>
        <w:rPr>
          <w:rFonts w:ascii="Arial" w:hAnsi="Arial" w:cs="Arial"/>
          <w:color w:val="000000"/>
        </w:rPr>
      </w:pPr>
      <w:r>
        <w:rPr>
          <w:rFonts w:ascii="Arial" w:hAnsi="Arial" w:cs="Arial"/>
          <w:color w:val="000000"/>
        </w:rPr>
        <w:t xml:space="preserve">At the exit meeting, the inspector should verify whether the licensee considers any materials provided to or reviewed by the inspector to be proprietary in nature.  If so, the inspector should </w:t>
      </w:r>
      <w:ins w:id="295" w:author="NAA" w:date="2010-06-24T12:28:00Z">
        <w:r w:rsidR="00016B09">
          <w:rPr>
            <w:rFonts w:ascii="Arial" w:hAnsi="Arial" w:cs="Arial"/>
            <w:color w:val="000000"/>
          </w:rPr>
          <w:t>ensure</w:t>
        </w:r>
      </w:ins>
      <w:r>
        <w:rPr>
          <w:rFonts w:ascii="Arial" w:hAnsi="Arial" w:cs="Arial"/>
          <w:color w:val="000000"/>
        </w:rPr>
        <w:t xml:space="preserve"> proper handling of the information.</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1558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708" w:hanging="634"/>
        <w:jc w:val="both"/>
        <w:rPr>
          <w:rFonts w:ascii="Arial" w:hAnsi="Arial" w:cs="Arial"/>
          <w:color w:val="000000"/>
        </w:rPr>
      </w:pPr>
      <w:r>
        <w:rPr>
          <w:rFonts w:ascii="Arial" w:hAnsi="Arial" w:cs="Arial"/>
          <w:color w:val="000000"/>
        </w:rPr>
        <w:lastRenderedPageBreak/>
        <w:t>(2)</w:t>
      </w:r>
      <w:r>
        <w:rPr>
          <w:rFonts w:ascii="Arial" w:hAnsi="Arial" w:cs="Arial"/>
          <w:color w:val="000000"/>
        </w:rPr>
        <w:tab/>
        <w:t>For a reactive inspection, the inspector should refer to IP 87103 for specific instructions about the exit meeting.  It is particularly important that the inspector keep regional management informed of the inspection details and explain the exit meeting strategy with his or her supervisor before beginning the meeting.  During the exit meeting, the inspector should explain the preliminary inspection findings including any apparent violations of regulatory requirements.  The inspector should ask the licensee to confirm the licensee</w:t>
      </w:r>
      <w:r w:rsidR="0067342B">
        <w:rPr>
          <w:rFonts w:ascii="Arial" w:hAnsi="Arial" w:cs="Arial"/>
          <w:color w:val="000000"/>
        </w:rPr>
        <w:t>’</w:t>
      </w:r>
      <w:r>
        <w:rPr>
          <w:rFonts w:ascii="Arial" w:hAnsi="Arial" w:cs="Arial"/>
          <w:color w:val="000000"/>
        </w:rPr>
        <w:t xml:space="preserve">s understanding of the findings.  If the licensee does not provide additional information and disagrees with the preliminary findings and apparent violation(s), the inspector should assure the licensee that the inspector will convey the </w:t>
      </w:r>
      <w:r w:rsidR="0067342B">
        <w:rPr>
          <w:rFonts w:ascii="Arial" w:hAnsi="Arial" w:cs="Arial"/>
          <w:color w:val="000000"/>
        </w:rPr>
        <w:t>licensee’s</w:t>
      </w:r>
      <w:r>
        <w:rPr>
          <w:rFonts w:ascii="Arial" w:hAnsi="Arial" w:cs="Arial"/>
          <w:color w:val="000000"/>
        </w:rPr>
        <w:t xml:space="preserve"> disagreement to regional management.  The inspector should close the meeting and promptly leave the site without lingering for any further discussion before presenting these issues to regional management. The licensee</w:t>
      </w:r>
      <w:r w:rsidR="00061F05">
        <w:rPr>
          <w:rFonts w:ascii="Arial" w:hAnsi="Arial" w:cs="Arial"/>
          <w:color w:val="000000"/>
        </w:rPr>
        <w:t>’</w:t>
      </w:r>
      <w:r>
        <w:rPr>
          <w:rFonts w:ascii="Arial" w:hAnsi="Arial" w:cs="Arial"/>
          <w:color w:val="000000"/>
        </w:rPr>
        <w:t>s next opportunity to discuss the findings will be after the regional management has reviewed these matters.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6152ED" w:rsidP="005F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c.</w:t>
      </w:r>
      <w:r>
        <w:rPr>
          <w:rFonts w:ascii="Arial" w:hAnsi="Arial" w:cs="Arial"/>
          <w:color w:val="000000"/>
        </w:rPr>
        <w:tab/>
        <w:t xml:space="preserve">Post-inspection </w:t>
      </w:r>
      <w:ins w:id="296" w:author="NAA" w:date="2010-06-24T12:28:00Z">
        <w:r>
          <w:rPr>
            <w:rFonts w:ascii="Arial" w:hAnsi="Arial" w:cs="Arial"/>
            <w:color w:val="000000"/>
          </w:rPr>
          <w:t>A</w:t>
        </w:r>
        <w:r w:rsidR="009D61EC">
          <w:rPr>
            <w:rFonts w:ascii="Arial" w:hAnsi="Arial" w:cs="Arial"/>
            <w:color w:val="000000"/>
          </w:rPr>
          <w:t>ctivities.</w:t>
        </w:r>
      </w:ins>
      <w:r w:rsidR="009D61EC">
        <w:rPr>
          <w:rFonts w:ascii="Arial" w:hAnsi="Arial" w:cs="Arial"/>
          <w:color w:val="000000"/>
        </w:rPr>
        <w:t xml:space="preserve">  After returning from an inspection trip, the inspector shall discuss the results of the inspection trip with his or her supervisor.  This discussion should be sufficient to alert management to significant enforcement, safety,</w:t>
      </w:r>
      <w:r w:rsidR="004A4592">
        <w:rPr>
          <w:rFonts w:ascii="Arial" w:hAnsi="Arial" w:cs="Arial"/>
          <w:color w:val="000000"/>
        </w:rPr>
        <w:t xml:space="preserve"> </w:t>
      </w:r>
      <w:ins w:id="297" w:author="NAA" w:date="2010-06-24T12:28:00Z">
        <w:r w:rsidR="004A4592">
          <w:rPr>
            <w:rFonts w:ascii="Arial" w:hAnsi="Arial" w:cs="Arial"/>
            <w:color w:val="000000"/>
          </w:rPr>
          <w:t>security</w:t>
        </w:r>
        <w:r w:rsidR="00B13D98">
          <w:rPr>
            <w:rFonts w:ascii="Arial" w:hAnsi="Arial" w:cs="Arial"/>
            <w:color w:val="000000"/>
          </w:rPr>
          <w:t>,</w:t>
        </w:r>
        <w:r w:rsidR="009D61EC">
          <w:rPr>
            <w:rFonts w:ascii="Arial" w:hAnsi="Arial" w:cs="Arial"/>
            <w:color w:val="000000"/>
          </w:rPr>
          <w:t xml:space="preserve"> </w:t>
        </w:r>
      </w:ins>
      <w:r w:rsidR="009D61EC">
        <w:rPr>
          <w:rFonts w:ascii="Arial" w:hAnsi="Arial" w:cs="Arial"/>
          <w:color w:val="000000"/>
        </w:rPr>
        <w:t xml:space="preserve">or regulatory issues.  This meeting need not be documented, but it should be held in all cases.  To complete the inspection, the inspector </w:t>
      </w:r>
      <w:ins w:id="298" w:author="NAA" w:date="2010-06-24T12:28:00Z">
        <w:r w:rsidR="00FE37FC">
          <w:rPr>
            <w:rFonts w:ascii="Arial" w:hAnsi="Arial" w:cs="Arial"/>
            <w:color w:val="000000"/>
          </w:rPr>
          <w:t>sha</w:t>
        </w:r>
        <w:r w:rsidR="005E1C0D">
          <w:rPr>
            <w:rFonts w:ascii="Arial" w:hAnsi="Arial" w:cs="Arial"/>
            <w:color w:val="000000"/>
          </w:rPr>
          <w:t>ll</w:t>
        </w:r>
        <w:r w:rsidR="00FE37FC">
          <w:rPr>
            <w:rFonts w:ascii="Arial" w:hAnsi="Arial" w:cs="Arial"/>
            <w:color w:val="000000"/>
          </w:rPr>
          <w:t xml:space="preserve"> </w:t>
        </w:r>
        <w:r w:rsidR="009D61EC">
          <w:rPr>
            <w:rFonts w:ascii="Arial" w:hAnsi="Arial" w:cs="Arial"/>
            <w:color w:val="000000"/>
          </w:rPr>
          <w:t>document</w:t>
        </w:r>
      </w:ins>
      <w:r w:rsidR="009D61EC">
        <w:rPr>
          <w:rFonts w:ascii="Arial" w:hAnsi="Arial" w:cs="Arial"/>
          <w:color w:val="000000"/>
        </w:rPr>
        <w:t xml:space="preserve"> the inspection results in accordance with guidance in this </w:t>
      </w:r>
      <w:ins w:id="299" w:author="Gwendolyn Davis" w:date="2010-07-14T09:52:00Z">
        <w:r w:rsidR="00A660F4">
          <w:rPr>
            <w:rFonts w:ascii="Arial" w:hAnsi="Arial" w:cs="Arial"/>
            <w:color w:val="000000"/>
          </w:rPr>
          <w:t>IMC</w:t>
        </w:r>
      </w:ins>
      <w:r w:rsidR="009D61EC">
        <w:rPr>
          <w:rFonts w:ascii="Arial" w:hAnsi="Arial" w:cs="Arial"/>
          <w:color w:val="000000"/>
        </w:rPr>
        <w:t xml:space="preserve"> [</w:t>
      </w:r>
      <w:r w:rsidR="004F6BD4">
        <w:rPr>
          <w:rFonts w:ascii="Arial" w:hAnsi="Arial" w:cs="Arial"/>
          <w:color w:val="000000"/>
        </w:rPr>
        <w:t>See Section</w:t>
      </w:r>
      <w:r w:rsidR="009D61EC">
        <w:rPr>
          <w:rFonts w:ascii="Arial" w:hAnsi="Arial" w:cs="Arial"/>
          <w:color w:val="000000"/>
        </w:rPr>
        <w:t xml:space="preserve"> 2800-08] and other chapters, as appropriate.</w:t>
      </w:r>
      <w:ins w:id="300" w:author="NAA" w:date="2010-06-24T12:28:00Z">
        <w:r w:rsidR="003D5206">
          <w:rPr>
            <w:rFonts w:ascii="Arial" w:hAnsi="Arial" w:cs="Arial"/>
            <w:color w:val="000000"/>
          </w:rPr>
          <w:t xml:space="preserve">  In cases where an inspector is proposing to disposition a non-escalated enforcement action on an NRC Form 591M, supervisory review and approval is required</w:t>
        </w:r>
        <w:r w:rsidR="006E01C2">
          <w:rPr>
            <w:rFonts w:ascii="Arial" w:hAnsi="Arial" w:cs="Arial"/>
            <w:color w:val="000000"/>
          </w:rPr>
          <w:t xml:space="preserve"> </w:t>
        </w:r>
        <w:r w:rsidR="005E1C0D">
          <w:rPr>
            <w:rFonts w:ascii="Arial" w:hAnsi="Arial" w:cs="Arial"/>
            <w:color w:val="000000"/>
          </w:rPr>
          <w:t>before</w:t>
        </w:r>
        <w:r w:rsidR="006E01C2">
          <w:rPr>
            <w:rFonts w:ascii="Arial" w:hAnsi="Arial" w:cs="Arial"/>
            <w:color w:val="000000"/>
          </w:rPr>
          <w:t xml:space="preserve"> </w:t>
        </w:r>
        <w:r w:rsidR="005E1C0D">
          <w:rPr>
            <w:rFonts w:ascii="Arial" w:hAnsi="Arial" w:cs="Arial"/>
            <w:color w:val="000000"/>
          </w:rPr>
          <w:t>the inspector issues NRC</w:t>
        </w:r>
        <w:r w:rsidR="006E01C2">
          <w:rPr>
            <w:rFonts w:ascii="Arial" w:hAnsi="Arial" w:cs="Arial"/>
            <w:color w:val="000000"/>
          </w:rPr>
          <w:t xml:space="preserve"> Form 591M in the field</w:t>
        </w:r>
        <w:r w:rsidR="003D5206">
          <w:rPr>
            <w:rFonts w:ascii="Arial" w:hAnsi="Arial" w:cs="Arial"/>
            <w:color w:val="000000"/>
          </w:rPr>
          <w:t xml:space="preserve">.  NRC Form 591 M </w:t>
        </w:r>
        <w:r w:rsidR="002053AA">
          <w:rPr>
            <w:rFonts w:ascii="Arial" w:hAnsi="Arial" w:cs="Arial"/>
            <w:color w:val="000000"/>
          </w:rPr>
          <w:t>can be issued in the field without supervisory approval if there are no findings, an NCV, or Level IV and signed by a supervisor when an inspector returns to the office.  The form does not need to be</w:t>
        </w:r>
      </w:ins>
      <w:r w:rsidR="005F58E2">
        <w:rPr>
          <w:rFonts w:ascii="Arial" w:hAnsi="Arial" w:cs="Arial"/>
          <w:color w:val="000000"/>
        </w:rPr>
        <w:t xml:space="preserve"> </w:t>
      </w:r>
      <w:ins w:id="301" w:author="NAA" w:date="2010-06-24T12:28:00Z">
        <w:r w:rsidR="003D5206">
          <w:rPr>
            <w:rFonts w:ascii="Arial" w:hAnsi="Arial" w:cs="Arial"/>
            <w:color w:val="000000"/>
          </w:rPr>
          <w:t xml:space="preserve">re-issued unless the characterization of any findings changes during supervisory review.  </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02" w:name="_Toc263168945"/>
      <w:r>
        <w:rPr>
          <w:rFonts w:ascii="Arial" w:hAnsi="Arial" w:cs="Arial"/>
          <w:color w:val="000000"/>
        </w:rPr>
        <w:lastRenderedPageBreak/>
        <w:t>05.02</w:t>
      </w:r>
      <w:r>
        <w:rPr>
          <w:rFonts w:ascii="Arial" w:hAnsi="Arial" w:cs="Arial"/>
          <w:color w:val="000000"/>
        </w:rPr>
        <w:tab/>
      </w:r>
      <w:r>
        <w:rPr>
          <w:rFonts w:ascii="Arial" w:hAnsi="Arial" w:cs="Arial"/>
          <w:color w:val="000000"/>
          <w:u w:val="single"/>
        </w:rPr>
        <w:t>Reactive Inspections</w:t>
      </w:r>
      <w:r>
        <w:rPr>
          <w:rFonts w:ascii="Arial" w:hAnsi="Arial" w:cs="Arial"/>
          <w:color w:val="000000"/>
        </w:rPr>
        <w:t>.  Inspections performed to follow up on incidents (</w:t>
      </w:r>
      <w:r w:rsidR="004C34D7">
        <w:rPr>
          <w:rFonts w:ascii="Arial" w:hAnsi="Arial" w:cs="Arial"/>
          <w:color w:val="000000"/>
        </w:rPr>
        <w:t>e</w:t>
      </w:r>
      <w:ins w:id="303" w:author="NAA" w:date="2010-06-24T12:28:00Z">
        <w:r w:rsidR="004C34D7">
          <w:rPr>
            <w:rFonts w:ascii="Arial" w:hAnsi="Arial" w:cs="Arial"/>
            <w:color w:val="000000"/>
          </w:rPr>
          <w:t>.g</w:t>
        </w:r>
      </w:ins>
      <w:r w:rsidR="004C34D7">
        <w:rPr>
          <w:rFonts w:ascii="Arial" w:hAnsi="Arial" w:cs="Arial"/>
          <w:color w:val="000000"/>
        </w:rPr>
        <w:t>.,</w:t>
      </w:r>
      <w:r>
        <w:rPr>
          <w:rFonts w:ascii="Arial" w:hAnsi="Arial" w:cs="Arial"/>
          <w:color w:val="000000"/>
        </w:rPr>
        <w:t xml:space="preserve"> medical event, overexposure, </w:t>
      </w:r>
      <w:ins w:id="304" w:author="NAA" w:date="2010-06-24T12:28:00Z">
        <w:r w:rsidR="004C34D7">
          <w:rPr>
            <w:rFonts w:ascii="Arial" w:hAnsi="Arial" w:cs="Arial"/>
            <w:color w:val="000000"/>
          </w:rPr>
          <w:t>perceived concerns arising from a licensee’s response to a generic letter or bulletin,</w:t>
        </w:r>
      </w:ins>
      <w:r w:rsidR="004C34D7">
        <w:rPr>
          <w:rFonts w:ascii="Arial" w:hAnsi="Arial" w:cs="Arial"/>
          <w:color w:val="000000"/>
        </w:rPr>
        <w:t xml:space="preserve"> </w:t>
      </w:r>
      <w:r>
        <w:rPr>
          <w:rFonts w:ascii="Arial" w:hAnsi="Arial" w:cs="Arial"/>
          <w:color w:val="000000"/>
        </w:rPr>
        <w:t xml:space="preserve">loss or release of radioactive materials) take precedence over the routine inspection program.  Regional management shall promptly assess the preliminary information received concerning the incident and will determine if a reactive inspection is necessary.  Regional management, in consultation with </w:t>
      </w:r>
      <w:ins w:id="305" w:author="NAA" w:date="2010-06-24T12:28:00Z">
        <w:r w:rsidR="004C34D7">
          <w:rPr>
            <w:rFonts w:ascii="Arial" w:hAnsi="Arial" w:cs="Arial"/>
            <w:color w:val="000000"/>
          </w:rPr>
          <w:t>MSSA</w:t>
        </w:r>
      </w:ins>
      <w:r>
        <w:rPr>
          <w:rFonts w:ascii="Arial" w:hAnsi="Arial" w:cs="Arial"/>
          <w:color w:val="000000"/>
        </w:rPr>
        <w:t xml:space="preserve">, shall also determine if the event warrants </w:t>
      </w:r>
      <w:ins w:id="306" w:author="NAA" w:date="2010-06-24T12:28:00Z">
        <w:r w:rsidR="005E1C0D">
          <w:rPr>
            <w:rFonts w:ascii="Arial" w:hAnsi="Arial" w:cs="Arial"/>
            <w:color w:val="000000"/>
          </w:rPr>
          <w:t>a</w:t>
        </w:r>
      </w:ins>
      <w:r>
        <w:rPr>
          <w:rFonts w:ascii="Arial" w:hAnsi="Arial" w:cs="Arial"/>
          <w:color w:val="000000"/>
        </w:rPr>
        <w:t xml:space="preserve"> recommendation for an AIT or IIT, rather than a reactive inspection. The reactive inspection will </w:t>
      </w:r>
      <w:ins w:id="307" w:author="NAA" w:date="2010-06-24T12:28:00Z">
        <w:r w:rsidR="005E1C0D">
          <w:rPr>
            <w:rFonts w:ascii="Arial" w:hAnsi="Arial" w:cs="Arial"/>
            <w:color w:val="000000"/>
          </w:rPr>
          <w:t>emphasize</w:t>
        </w:r>
      </w:ins>
      <w:r w:rsidR="005E1C0D">
        <w:rPr>
          <w:rFonts w:ascii="Arial" w:hAnsi="Arial" w:cs="Arial"/>
          <w:color w:val="000000"/>
        </w:rPr>
        <w:t xml:space="preserve"> </w:t>
      </w:r>
      <w:r>
        <w:rPr>
          <w:rFonts w:ascii="Arial" w:hAnsi="Arial" w:cs="Arial"/>
          <w:color w:val="000000"/>
        </w:rPr>
        <w:t>the analysis of the sequence of events and the conditions that existed at the time these events occurred.  The analysis should lead to the determination of contributing factors and root causes, and to the formulation of corrective actions to prevent recurrence.  Generally, issues of compliance will be addressed after all safety issues and program weaknesses are identified and clearly understood.</w:t>
      </w:r>
      <w:bookmarkEnd w:id="302"/>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lastRenderedPageBreak/>
        <w:t xml:space="preserve">Inspections resulting from allegations will be documented in accordance with Management Directive (MD) 8.8, </w:t>
      </w:r>
      <w:r>
        <w:rPr>
          <w:rFonts w:ascii="Arial" w:hAnsi="Arial" w:cs="Arial"/>
          <w:color w:val="000000"/>
        </w:rPr>
        <w:sym w:font="WP TypographicSymbols" w:char="0041"/>
      </w:r>
      <w:r>
        <w:rPr>
          <w:rFonts w:ascii="Arial" w:hAnsi="Arial" w:cs="Arial"/>
          <w:color w:val="000000"/>
        </w:rPr>
        <w:t>Management of Allegations.</w:t>
      </w:r>
      <w:r>
        <w:rPr>
          <w:rFonts w:ascii="Arial" w:hAnsi="Arial" w:cs="Arial"/>
          <w:color w:val="000000"/>
        </w:rPr>
        <w:sym w:font="WP TypographicSymbols" w:char="0040"/>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 xml:space="preserve">Reactive inspections involving a medical event will be performed using the guidance in Management Directive 8.10, "NRC Medical Event Assessment Program."  All other reactive inspections will be performed using the guidance in Inspection Procedure (IP) 87103, </w:t>
      </w:r>
      <w:r>
        <w:rPr>
          <w:rFonts w:ascii="Arial" w:hAnsi="Arial" w:cs="Arial"/>
          <w:color w:val="000000"/>
        </w:rPr>
        <w:sym w:font="WP TypographicSymbols" w:char="0041"/>
      </w:r>
      <w:r>
        <w:rPr>
          <w:rFonts w:ascii="Arial" w:hAnsi="Arial" w:cs="Arial"/>
          <w:color w:val="000000"/>
        </w:rPr>
        <w:t>Inspection of Material Licensees Involved in an Incident or Bankruptcy.</w:t>
      </w:r>
      <w:r>
        <w:rPr>
          <w:rFonts w:ascii="Arial" w:hAnsi="Arial" w:cs="Arial"/>
          <w:color w:val="000000"/>
        </w:rPr>
        <w:sym w:font="WP TypographicSymbols" w:char="0040"/>
      </w:r>
    </w:p>
    <w:p w:rsidR="008F699B" w:rsidRDefault="008B49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308" w:author="NAA" w:date="2010-06-24T12:28:00Z"/>
          <w:rFonts w:ascii="Arial" w:hAnsi="Arial" w:cs="Arial"/>
          <w:color w:val="000000"/>
        </w:rPr>
      </w:pPr>
      <w:ins w:id="309" w:author="NAA" w:date="2010-06-24T12:28:00Z">
        <w:r w:rsidRPr="00FA69A2">
          <w:rPr>
            <w:rFonts w:ascii="Arial" w:hAnsi="Arial" w:cs="Arial"/>
          </w:rPr>
          <w:t>A reactive inspection may be necessary because of staff concern arising from a licensee</w:t>
        </w:r>
      </w:ins>
      <w:ins w:id="310" w:author="ILC1" w:date="2010-07-28T10:19:00Z">
        <w:r w:rsidR="00061F05">
          <w:rPr>
            <w:rFonts w:ascii="Arial" w:hAnsi="Arial" w:cs="Arial"/>
          </w:rPr>
          <w:t>’</w:t>
        </w:r>
      </w:ins>
      <w:ins w:id="311" w:author="NAA" w:date="2010-06-24T12:28:00Z">
        <w:r w:rsidRPr="00FA69A2">
          <w:rPr>
            <w:rFonts w:ascii="Arial" w:hAnsi="Arial" w:cs="Arial"/>
          </w:rPr>
          <w:t>s response to a generic letter or bulletin.  When necessary, a</w:t>
        </w:r>
        <w:r w:rsidR="006E01C2">
          <w:rPr>
            <w:rFonts w:ascii="Arial" w:hAnsi="Arial" w:cs="Arial"/>
          </w:rPr>
          <w:t>n</w:t>
        </w:r>
        <w:r w:rsidRPr="00FA69A2">
          <w:rPr>
            <w:rFonts w:ascii="Arial" w:hAnsi="Arial" w:cs="Arial"/>
          </w:rPr>
          <w:t xml:space="preserve"> </w:t>
        </w:r>
        <w:r w:rsidR="006E01C2">
          <w:rPr>
            <w:rFonts w:ascii="Arial" w:hAnsi="Arial" w:cs="Arial"/>
          </w:rPr>
          <w:t>inspection plan</w:t>
        </w:r>
        <w:r w:rsidRPr="00FA69A2">
          <w:rPr>
            <w:rFonts w:ascii="Arial" w:hAnsi="Arial" w:cs="Arial"/>
          </w:rPr>
          <w:t xml:space="preserve"> will be prepared to ensure that any reactive inspection conducted for this specific purpose adequately addresses the concern arising from the licensee</w:t>
        </w:r>
      </w:ins>
      <w:ins w:id="312" w:author="ILC1" w:date="2010-07-28T10:20:00Z">
        <w:r w:rsidR="00061F05">
          <w:rPr>
            <w:rFonts w:ascii="Arial" w:hAnsi="Arial" w:cs="Arial"/>
          </w:rPr>
          <w:t>’</w:t>
        </w:r>
      </w:ins>
      <w:ins w:id="313" w:author="NAA" w:date="2010-06-24T12:28:00Z">
        <w:r w:rsidRPr="00FA69A2">
          <w:rPr>
            <w:rFonts w:ascii="Arial" w:hAnsi="Arial" w:cs="Arial"/>
          </w:rPr>
          <w:t xml:space="preserve">s response.  The inspector should be sure to use the </w:t>
        </w:r>
        <w:r w:rsidR="006E01C2">
          <w:rPr>
            <w:rFonts w:ascii="Arial" w:hAnsi="Arial" w:cs="Arial"/>
          </w:rPr>
          <w:t>inspection plan</w:t>
        </w:r>
        <w:r w:rsidRPr="00FA69A2">
          <w:rPr>
            <w:rFonts w:ascii="Arial" w:hAnsi="Arial" w:cs="Arial"/>
          </w:rPr>
          <w:t>, as well as IP 87103, to ensure the inspection thoroughly addresses the concern</w:t>
        </w:r>
        <w:r w:rsidRPr="00F03F14">
          <w:rPr>
            <w:rFonts w:ascii="Arial" w:hAnsi="Arial" w:cs="Arial"/>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314" w:author="NAA" w:date="2010-06-24T12:28:00Z"/>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 xml:space="preserve">A narrative inspection report will be written for all reactive inspections.  The narrative report will include a discussion of </w:t>
      </w:r>
      <w:ins w:id="315" w:author="NAA" w:date="2010-06-24T12:28:00Z">
        <w:r w:rsidR="006E01C2">
          <w:rPr>
            <w:rFonts w:ascii="Arial" w:hAnsi="Arial" w:cs="Arial"/>
            <w:color w:val="000000"/>
          </w:rPr>
          <w:t xml:space="preserve">inspector activities, reviews, observations, </w:t>
        </w:r>
      </w:ins>
      <w:r>
        <w:rPr>
          <w:rFonts w:ascii="Arial" w:hAnsi="Arial" w:cs="Arial"/>
          <w:color w:val="000000"/>
        </w:rPr>
        <w:t xml:space="preserve">the sequence of events leading up to the incident, the contributing and root causes of the event, corrective actions taken or proposed by the licensee, and a discussion of the regulations applying to the incident. The inspector shall annotate inspection reports with the </w:t>
      </w:r>
      <w:ins w:id="316" w:author="NAA" w:date="2010-06-24T12:28:00Z">
        <w:r w:rsidR="009424E5">
          <w:rPr>
            <w:rFonts w:ascii="Arial" w:hAnsi="Arial" w:cs="Arial"/>
            <w:color w:val="000000"/>
          </w:rPr>
          <w:t>Nuclear Material Events Database (</w:t>
        </w:r>
      </w:ins>
      <w:r>
        <w:rPr>
          <w:rFonts w:ascii="Arial" w:hAnsi="Arial" w:cs="Arial"/>
          <w:color w:val="000000"/>
        </w:rPr>
        <w:t>NMED</w:t>
      </w:r>
      <w:ins w:id="317" w:author="NAA" w:date="2010-06-24T12:28:00Z">
        <w:r w:rsidR="009424E5">
          <w:rPr>
            <w:rFonts w:ascii="Arial" w:hAnsi="Arial" w:cs="Arial"/>
            <w:color w:val="000000"/>
          </w:rPr>
          <w:t>)</w:t>
        </w:r>
      </w:ins>
      <w:r>
        <w:rPr>
          <w:rFonts w:ascii="Arial" w:hAnsi="Arial" w:cs="Arial"/>
          <w:color w:val="000000"/>
        </w:rPr>
        <w:t xml:space="preserve"> Event No.</w:t>
      </w:r>
      <w:ins w:id="318" w:author="NAA" w:date="2010-06-24T12:28:00Z">
        <w:r w:rsidR="009424E5">
          <w:rPr>
            <w:rFonts w:ascii="Arial" w:hAnsi="Arial" w:cs="Arial"/>
            <w:color w:val="000000"/>
          </w:rPr>
          <w:t xml:space="preserve"> and/or the NRC event notification (EN) number</w:t>
        </w:r>
      </w:ins>
      <w:r>
        <w:rPr>
          <w:rFonts w:ascii="Arial" w:hAnsi="Arial" w:cs="Arial"/>
          <w:color w:val="000000"/>
        </w:rPr>
        <w:t xml:space="preserve"> if the reactive inspection was initiated by </w:t>
      </w:r>
      <w:ins w:id="319" w:author="NAA" w:date="2010-06-24T12:28:00Z">
        <w:r>
          <w:rPr>
            <w:rFonts w:ascii="Arial" w:hAnsi="Arial" w:cs="Arial"/>
            <w:color w:val="000000"/>
          </w:rPr>
          <w:t>a</w:t>
        </w:r>
      </w:ins>
      <w:r>
        <w:rPr>
          <w:rFonts w:ascii="Arial" w:hAnsi="Arial" w:cs="Arial"/>
          <w:color w:val="000000"/>
        </w:rPr>
        <w:t xml:space="preserve"> reportable event.  Enclosure </w:t>
      </w:r>
      <w:r w:rsidR="00B20A25" w:rsidRPr="00B20A25">
        <w:rPr>
          <w:rFonts w:ascii="Arial" w:hAnsi="Arial"/>
        </w:rPr>
        <w:t xml:space="preserve">3 provides instructions to properly </w:t>
      </w:r>
      <w:r w:rsidR="00B20A25" w:rsidRPr="00B20A25">
        <w:rPr>
          <w:rFonts w:ascii="Arial" w:hAnsi="Arial"/>
        </w:rPr>
        <w:sym w:font="WP TypographicSymbols" w:char="0041"/>
      </w:r>
      <w:r w:rsidR="00B20A25" w:rsidRPr="00B20A25">
        <w:rPr>
          <w:rFonts w:ascii="Arial" w:hAnsi="Arial"/>
        </w:rPr>
        <w:t>complete</w:t>
      </w:r>
      <w:r w:rsidR="00B20A25" w:rsidRPr="00B20A25">
        <w:rPr>
          <w:rFonts w:ascii="Arial" w:hAnsi="Arial"/>
        </w:rPr>
        <w:sym w:font="WP TypographicSymbols" w:char="0040"/>
      </w:r>
      <w:r w:rsidR="00B20A25" w:rsidRPr="00B20A25">
        <w:rPr>
          <w:rFonts w:ascii="Arial" w:hAnsi="Arial"/>
        </w:rPr>
        <w:t xml:space="preserve"> the record for NMED.  </w:t>
      </w:r>
      <w:r>
        <w:rPr>
          <w:rFonts w:ascii="Arial" w:hAnsi="Arial" w:cs="Arial"/>
          <w:color w:val="000000"/>
        </w:rPr>
        <w:t>Section 08.03</w:t>
      </w:r>
      <w:ins w:id="320" w:author="NAA" w:date="2010-06-24T12:28:00Z">
        <w:r w:rsidR="008B495F">
          <w:rPr>
            <w:rFonts w:ascii="Arial" w:hAnsi="Arial" w:cs="Arial"/>
            <w:color w:val="000000"/>
          </w:rPr>
          <w:t xml:space="preserve"> outlines the methods for documenting inspections</w:t>
        </w:r>
        <w:r>
          <w:rPr>
            <w:rFonts w:ascii="Arial" w:hAnsi="Arial" w:cs="Arial"/>
            <w:color w:val="000000"/>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21" w:name="_Toc263168946"/>
      <w:r>
        <w:rPr>
          <w:rFonts w:ascii="Arial" w:hAnsi="Arial" w:cs="Arial"/>
          <w:color w:val="000000"/>
        </w:rPr>
        <w:t>05.03</w:t>
      </w:r>
      <w:r>
        <w:rPr>
          <w:rFonts w:ascii="Arial" w:hAnsi="Arial" w:cs="Arial"/>
          <w:color w:val="000000"/>
        </w:rPr>
        <w:tab/>
      </w:r>
      <w:r w:rsidR="00620ED6">
        <w:rPr>
          <w:rFonts w:ascii="Arial" w:hAnsi="Arial"/>
          <w:color w:val="000000"/>
          <w:u w:val="single"/>
        </w:rPr>
        <w:t>Initial Inspections</w:t>
      </w:r>
      <w:ins w:id="322" w:author="NAA" w:date="2010-06-24T12:28:00Z">
        <w:r w:rsidR="001E0026">
          <w:rPr>
            <w:rFonts w:ascii="Arial" w:hAnsi="Arial" w:cs="Arial"/>
            <w:color w:val="000000"/>
          </w:rPr>
          <w:t>.</w:t>
        </w:r>
      </w:ins>
      <w:r>
        <w:rPr>
          <w:rFonts w:ascii="Arial" w:hAnsi="Arial" w:cs="Arial"/>
          <w:color w:val="000000"/>
        </w:rPr>
        <w:t xml:space="preserve">  Initial inspections of a new licensee or an </w:t>
      </w:r>
      <w:ins w:id="323" w:author="NAA" w:date="2010-06-24T12:28:00Z">
        <w:r w:rsidR="006E01C2">
          <w:rPr>
            <w:rFonts w:ascii="Arial" w:hAnsi="Arial" w:cs="Arial"/>
            <w:color w:val="000000"/>
          </w:rPr>
          <w:t xml:space="preserve">amendment for an </w:t>
        </w:r>
      </w:ins>
      <w:r>
        <w:rPr>
          <w:rFonts w:ascii="Arial" w:hAnsi="Arial" w:cs="Arial"/>
          <w:color w:val="000000"/>
        </w:rPr>
        <w:t xml:space="preserve">existing licensee </w:t>
      </w:r>
      <w:ins w:id="324" w:author="NAA" w:date="2010-06-24T12:28:00Z">
        <w:r w:rsidR="006E01C2">
          <w:rPr>
            <w:rFonts w:ascii="Arial" w:hAnsi="Arial" w:cs="Arial"/>
            <w:color w:val="000000"/>
          </w:rPr>
          <w:t>that has a significant expansion of its program</w:t>
        </w:r>
      </w:ins>
      <w:r>
        <w:rPr>
          <w:rFonts w:ascii="Arial" w:hAnsi="Arial" w:cs="Arial"/>
          <w:color w:val="000000"/>
        </w:rPr>
        <w:t xml:space="preserve"> shall be announced and completed within 12 months of the date the new license</w:t>
      </w:r>
      <w:r w:rsidR="004F5073">
        <w:rPr>
          <w:rFonts w:ascii="Arial" w:hAnsi="Arial" w:cs="Arial"/>
          <w:color w:val="000000"/>
        </w:rPr>
        <w:t xml:space="preserve"> </w:t>
      </w:r>
      <w:r>
        <w:rPr>
          <w:rFonts w:ascii="Arial" w:hAnsi="Arial" w:cs="Arial"/>
          <w:color w:val="000000"/>
        </w:rPr>
        <w:t>or amendment was issued by a Regional Office.</w:t>
      </w:r>
      <w:r w:rsidR="004F5073">
        <w:rPr>
          <w:rFonts w:ascii="Arial" w:hAnsi="Arial" w:cs="Arial"/>
          <w:color w:val="000000"/>
        </w:rPr>
        <w:t xml:space="preserve">  </w:t>
      </w:r>
      <w:r>
        <w:rPr>
          <w:rFonts w:ascii="Arial" w:hAnsi="Arial" w:cs="Arial"/>
          <w:color w:val="000000"/>
        </w:rPr>
        <w:t xml:space="preserve">To schedule the initial inspection, the date in the </w:t>
      </w:r>
      <w:r>
        <w:rPr>
          <w:rFonts w:ascii="Arial" w:hAnsi="Arial" w:cs="Arial"/>
          <w:color w:val="000000"/>
        </w:rPr>
        <w:sym w:font="WP TypographicSymbols" w:char="0041"/>
      </w:r>
      <w:r>
        <w:rPr>
          <w:rFonts w:ascii="Arial" w:hAnsi="Arial" w:cs="Arial"/>
          <w:color w:val="000000"/>
        </w:rPr>
        <w:t>next inspection date</w:t>
      </w:r>
      <w:r>
        <w:rPr>
          <w:rFonts w:ascii="Arial" w:hAnsi="Arial" w:cs="Arial"/>
          <w:color w:val="000000"/>
        </w:rPr>
        <w:sym w:font="WP TypographicSymbols" w:char="0040"/>
      </w:r>
      <w:r>
        <w:rPr>
          <w:rFonts w:ascii="Arial" w:hAnsi="Arial" w:cs="Arial"/>
          <w:color w:val="000000"/>
        </w:rPr>
        <w:t xml:space="preserve"> </w:t>
      </w:r>
      <w:ins w:id="325" w:author="NAA" w:date="2010-06-24T12:28:00Z">
        <w:r w:rsidR="005E1C0D">
          <w:rPr>
            <w:rFonts w:ascii="Arial" w:hAnsi="Arial" w:cs="Arial"/>
            <w:color w:val="000000"/>
          </w:rPr>
          <w:t>field</w:t>
        </w:r>
      </w:ins>
      <w:r w:rsidR="005E1C0D">
        <w:rPr>
          <w:rFonts w:ascii="Arial" w:hAnsi="Arial" w:cs="Arial"/>
          <w:color w:val="000000"/>
        </w:rPr>
        <w:t xml:space="preserve"> </w:t>
      </w:r>
      <w:r>
        <w:rPr>
          <w:rFonts w:ascii="Arial" w:hAnsi="Arial" w:cs="Arial"/>
          <w:color w:val="000000"/>
        </w:rPr>
        <w:t xml:space="preserve">in the Licensing Tracking System (LTS) shall be 12 months from the date the new license or amendment was issued.  The </w:t>
      </w:r>
      <w:r>
        <w:rPr>
          <w:rFonts w:ascii="Arial" w:hAnsi="Arial" w:cs="Arial"/>
          <w:color w:val="000000"/>
        </w:rPr>
        <w:sym w:font="WP TypographicSymbols" w:char="0041"/>
      </w:r>
      <w:r>
        <w:rPr>
          <w:rFonts w:ascii="Arial" w:hAnsi="Arial" w:cs="Arial"/>
          <w:color w:val="000000"/>
        </w:rPr>
        <w:t>last inspection date</w:t>
      </w:r>
      <w:r>
        <w:rPr>
          <w:rFonts w:ascii="Arial" w:hAnsi="Arial" w:cs="Arial"/>
          <w:color w:val="000000"/>
        </w:rPr>
        <w:sym w:font="WP TypographicSymbols" w:char="0040"/>
      </w:r>
      <w:r>
        <w:rPr>
          <w:rFonts w:ascii="Arial" w:hAnsi="Arial" w:cs="Arial"/>
          <w:color w:val="000000"/>
        </w:rPr>
        <w:t xml:space="preserve"> data element in the LTS shall be 0 (zero) or blank.</w:t>
      </w:r>
      <w:bookmarkEnd w:id="321"/>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6E01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326" w:author="NAA" w:date="2010-06-24T12:28:00Z"/>
          <w:rFonts w:ascii="Arial" w:hAnsi="Arial" w:cs="Arial"/>
          <w:color w:val="000000"/>
        </w:rPr>
      </w:pPr>
      <w:ins w:id="327" w:author="NAA" w:date="2010-06-24T12:28:00Z">
        <w:r>
          <w:rPr>
            <w:rFonts w:ascii="Arial" w:hAnsi="Arial" w:cs="Arial"/>
          </w:rPr>
          <w:t>Initial Security Inspections must be performed for all RSRM licensees or applicants to verify that security requirements or Increased Controls are implemented before the licensing action is issued allowing the licensee/applicant to take possession of RSRM.</w:t>
        </w:r>
        <w:r w:rsidR="00554215">
          <w:rPr>
            <w:rFonts w:ascii="Arial" w:hAnsi="Arial" w:cs="Arial"/>
          </w:rPr>
          <w:t xml:space="preserve">  </w:t>
        </w:r>
        <w:r w:rsidR="00FF4049">
          <w:rPr>
            <w:rFonts w:ascii="Arial" w:hAnsi="Arial" w:cs="Arial"/>
          </w:rPr>
          <w:t>I</w:t>
        </w:r>
        <w:r w:rsidR="00980F0A">
          <w:rPr>
            <w:rFonts w:ascii="Arial" w:hAnsi="Arial" w:cs="Arial"/>
          </w:rPr>
          <w:t>n addition to the initial security inspection,</w:t>
        </w:r>
        <w:r w:rsidR="00554215">
          <w:rPr>
            <w:rFonts w:ascii="Arial" w:hAnsi="Arial" w:cs="Arial"/>
          </w:rPr>
          <w:t xml:space="preserve"> </w:t>
        </w:r>
        <w:r w:rsidR="00980F0A">
          <w:rPr>
            <w:rFonts w:ascii="Arial" w:hAnsi="Arial" w:cs="Arial"/>
          </w:rPr>
          <w:t xml:space="preserve">an </w:t>
        </w:r>
        <w:r w:rsidR="00554215">
          <w:rPr>
            <w:rFonts w:ascii="Arial" w:hAnsi="Arial" w:cs="Arial"/>
          </w:rPr>
          <w:t xml:space="preserve">initial inspection for RSRM licensees must </w:t>
        </w:r>
        <w:r w:rsidR="00980F0A">
          <w:rPr>
            <w:rFonts w:ascii="Arial" w:hAnsi="Arial" w:cs="Arial"/>
          </w:rPr>
          <w:t xml:space="preserve">also </w:t>
        </w:r>
        <w:r w:rsidR="00554215">
          <w:rPr>
            <w:rFonts w:ascii="Arial" w:hAnsi="Arial" w:cs="Arial"/>
          </w:rPr>
          <w:t>be completed within 12 months of license issuance.</w:t>
        </w:r>
        <w:r>
          <w:rPr>
            <w:rFonts w:ascii="Arial" w:hAnsi="Arial" w:cs="Arial"/>
          </w:rPr>
          <w:t xml:space="preserve"> </w:t>
        </w:r>
        <w:r w:rsidR="00884751" w:rsidDel="00884751">
          <w:rPr>
            <w:rStyle w:val="CommentReference"/>
          </w:rPr>
          <w:t xml:space="preserve"> </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328" w:author="NAA" w:date="2010-06-24T12:28:00Z"/>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a.</w:t>
      </w:r>
      <w:r>
        <w:rPr>
          <w:rFonts w:ascii="Arial" w:hAnsi="Arial" w:cs="Arial"/>
          <w:color w:val="000000"/>
        </w:rPr>
        <w:tab/>
        <w:t xml:space="preserve">Initial inspections of all licensees.  Once </w:t>
      </w:r>
      <w:ins w:id="329" w:author="NAA" w:date="2010-06-24T12:28:00Z">
        <w:r>
          <w:rPr>
            <w:rFonts w:ascii="Arial" w:hAnsi="Arial" w:cs="Arial"/>
            <w:color w:val="000000"/>
          </w:rPr>
          <w:t>on</w:t>
        </w:r>
        <w:r w:rsidR="00FF4049">
          <w:rPr>
            <w:rFonts w:ascii="Arial" w:hAnsi="Arial" w:cs="Arial"/>
            <w:color w:val="000000"/>
          </w:rPr>
          <w:t xml:space="preserve"> </w:t>
        </w:r>
        <w:r>
          <w:rPr>
            <w:rFonts w:ascii="Arial" w:hAnsi="Arial" w:cs="Arial"/>
            <w:color w:val="000000"/>
          </w:rPr>
          <w:t>site</w:t>
        </w:r>
      </w:ins>
      <w:r>
        <w:rPr>
          <w:rFonts w:ascii="Arial" w:hAnsi="Arial" w:cs="Arial"/>
          <w:color w:val="000000"/>
        </w:rPr>
        <w:t xml:space="preserve">, the inspector should interview licensee staff (management and technical) to determine if licensed material </w:t>
      </w:r>
      <w:r w:rsidR="008B495F">
        <w:rPr>
          <w:rFonts w:ascii="Arial" w:hAnsi="Arial" w:cs="Arial"/>
          <w:color w:val="000000"/>
        </w:rPr>
        <w:t>has been</w:t>
      </w:r>
      <w:r>
        <w:rPr>
          <w:rFonts w:ascii="Arial" w:hAnsi="Arial" w:cs="Arial"/>
          <w:color w:val="000000"/>
        </w:rPr>
        <w:t xml:space="preserve"> possessed or licensed operations have been performed.  Methods for determining if licensed activities have been performed include, but are not limited to the following:  performing a site tour, performing confirmatory measurements, and/or contacting distributors of radioactive material, such as local radiopharmacies, to see if they have distributed material to the licensee.  If the licensee has possessed licensed materials or performed licensed operations, then the inspector should conduct an inspection in accordance with Section 05.01 and other applicable guidance.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ins w:id="330" w:author="Gwendolyn Davis" w:date="2010-07-23T13:43:00Z"/>
          <w:rFonts w:ascii="Arial" w:hAnsi="Arial" w:cs="Arial"/>
          <w:color w:val="000000"/>
        </w:rPr>
      </w:pPr>
      <w:r>
        <w:rPr>
          <w:rFonts w:ascii="Arial" w:hAnsi="Arial" w:cs="Arial"/>
          <w:color w:val="000000"/>
        </w:rPr>
        <w:t>If it is determined that the licensee has not possessed licensed material or performed licensed operations, the inspector should:</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ins w:id="331" w:author="Gwendolyn Davis" w:date="2010-07-23T13:44:00Z"/>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lastRenderedPageBreak/>
        <w:t>1.</w:t>
      </w:r>
      <w:r>
        <w:rPr>
          <w:rFonts w:ascii="Arial" w:hAnsi="Arial" w:cs="Arial"/>
          <w:color w:val="000000"/>
        </w:rPr>
        <w:tab/>
        <w:t>Determine the licensee's plans for future possession of licensed material or plans to perform licensed operations.  In assessing the licensee's future plans, the inspector should determine if adequate facilities and equipment are in place to safely handle licensed material, as described in the license application.</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2.</w:t>
      </w:r>
      <w:r>
        <w:rPr>
          <w:rFonts w:ascii="Arial" w:hAnsi="Arial" w:cs="Arial"/>
          <w:color w:val="000000"/>
        </w:rPr>
        <w:tab/>
        <w:t xml:space="preserve">Use this opportunity to discuss the license and applicable regulations with the licensee.  The inspector should </w:t>
      </w:r>
      <w:ins w:id="332" w:author="NAA" w:date="2010-06-24T12:28:00Z">
        <w:r w:rsidR="00FF4049">
          <w:rPr>
            <w:rFonts w:ascii="Arial" w:hAnsi="Arial" w:cs="Arial"/>
            <w:color w:val="000000"/>
          </w:rPr>
          <w:t>d</w:t>
        </w:r>
        <w:r>
          <w:rPr>
            <w:rFonts w:ascii="Arial" w:hAnsi="Arial" w:cs="Arial"/>
            <w:color w:val="000000"/>
          </w:rPr>
          <w:t>iscuss</w:t>
        </w:r>
      </w:ins>
      <w:r>
        <w:rPr>
          <w:rFonts w:ascii="Arial" w:hAnsi="Arial" w:cs="Arial"/>
          <w:color w:val="000000"/>
        </w:rPr>
        <w:t xml:space="preserve"> unique license conditions.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Request that the licensee notify the NRC before</w:t>
      </w:r>
      <w:ins w:id="333" w:author="NAA" w:date="2010-06-24T12:28:00Z">
        <w:r>
          <w:rPr>
            <w:rFonts w:ascii="Arial" w:hAnsi="Arial" w:cs="Arial"/>
            <w:color w:val="000000"/>
          </w:rPr>
          <w:t xml:space="preserve"> </w:t>
        </w:r>
        <w:r w:rsidR="00FF4049">
          <w:rPr>
            <w:rFonts w:ascii="Arial" w:hAnsi="Arial" w:cs="Arial"/>
            <w:color w:val="000000"/>
          </w:rPr>
          <w:t>the</w:t>
        </w:r>
      </w:ins>
      <w:r w:rsidR="00FF4049">
        <w:rPr>
          <w:rFonts w:ascii="Arial" w:hAnsi="Arial" w:cs="Arial"/>
          <w:color w:val="000000"/>
        </w:rPr>
        <w:t xml:space="preserve"> </w:t>
      </w:r>
      <w:r>
        <w:rPr>
          <w:rFonts w:ascii="Arial" w:hAnsi="Arial" w:cs="Arial"/>
          <w:color w:val="000000"/>
        </w:rPr>
        <w:t>receipt of licensed material or initiation of licensed operations.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4.</w:t>
      </w:r>
      <w:r>
        <w:rPr>
          <w:rFonts w:ascii="Arial" w:hAnsi="Arial" w:cs="Arial"/>
          <w:color w:val="000000"/>
        </w:rPr>
        <w:tab/>
        <w:t xml:space="preserve">Document the onsite inspection by completing a Form 591M.  The </w:t>
      </w:r>
      <w:r>
        <w:rPr>
          <w:rFonts w:ascii="Arial" w:hAnsi="Arial" w:cs="Arial"/>
          <w:color w:val="000000"/>
        </w:rPr>
        <w:sym w:font="WP TypographicSymbols" w:char="0041"/>
      </w:r>
      <w:r>
        <w:rPr>
          <w:rFonts w:ascii="Arial" w:hAnsi="Arial" w:cs="Arial"/>
          <w:color w:val="000000"/>
        </w:rPr>
        <w:t>program scope</w:t>
      </w:r>
      <w:r>
        <w:rPr>
          <w:rFonts w:ascii="Arial" w:hAnsi="Arial" w:cs="Arial"/>
          <w:color w:val="000000"/>
        </w:rPr>
        <w:sym w:font="WP TypographicSymbols" w:char="0040"/>
      </w:r>
      <w:r>
        <w:rPr>
          <w:rFonts w:ascii="Arial" w:hAnsi="Arial" w:cs="Arial"/>
          <w:color w:val="000000"/>
        </w:rPr>
        <w:t xml:space="preserve"> description in the Form 591M should include the licensee's plans for future possession of material or plans to perform licensed operations.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5.</w:t>
      </w:r>
      <w:r>
        <w:rPr>
          <w:rFonts w:ascii="Arial" w:hAnsi="Arial" w:cs="Arial"/>
          <w:color w:val="000000"/>
        </w:rPr>
        <w:tab/>
        <w:t xml:space="preserve">Ensure that the date in the </w:t>
      </w:r>
      <w:r>
        <w:rPr>
          <w:rFonts w:ascii="Arial" w:hAnsi="Arial" w:cs="Arial"/>
          <w:color w:val="000000"/>
        </w:rPr>
        <w:sym w:font="WP TypographicSymbols" w:char="0041"/>
      </w:r>
      <w:r>
        <w:rPr>
          <w:rFonts w:ascii="Arial" w:hAnsi="Arial" w:cs="Arial"/>
          <w:color w:val="000000"/>
        </w:rPr>
        <w:t>next inspection date</w:t>
      </w:r>
      <w:r>
        <w:rPr>
          <w:rFonts w:ascii="Arial" w:hAnsi="Arial" w:cs="Arial"/>
          <w:color w:val="000000"/>
        </w:rPr>
        <w:sym w:font="WP TypographicSymbols" w:char="0040"/>
      </w:r>
      <w:r>
        <w:rPr>
          <w:rFonts w:ascii="Arial" w:hAnsi="Arial" w:cs="Arial"/>
          <w:color w:val="000000"/>
        </w:rPr>
        <w:t xml:space="preserve"> </w:t>
      </w:r>
      <w:ins w:id="334" w:author="NAA" w:date="2010-06-24T12:28:00Z">
        <w:r w:rsidR="00D673B9">
          <w:rPr>
            <w:rFonts w:ascii="Arial" w:hAnsi="Arial" w:cs="Arial"/>
            <w:color w:val="000000"/>
          </w:rPr>
          <w:t>field</w:t>
        </w:r>
      </w:ins>
      <w:r w:rsidR="00D673B9">
        <w:rPr>
          <w:rFonts w:ascii="Arial" w:hAnsi="Arial" w:cs="Arial"/>
          <w:color w:val="000000"/>
        </w:rPr>
        <w:t xml:space="preserve"> </w:t>
      </w:r>
      <w:r>
        <w:rPr>
          <w:rFonts w:ascii="Arial" w:hAnsi="Arial" w:cs="Arial"/>
          <w:color w:val="000000"/>
        </w:rPr>
        <w:t>in the LTS is 12 months from the date of the onsite visit.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b.</w:t>
      </w:r>
      <w:r>
        <w:rPr>
          <w:rFonts w:ascii="Arial" w:hAnsi="Arial" w:cs="Arial"/>
          <w:color w:val="000000"/>
        </w:rPr>
        <w:tab/>
        <w:t>New licenses excepted from an initial inspection.  There are certain circumstances that require a new license to be issued to the licensee, but an initial inspection is not warranted.</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1.</w:t>
      </w:r>
      <w:r>
        <w:rPr>
          <w:rFonts w:ascii="Arial" w:hAnsi="Arial" w:cs="Arial"/>
          <w:color w:val="000000"/>
        </w:rPr>
        <w:tab/>
        <w:t>New licenses that are issued solely as a result of a licensee</w:t>
      </w:r>
      <w:r w:rsidR="00061F05">
        <w:rPr>
          <w:rFonts w:ascii="Arial" w:hAnsi="Arial" w:cs="Arial"/>
          <w:color w:val="000000"/>
        </w:rPr>
        <w:t>’</w:t>
      </w:r>
      <w:r>
        <w:rPr>
          <w:rFonts w:ascii="Arial" w:hAnsi="Arial" w:cs="Arial"/>
          <w:color w:val="000000"/>
        </w:rPr>
        <w:t>s change of mailing address are not required to receive an initial inspection, if the licensee</w:t>
      </w:r>
      <w:r w:rsidR="00061F05">
        <w:rPr>
          <w:rFonts w:ascii="Arial" w:hAnsi="Arial" w:cs="Arial"/>
          <w:color w:val="000000"/>
        </w:rPr>
        <w:t>’</w:t>
      </w:r>
      <w:r>
        <w:rPr>
          <w:rFonts w:ascii="Arial" w:hAnsi="Arial" w:cs="Arial"/>
          <w:color w:val="000000"/>
        </w:rPr>
        <w:t xml:space="preserve">s place of use remains the same as on the previous license.  The </w:t>
      </w:r>
      <w:r>
        <w:rPr>
          <w:rFonts w:ascii="Arial" w:hAnsi="Arial" w:cs="Arial"/>
          <w:color w:val="000000"/>
        </w:rPr>
        <w:sym w:font="WP TypographicSymbols" w:char="0041"/>
      </w:r>
      <w:r>
        <w:rPr>
          <w:rFonts w:ascii="Arial" w:hAnsi="Arial" w:cs="Arial"/>
          <w:color w:val="000000"/>
        </w:rPr>
        <w:t>last inspection date</w:t>
      </w:r>
      <w:r>
        <w:rPr>
          <w:rFonts w:ascii="Arial" w:hAnsi="Arial" w:cs="Arial"/>
          <w:color w:val="000000"/>
        </w:rPr>
        <w:sym w:font="WP TypographicSymbols" w:char="0040"/>
      </w:r>
      <w:r>
        <w:rPr>
          <w:rFonts w:ascii="Arial" w:hAnsi="Arial" w:cs="Arial"/>
          <w:color w:val="000000"/>
        </w:rPr>
        <w:t xml:space="preserve"> and </w:t>
      </w:r>
      <w:r>
        <w:rPr>
          <w:rFonts w:ascii="Arial" w:hAnsi="Arial" w:cs="Arial"/>
          <w:color w:val="000000"/>
        </w:rPr>
        <w:sym w:font="WP TypographicSymbols" w:char="0041"/>
      </w:r>
      <w:r>
        <w:rPr>
          <w:rFonts w:ascii="Arial" w:hAnsi="Arial" w:cs="Arial"/>
          <w:color w:val="000000"/>
        </w:rPr>
        <w:t>next inspection date</w:t>
      </w:r>
      <w:r>
        <w:rPr>
          <w:rFonts w:ascii="Arial" w:hAnsi="Arial" w:cs="Arial"/>
          <w:color w:val="000000"/>
        </w:rPr>
        <w:sym w:font="WP TypographicSymbols" w:char="0040"/>
      </w:r>
      <w:r>
        <w:rPr>
          <w:rFonts w:ascii="Arial" w:hAnsi="Arial" w:cs="Arial"/>
          <w:color w:val="000000"/>
        </w:rPr>
        <w:t xml:space="preserve"> data elements in the LTS should remain the same as for the licensee</w:t>
      </w:r>
      <w:r w:rsidR="00061F05">
        <w:rPr>
          <w:rFonts w:ascii="Arial" w:hAnsi="Arial" w:cs="Arial"/>
          <w:color w:val="000000"/>
        </w:rPr>
        <w:t>’</w:t>
      </w:r>
      <w:r>
        <w:rPr>
          <w:rFonts w:ascii="Arial" w:hAnsi="Arial" w:cs="Arial"/>
          <w:color w:val="000000"/>
        </w:rPr>
        <w:t>s previous license.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2.</w:t>
      </w:r>
      <w:r>
        <w:rPr>
          <w:rFonts w:ascii="Arial" w:hAnsi="Arial" w:cs="Arial"/>
          <w:color w:val="000000"/>
        </w:rPr>
        <w:tab/>
        <w:t xml:space="preserve">New licenses that are issued as a result of a change of ownership or transfer of control are not required to receive an initial inspection unless: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(a)</w:t>
      </w:r>
      <w:r>
        <w:rPr>
          <w:rFonts w:ascii="Arial" w:hAnsi="Arial" w:cs="Arial"/>
          <w:color w:val="000000"/>
        </w:rPr>
        <w:tab/>
        <w:t xml:space="preserve">the organization controlling the licensed activities changes substantially (i.e., changes in key personnel, authorities, or resources associated with the radiation safety program);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(b)</w:t>
      </w:r>
      <w:r>
        <w:rPr>
          <w:rFonts w:ascii="Arial" w:hAnsi="Arial" w:cs="Arial"/>
          <w:color w:val="000000"/>
        </w:rPr>
        <w:tab/>
        <w:t xml:space="preserve">the licensee significantly increases the types, quantities, or forms of radioactive materials on the license;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(c)</w:t>
      </w:r>
      <w:r>
        <w:rPr>
          <w:rFonts w:ascii="Arial" w:hAnsi="Arial" w:cs="Arial"/>
          <w:color w:val="000000"/>
        </w:rPr>
        <w:tab/>
        <w:t xml:space="preserve">the licensee significantly increases the different uses authorized on the license (i.e., adds brachytherapy to a diagnostic nuclear medicine license);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(d)</w:t>
      </w:r>
      <w:r>
        <w:rPr>
          <w:rFonts w:ascii="Arial" w:hAnsi="Arial" w:cs="Arial"/>
          <w:color w:val="000000"/>
        </w:rPr>
        <w:tab/>
        <w:t xml:space="preserve">the licensee significantly increases the number of authorized users; or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Pr>
          <w:rFonts w:ascii="Arial" w:hAnsi="Arial" w:cs="Arial"/>
          <w:color w:val="000000"/>
        </w:rPr>
        <w:t>(e)</w:t>
      </w:r>
      <w:r>
        <w:rPr>
          <w:rFonts w:ascii="Arial" w:hAnsi="Arial" w:cs="Arial"/>
          <w:color w:val="000000"/>
        </w:rPr>
        <w:tab/>
        <w:t xml:space="preserve">the new license authorizes one or more new facilities.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Pr>
          <w:rFonts w:ascii="Arial" w:hAnsi="Arial" w:cs="Arial"/>
          <w:color w:val="000000"/>
        </w:rPr>
        <w:lastRenderedPageBreak/>
        <w:t xml:space="preserve">If none of these conditions applies, then the </w:t>
      </w:r>
      <w:r>
        <w:rPr>
          <w:rFonts w:ascii="Arial" w:hAnsi="Arial" w:cs="Arial"/>
          <w:color w:val="000000"/>
        </w:rPr>
        <w:sym w:font="WP TypographicSymbols" w:char="0041"/>
      </w:r>
      <w:r>
        <w:rPr>
          <w:rFonts w:ascii="Arial" w:hAnsi="Arial" w:cs="Arial"/>
          <w:color w:val="000000"/>
        </w:rPr>
        <w:t>last Inspection date</w:t>
      </w:r>
      <w:r>
        <w:rPr>
          <w:rFonts w:ascii="Arial" w:hAnsi="Arial" w:cs="Arial"/>
          <w:color w:val="000000"/>
        </w:rPr>
        <w:sym w:font="WP TypographicSymbols" w:char="0040"/>
      </w:r>
      <w:r>
        <w:rPr>
          <w:rFonts w:ascii="Arial" w:hAnsi="Arial" w:cs="Arial"/>
          <w:color w:val="000000"/>
        </w:rPr>
        <w:t xml:space="preserve"> and </w:t>
      </w:r>
      <w:r>
        <w:rPr>
          <w:rFonts w:ascii="Arial" w:hAnsi="Arial" w:cs="Arial"/>
          <w:color w:val="000000"/>
        </w:rPr>
        <w:sym w:font="WP TypographicSymbols" w:char="0041"/>
      </w:r>
      <w:r>
        <w:rPr>
          <w:rFonts w:ascii="Arial" w:hAnsi="Arial" w:cs="Arial"/>
          <w:color w:val="000000"/>
        </w:rPr>
        <w:t>next inspection date</w:t>
      </w:r>
      <w:r>
        <w:rPr>
          <w:rFonts w:ascii="Arial" w:hAnsi="Arial" w:cs="Arial"/>
          <w:color w:val="000000"/>
        </w:rPr>
        <w:sym w:font="WP TypographicSymbols" w:char="0040"/>
      </w:r>
      <w:r>
        <w:rPr>
          <w:rFonts w:ascii="Arial" w:hAnsi="Arial" w:cs="Arial"/>
          <w:color w:val="000000"/>
        </w:rPr>
        <w:t xml:space="preserve"> </w:t>
      </w:r>
      <w:ins w:id="335" w:author="NAA" w:date="2010-06-24T12:28:00Z">
        <w:r w:rsidR="00D673B9">
          <w:rPr>
            <w:rFonts w:ascii="Arial" w:hAnsi="Arial" w:cs="Arial"/>
            <w:color w:val="000000"/>
          </w:rPr>
          <w:t>fields</w:t>
        </w:r>
      </w:ins>
      <w:r w:rsidR="00D673B9">
        <w:rPr>
          <w:rFonts w:ascii="Arial" w:hAnsi="Arial" w:cs="Arial"/>
          <w:color w:val="000000"/>
        </w:rPr>
        <w:t xml:space="preserve"> </w:t>
      </w:r>
      <w:r>
        <w:rPr>
          <w:rFonts w:ascii="Arial" w:hAnsi="Arial" w:cs="Arial"/>
          <w:color w:val="000000"/>
        </w:rPr>
        <w:t>in the LTS should remain the same as for the previous license.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 xml:space="preserve">New licenses that are issued because a licensee did not file a timely application for license renewal are not required to receive an initial inspection in accordance with this section, unless more than 6 months have elapsed between the date the initial license expired and the date the renewal application was submitted.  The </w:t>
      </w:r>
      <w:r>
        <w:rPr>
          <w:rFonts w:ascii="Arial" w:hAnsi="Arial" w:cs="Arial"/>
          <w:color w:val="000000"/>
        </w:rPr>
        <w:sym w:font="WP TypographicSymbols" w:char="0041"/>
      </w:r>
      <w:r>
        <w:rPr>
          <w:rFonts w:ascii="Arial" w:hAnsi="Arial" w:cs="Arial"/>
          <w:color w:val="000000"/>
        </w:rPr>
        <w:t>last inspection date</w:t>
      </w:r>
      <w:r>
        <w:rPr>
          <w:rFonts w:ascii="Arial" w:hAnsi="Arial" w:cs="Arial"/>
          <w:color w:val="000000"/>
        </w:rPr>
        <w:sym w:font="WP TypographicSymbols" w:char="0040"/>
      </w:r>
      <w:r>
        <w:rPr>
          <w:rFonts w:ascii="Arial" w:hAnsi="Arial" w:cs="Arial"/>
          <w:color w:val="000000"/>
        </w:rPr>
        <w:t xml:space="preserve"> and </w:t>
      </w:r>
      <w:r>
        <w:rPr>
          <w:rFonts w:ascii="Arial" w:hAnsi="Arial" w:cs="Arial"/>
          <w:color w:val="000000"/>
        </w:rPr>
        <w:sym w:font="WP TypographicSymbols" w:char="0041"/>
      </w:r>
      <w:r>
        <w:rPr>
          <w:rFonts w:ascii="Arial" w:hAnsi="Arial" w:cs="Arial"/>
          <w:color w:val="000000"/>
        </w:rPr>
        <w:t>next inspection date</w:t>
      </w:r>
      <w:r>
        <w:rPr>
          <w:rFonts w:ascii="Arial" w:hAnsi="Arial" w:cs="Arial"/>
          <w:color w:val="000000"/>
        </w:rPr>
        <w:sym w:font="WP TypographicSymbols" w:char="0040"/>
      </w:r>
      <w:r>
        <w:rPr>
          <w:rFonts w:ascii="Arial" w:hAnsi="Arial" w:cs="Arial"/>
          <w:color w:val="000000"/>
        </w:rPr>
        <w:t xml:space="preserve"> data elements in the LTS should remain the same as for the licensee</w:t>
      </w:r>
      <w:r w:rsidR="00061F05">
        <w:rPr>
          <w:rFonts w:ascii="Arial" w:hAnsi="Arial" w:cs="Arial"/>
          <w:color w:val="000000"/>
        </w:rPr>
        <w:t>’</w:t>
      </w:r>
      <w:r>
        <w:rPr>
          <w:rFonts w:ascii="Arial" w:hAnsi="Arial" w:cs="Arial"/>
          <w:color w:val="000000"/>
        </w:rPr>
        <w:t xml:space="preserve">s initial license.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336" w:author="NAA" w:date="2010-06-24T12:28:00Z"/>
          <w:rFonts w:ascii="Arial" w:hAnsi="Arial" w:cs="Arial"/>
          <w:color w:val="000000"/>
        </w:rPr>
      </w:pPr>
      <w:bookmarkStart w:id="337" w:name="_Toc263168947"/>
      <w:r>
        <w:rPr>
          <w:rFonts w:ascii="Arial" w:hAnsi="Arial" w:cs="Arial"/>
          <w:color w:val="000000"/>
        </w:rPr>
        <w:t>05.04</w:t>
      </w:r>
      <w:r>
        <w:rPr>
          <w:rFonts w:ascii="Arial" w:hAnsi="Arial" w:cs="Arial"/>
          <w:color w:val="000000"/>
        </w:rPr>
        <w:tab/>
      </w:r>
      <w:r w:rsidR="00620ED6">
        <w:rPr>
          <w:rFonts w:ascii="Arial" w:hAnsi="Arial"/>
          <w:color w:val="000000"/>
          <w:u w:val="single"/>
        </w:rPr>
        <w:t>Routine Inspections</w:t>
      </w:r>
      <w:r>
        <w:rPr>
          <w:rFonts w:ascii="Arial" w:hAnsi="Arial" w:cs="Arial"/>
          <w:color w:val="000000"/>
        </w:rPr>
        <w:t>.  Routine inspection of licensees shall be conducted at intervals in years corresponding to the inspection priority listed in Enclosure 1</w:t>
      </w:r>
      <w:r w:rsidR="00DA54C0">
        <w:rPr>
          <w:rFonts w:ascii="Arial" w:hAnsi="Arial" w:cs="Arial"/>
          <w:color w:val="000000"/>
        </w:rPr>
        <w:t>.</w:t>
      </w:r>
      <w:bookmarkEnd w:id="337"/>
      <w:r w:rsidR="00DA54C0">
        <w:rPr>
          <w:rFonts w:ascii="Arial" w:hAnsi="Arial" w:cs="Arial"/>
          <w:color w:val="000000"/>
        </w:rPr>
        <w:t xml:space="preserve"> </w:t>
      </w:r>
      <w:r w:rsidR="00304C7A">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338" w:author="NAA" w:date="2010-06-24T12:28:00Z"/>
          <w:rFonts w:ascii="Arial" w:hAnsi="Arial" w:cs="Arial"/>
          <w:color w:val="000000"/>
        </w:rPr>
      </w:pPr>
    </w:p>
    <w:p w:rsidR="008F699B" w:rsidRDefault="00D94B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39" w:name="_Toc263168948"/>
      <w:ins w:id="340" w:author="NAA" w:date="2010-06-24T12:28:00Z">
        <w:r>
          <w:rPr>
            <w:rFonts w:ascii="Arial" w:hAnsi="Arial" w:cs="Arial"/>
            <w:color w:val="000000"/>
          </w:rPr>
          <w:t>During the pilot program, s</w:t>
        </w:r>
        <w:r w:rsidR="005F3A8A">
          <w:rPr>
            <w:rFonts w:ascii="Arial" w:hAnsi="Arial" w:cs="Arial"/>
            <w:color w:val="000000"/>
          </w:rPr>
          <w:t>ecurity inspection</w:t>
        </w:r>
        <w:r w:rsidR="00304C7A">
          <w:rPr>
            <w:rFonts w:ascii="Arial" w:hAnsi="Arial" w:cs="Arial"/>
            <w:color w:val="000000"/>
          </w:rPr>
          <w:t>s</w:t>
        </w:r>
        <w:r w:rsidR="005F3A8A">
          <w:rPr>
            <w:rFonts w:ascii="Arial" w:hAnsi="Arial" w:cs="Arial"/>
            <w:color w:val="000000"/>
          </w:rPr>
          <w:t xml:space="preserve"> </w:t>
        </w:r>
        <w:r w:rsidR="00817E6E">
          <w:rPr>
            <w:rFonts w:ascii="Arial" w:hAnsi="Arial" w:cs="Arial"/>
            <w:color w:val="000000"/>
          </w:rPr>
          <w:t xml:space="preserve">for licensees possessing RSRM </w:t>
        </w:r>
        <w:r w:rsidR="00304C7A">
          <w:rPr>
            <w:rFonts w:ascii="Arial" w:hAnsi="Arial" w:cs="Arial"/>
            <w:color w:val="000000"/>
          </w:rPr>
          <w:t>are to</w:t>
        </w:r>
        <w:r w:rsidR="005F3A8A">
          <w:rPr>
            <w:rFonts w:ascii="Arial" w:hAnsi="Arial" w:cs="Arial"/>
            <w:color w:val="000000"/>
          </w:rPr>
          <w:t xml:space="preserve"> be conducted at</w:t>
        </w:r>
        <w:r>
          <w:rPr>
            <w:rFonts w:ascii="Arial" w:hAnsi="Arial" w:cs="Arial"/>
            <w:color w:val="000000"/>
          </w:rPr>
          <w:t xml:space="preserve"> the frequency in 2800-05.  Before the pilot program, security inspections for licensees possessing RSRM are to be conducted at </w:t>
        </w:r>
        <w:r w:rsidR="005F3A8A">
          <w:rPr>
            <w:rFonts w:ascii="Arial" w:hAnsi="Arial" w:cs="Arial"/>
            <w:color w:val="000000"/>
          </w:rPr>
          <w:t xml:space="preserve">the same frequency corresponding to the </w:t>
        </w:r>
        <w:r w:rsidR="00817E6E">
          <w:rPr>
            <w:rFonts w:ascii="Arial" w:hAnsi="Arial" w:cs="Arial"/>
            <w:color w:val="000000"/>
          </w:rPr>
          <w:t xml:space="preserve">routine </w:t>
        </w:r>
        <w:r w:rsidR="005F3A8A">
          <w:rPr>
            <w:rFonts w:ascii="Arial" w:hAnsi="Arial" w:cs="Arial"/>
            <w:color w:val="000000"/>
          </w:rPr>
          <w:t xml:space="preserve">inspection priority listed in Enclosure 1.  The security inspection may be conducted at the same time as the routine inspection.  </w:t>
        </w:r>
      </w:ins>
      <w:r w:rsidR="009D61EC">
        <w:rPr>
          <w:rFonts w:ascii="Arial" w:hAnsi="Arial" w:cs="Arial"/>
          <w:color w:val="000000"/>
        </w:rPr>
        <w:t>If the licensee has possessed material or performed licensed operations since the last inspection, the inspector should perform a routine inspection of the facility as defined in the program-specific inspection procedure. If the licensee has not possessed material or performed licensed operations since the last inspection, the inspector should follow the instructions in Section 05.03(a)(1) through (4).</w:t>
      </w:r>
      <w:bookmarkEnd w:id="339"/>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41" w:name="_Toc263168949"/>
      <w:r>
        <w:rPr>
          <w:rFonts w:ascii="Arial" w:hAnsi="Arial" w:cs="Arial"/>
          <w:color w:val="000000"/>
        </w:rPr>
        <w:t>05.05</w:t>
      </w:r>
      <w:r>
        <w:rPr>
          <w:rFonts w:ascii="Arial" w:hAnsi="Arial" w:cs="Arial"/>
          <w:color w:val="000000"/>
        </w:rPr>
        <w:tab/>
      </w:r>
      <w:r>
        <w:rPr>
          <w:rFonts w:ascii="Arial" w:hAnsi="Arial" w:cs="Arial"/>
          <w:color w:val="000000"/>
          <w:u w:val="single"/>
        </w:rPr>
        <w:t>Telephonic Contacts (Priority T)</w:t>
      </w:r>
      <w:r>
        <w:rPr>
          <w:rFonts w:ascii="Arial" w:hAnsi="Arial" w:cs="Arial"/>
          <w:color w:val="000000"/>
        </w:rPr>
        <w:t xml:space="preserve">.  For certain licensees, the regions shall use telephone contacts at 5-year intervals in lieu of an onsite inspection, with the exception of initial or reactive inspections.  Enclosure 1 designates these licensees as priority T.  As defined in Section 2800-03, telephonic contacts are useful for staying in touch with priority T licensees.  Procedures for using the telephonic contacts are </w:t>
      </w:r>
      <w:r w:rsidR="00B20A25" w:rsidRPr="00B20A25">
        <w:rPr>
          <w:rFonts w:ascii="Arial" w:hAnsi="Arial"/>
        </w:rPr>
        <w:t>included as Enclosure 2.  A telephonic questionnaire is attached as Enclosure 2, Exhibit 1</w:t>
      </w:r>
      <w:r>
        <w:rPr>
          <w:rFonts w:ascii="Arial" w:hAnsi="Arial" w:cs="Arial"/>
          <w:color w:val="000000"/>
        </w:rPr>
        <w:t xml:space="preserve"> and standard responses back to licensees contacted by telephone are included as </w:t>
      </w:r>
      <w:ins w:id="342" w:author="NAA" w:date="2010-06-24T12:28:00Z">
        <w:r w:rsidR="003A78B8">
          <w:rPr>
            <w:rFonts w:ascii="Arial" w:hAnsi="Arial" w:cs="Arial"/>
            <w:color w:val="000000"/>
          </w:rPr>
          <w:t>Exhibits 2</w:t>
        </w:r>
      </w:ins>
      <w:r w:rsidR="003A78B8">
        <w:rPr>
          <w:rFonts w:ascii="Arial" w:hAnsi="Arial" w:cs="Arial"/>
          <w:color w:val="000000"/>
        </w:rPr>
        <w:t xml:space="preserve"> and</w:t>
      </w:r>
      <w:ins w:id="343" w:author="NAA" w:date="2010-06-24T12:28:00Z">
        <w:r w:rsidR="003A78B8">
          <w:rPr>
            <w:rFonts w:ascii="Arial" w:hAnsi="Arial" w:cs="Arial"/>
            <w:color w:val="000000"/>
          </w:rPr>
          <w:t xml:space="preserve"> 3</w:t>
        </w:r>
        <w:r>
          <w:rPr>
            <w:rFonts w:ascii="Arial" w:hAnsi="Arial" w:cs="Arial"/>
            <w:color w:val="000000"/>
          </w:rPr>
          <w:t>.</w:t>
        </w:r>
      </w:ins>
      <w:r>
        <w:rPr>
          <w:rFonts w:ascii="Arial" w:hAnsi="Arial" w:cs="Arial"/>
          <w:color w:val="000000"/>
        </w:rPr>
        <w:t xml:space="preserve">  This questionnaire should be completed, signed by the inspector, and placed in the docket file, and the </w:t>
      </w:r>
      <w:r>
        <w:rPr>
          <w:rFonts w:ascii="Arial" w:hAnsi="Arial" w:cs="Arial"/>
          <w:color w:val="000000"/>
        </w:rPr>
        <w:sym w:font="WP TypographicSymbols" w:char="0041"/>
      </w:r>
      <w:r>
        <w:rPr>
          <w:rFonts w:ascii="Arial" w:hAnsi="Arial" w:cs="Arial"/>
          <w:color w:val="000000"/>
        </w:rPr>
        <w:t>next inspection date</w:t>
      </w:r>
      <w:r>
        <w:rPr>
          <w:rFonts w:ascii="Arial" w:hAnsi="Arial" w:cs="Arial"/>
          <w:color w:val="000000"/>
        </w:rPr>
        <w:sym w:font="WP TypographicSymbols" w:char="0040"/>
      </w:r>
      <w:r>
        <w:rPr>
          <w:rFonts w:ascii="Arial" w:hAnsi="Arial" w:cs="Arial"/>
          <w:color w:val="000000"/>
        </w:rPr>
        <w:t xml:space="preserve"> data element in the LTS shall be changed to indicate the date of the next telephonic contact.  The inspector shall brief the supervisor about the telephonic contact. The inspector shall charge time to HRMS as direct inspection effort under Program Code PA No. </w:t>
      </w:r>
      <w:ins w:id="344" w:author="NAA" w:date="2010-06-24T12:28:00Z">
        <w:r w:rsidR="003A78B8">
          <w:rPr>
            <w:rFonts w:ascii="Arial" w:hAnsi="Arial" w:cs="Arial"/>
            <w:color w:val="000000"/>
          </w:rPr>
          <w:t>344232E</w:t>
        </w:r>
      </w:ins>
      <w:r>
        <w:rPr>
          <w:rFonts w:ascii="Arial" w:hAnsi="Arial" w:cs="Arial"/>
          <w:color w:val="000000"/>
        </w:rPr>
        <w:t>, (generic TAC No. A10159).</w:t>
      </w:r>
      <w:bookmarkEnd w:id="341"/>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3A78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345" w:author="NAA" w:date="2010-06-24T12:28:00Z"/>
          <w:rFonts w:ascii="Arial" w:hAnsi="Arial" w:cs="Arial"/>
        </w:rPr>
      </w:pPr>
      <w:bookmarkStart w:id="346" w:name="_Toc263168950"/>
      <w:ins w:id="347" w:author="NAA" w:date="2010-06-24T12:28:00Z">
        <w:r>
          <w:rPr>
            <w:rFonts w:ascii="Arial" w:hAnsi="Arial" w:cs="Arial"/>
          </w:rPr>
          <w:t>05.06</w:t>
        </w:r>
        <w:r>
          <w:rPr>
            <w:rFonts w:ascii="Arial" w:hAnsi="Arial" w:cs="Arial"/>
          </w:rPr>
          <w:tab/>
        </w:r>
        <w:r w:rsidRPr="003A5E38">
          <w:rPr>
            <w:rFonts w:ascii="Arial" w:hAnsi="Arial" w:cs="Arial"/>
            <w:u w:val="single"/>
          </w:rPr>
          <w:t xml:space="preserve">Pre-licensing </w:t>
        </w:r>
        <w:r>
          <w:rPr>
            <w:rFonts w:ascii="Arial" w:hAnsi="Arial" w:cs="Arial"/>
            <w:u w:val="single"/>
          </w:rPr>
          <w:t>Visit</w:t>
        </w:r>
        <w:r>
          <w:rPr>
            <w:rFonts w:ascii="Arial" w:hAnsi="Arial" w:cs="Arial"/>
          </w:rPr>
          <w:t xml:space="preserve">.  Pre-licensing visits shall be conducted for new </w:t>
        </w:r>
        <w:r w:rsidR="006E01C2">
          <w:rPr>
            <w:rFonts w:ascii="Arial" w:hAnsi="Arial" w:cs="Arial"/>
          </w:rPr>
          <w:t xml:space="preserve">entities </w:t>
        </w:r>
        <w:r>
          <w:rPr>
            <w:rFonts w:ascii="Arial" w:hAnsi="Arial" w:cs="Arial"/>
          </w:rPr>
          <w:t>that do not have an existing Agreement State or NRC license</w:t>
        </w:r>
        <w:r w:rsidR="00AD793C">
          <w:rPr>
            <w:rFonts w:ascii="Arial" w:hAnsi="Arial" w:cs="Arial"/>
          </w:rPr>
          <w:t>, licensees changing ownership to an unknown entity, or licensees that are significantly expanding the size or scope of their existing license</w:t>
        </w:r>
        <w:r>
          <w:rPr>
            <w:rFonts w:ascii="Arial" w:hAnsi="Arial" w:cs="Arial"/>
          </w:rPr>
          <w:t>.</w:t>
        </w:r>
        <w:r w:rsidR="00AD793C">
          <w:rPr>
            <w:rFonts w:ascii="Arial" w:hAnsi="Arial" w:cs="Arial"/>
          </w:rPr>
          <w:t xml:space="preserve">  At a minimum, reviewers should use the Pre-licensing Checklists to determine if pre-licensing visits are needed.</w:t>
        </w:r>
        <w:r>
          <w:rPr>
            <w:rFonts w:ascii="Arial" w:hAnsi="Arial" w:cs="Arial"/>
          </w:rPr>
          <w:t xml:space="preserve">  The purpose of the pre-licensing visit is to evaluate the applicant’s intentions regarding the use of radioactive materials and to </w:t>
        </w:r>
        <w:r>
          <w:rPr>
            <w:rFonts w:ascii="Arial" w:hAnsi="Arial" w:cs="Arial"/>
          </w:rPr>
          <w:lastRenderedPageBreak/>
          <w:t>forward suspicious applications to the appropriate authority for follow-up</w:t>
        </w:r>
        <w:r w:rsidR="00AD793C">
          <w:rPr>
            <w:rFonts w:ascii="Arial" w:hAnsi="Arial" w:cs="Arial"/>
          </w:rPr>
          <w:t>, per the guidance in the Pre-licensing Checklist</w:t>
        </w:r>
        <w:r>
          <w:rPr>
            <w:rFonts w:ascii="Arial" w:hAnsi="Arial" w:cs="Arial"/>
          </w:rPr>
          <w:t xml:space="preserve">.  </w:t>
        </w:r>
        <w:r w:rsidR="006D7586">
          <w:rPr>
            <w:rFonts w:ascii="Arial" w:hAnsi="Arial" w:cs="Arial"/>
          </w:rPr>
          <w:t>At a minimum,</w:t>
        </w:r>
        <w:r>
          <w:rPr>
            <w:rFonts w:ascii="Arial" w:hAnsi="Arial" w:cs="Arial"/>
          </w:rPr>
          <w:t xml:space="preserve"> all storage and use locations must be visited</w:t>
        </w:r>
        <w:r w:rsidR="006D7586">
          <w:rPr>
            <w:rFonts w:ascii="Arial" w:hAnsi="Arial" w:cs="Arial"/>
          </w:rPr>
          <w:t xml:space="preserve">.  </w:t>
        </w:r>
        <w:r>
          <w:rPr>
            <w:rFonts w:ascii="Arial" w:hAnsi="Arial" w:cs="Arial"/>
          </w:rPr>
          <w:t>By the end of the visit, the reviewer should have observed</w:t>
        </w:r>
        <w:r w:rsidR="00AD793C">
          <w:rPr>
            <w:rFonts w:ascii="Arial" w:hAnsi="Arial" w:cs="Arial"/>
          </w:rPr>
          <w:t>,</w:t>
        </w:r>
        <w:r>
          <w:rPr>
            <w:rFonts w:ascii="Arial" w:hAnsi="Arial" w:cs="Arial"/>
          </w:rPr>
          <w:t xml:space="preserve"> collected</w:t>
        </w:r>
        <w:r w:rsidR="00AD793C">
          <w:rPr>
            <w:rFonts w:ascii="Arial" w:hAnsi="Arial" w:cs="Arial"/>
          </w:rPr>
          <w:t>, and documented</w:t>
        </w:r>
        <w:r>
          <w:rPr>
            <w:rFonts w:ascii="Arial" w:hAnsi="Arial" w:cs="Arial"/>
          </w:rPr>
          <w:t xml:space="preserve"> sufficient information to provide a basis of confidence that the applicant will use the radioactive materials as specified in </w:t>
        </w:r>
        <w:r w:rsidR="003F104F">
          <w:rPr>
            <w:rFonts w:ascii="Arial" w:hAnsi="Arial" w:cs="Arial"/>
          </w:rPr>
          <w:t>its</w:t>
        </w:r>
        <w:r>
          <w:rPr>
            <w:rFonts w:ascii="Arial" w:hAnsi="Arial" w:cs="Arial"/>
          </w:rPr>
          <w:t xml:space="preserve"> license</w:t>
        </w:r>
        <w:r w:rsidR="004A1CA6">
          <w:rPr>
            <w:rFonts w:ascii="Arial" w:hAnsi="Arial" w:cs="Arial"/>
          </w:rPr>
          <w:t xml:space="preserve"> application</w:t>
        </w:r>
        <w:r>
          <w:rPr>
            <w:rFonts w:ascii="Arial" w:hAnsi="Arial" w:cs="Arial"/>
          </w:rPr>
          <w:t>.</w:t>
        </w:r>
        <w:r w:rsidR="004A1CA6">
          <w:rPr>
            <w:rFonts w:ascii="Arial" w:hAnsi="Arial" w:cs="Arial"/>
          </w:rPr>
          <w:t xml:space="preserve">  Pre-licensing visits must be completed before the issuance of a license.</w:t>
        </w:r>
        <w:bookmarkEnd w:id="346"/>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348" w:author="NAA" w:date="2010-06-24T12:28:00Z"/>
          <w:rFonts w:ascii="Arial" w:hAnsi="Arial" w:cs="Arial"/>
        </w:rPr>
      </w:pPr>
    </w:p>
    <w:p w:rsidR="008F699B" w:rsidRDefault="00615C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ins w:id="349" w:author="NAA" w:date="2010-06-24T12:28:00Z"/>
          <w:rFonts w:ascii="Arial" w:hAnsi="Arial" w:cs="Arial"/>
        </w:rPr>
      </w:pPr>
      <w:bookmarkStart w:id="350" w:name="_Toc263168951"/>
      <w:ins w:id="351" w:author="NAA" w:date="2010-06-24T12:28:00Z">
        <w:r>
          <w:rPr>
            <w:rFonts w:ascii="Arial" w:hAnsi="Arial" w:cs="Arial"/>
          </w:rPr>
          <w:t>05.07</w:t>
        </w:r>
        <w:r>
          <w:rPr>
            <w:rFonts w:ascii="Arial" w:hAnsi="Arial" w:cs="Arial"/>
          </w:rPr>
          <w:tab/>
        </w:r>
        <w:r w:rsidRPr="00615CC8">
          <w:rPr>
            <w:rFonts w:ascii="Arial" w:hAnsi="Arial" w:cs="Arial"/>
            <w:u w:val="single"/>
          </w:rPr>
          <w:t>Third Party Assistance</w:t>
        </w:r>
        <w:r>
          <w:rPr>
            <w:rFonts w:ascii="Arial" w:hAnsi="Arial" w:cs="Arial"/>
          </w:rPr>
          <w:t>.  On occasion licensees ask inspectors for recommendations for obtaining help solving programmatic problems. Inspectors are prohibited from recommending the services of individuals or organizations for a project under NRC regulatory jurisdiction. Providing such a recommendation violates 5 CFR 2635.702, which prohibits Federal employees from using public office for endorsement of any product, service, or enterprise.</w:t>
        </w:r>
        <w:r w:rsidR="00275149">
          <w:rPr>
            <w:rFonts w:ascii="Arial" w:hAnsi="Arial" w:cs="Arial"/>
          </w:rPr>
          <w:t xml:space="preserve">  However, the agency also has an obligation to provide assistance where possible in helping individual licensees solve problems </w:t>
        </w:r>
        <w:r w:rsidR="003F104F">
          <w:rPr>
            <w:rFonts w:ascii="Arial" w:hAnsi="Arial" w:cs="Arial"/>
          </w:rPr>
          <w:t xml:space="preserve">that affect public </w:t>
        </w:r>
        <w:r w:rsidR="00275149">
          <w:rPr>
            <w:rFonts w:ascii="Arial" w:hAnsi="Arial" w:cs="Arial"/>
          </w:rPr>
          <w:t>health and safety.</w:t>
        </w:r>
        <w:bookmarkEnd w:id="350"/>
      </w:ins>
    </w:p>
    <w:p w:rsidR="008F699B" w:rsidRDefault="008F6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52" w:author="NAA" w:date="2010-06-24T12:28:00Z"/>
          <w:rFonts w:ascii="Arial" w:hAnsi="Arial" w:cs="Arial"/>
        </w:rPr>
      </w:pPr>
    </w:p>
    <w:p w:rsidR="008F699B" w:rsidRDefault="002751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53" w:author="NAA" w:date="2010-06-24T12:28:00Z"/>
          <w:rFonts w:ascii="Arial" w:hAnsi="Arial" w:cs="Arial"/>
        </w:rPr>
      </w:pPr>
      <w:ins w:id="354" w:author="NAA" w:date="2010-06-24T12:28:00Z">
        <w:r>
          <w:rPr>
            <w:rFonts w:ascii="Arial" w:hAnsi="Arial" w:cs="Arial"/>
          </w:rPr>
          <w:t>If an inspector receives a request for third party assistance from a licensee for a programmatic problem that allows time for the licensee to conduct research in obtaining assistance</w:t>
        </w:r>
        <w:r w:rsidR="003F104F">
          <w:rPr>
            <w:rFonts w:ascii="Arial" w:hAnsi="Arial" w:cs="Arial"/>
          </w:rPr>
          <w:t>,</w:t>
        </w:r>
        <w:r>
          <w:rPr>
            <w:rFonts w:ascii="Arial" w:hAnsi="Arial" w:cs="Arial"/>
          </w:rPr>
          <w:t xml:space="preserve"> the inspector should</w:t>
        </w:r>
        <w:r w:rsidR="00600CB1">
          <w:rPr>
            <w:rFonts w:ascii="Arial" w:hAnsi="Arial" w:cs="Arial"/>
          </w:rPr>
          <w:t xml:space="preserve"> n</w:t>
        </w:r>
        <w:r>
          <w:rPr>
            <w:rFonts w:ascii="Arial" w:hAnsi="Arial" w:cs="Arial"/>
          </w:rPr>
          <w:t>otify his or her management</w:t>
        </w:r>
        <w:r w:rsidR="00600CB1">
          <w:rPr>
            <w:rFonts w:ascii="Arial" w:hAnsi="Arial" w:cs="Arial"/>
          </w:rPr>
          <w:t xml:space="preserve"> and</w:t>
        </w:r>
        <w:r w:rsidR="003F104F">
          <w:rPr>
            <w:rFonts w:ascii="Arial" w:hAnsi="Arial" w:cs="Arial"/>
          </w:rPr>
          <w:t>,</w:t>
        </w:r>
        <w:r w:rsidR="00600CB1">
          <w:rPr>
            <w:rFonts w:ascii="Arial" w:hAnsi="Arial" w:cs="Arial"/>
          </w:rPr>
          <w:t xml:space="preserve"> following this consultation</w:t>
        </w:r>
        <w:r w:rsidR="003F104F">
          <w:rPr>
            <w:rFonts w:ascii="Arial" w:hAnsi="Arial" w:cs="Arial"/>
          </w:rPr>
          <w:t>,</w:t>
        </w:r>
        <w:r w:rsidR="00600CB1">
          <w:rPr>
            <w:rFonts w:ascii="Arial" w:hAnsi="Arial" w:cs="Arial"/>
          </w:rPr>
          <w:t xml:space="preserve"> may refer the requestor to a professional group, such as the American Nuclear Society or Health Physics Society or to a licensee that has solved a similar problem.  When providing the name of a licensee </w:t>
        </w:r>
        <w:r w:rsidR="003F104F">
          <w:rPr>
            <w:rFonts w:ascii="Arial" w:hAnsi="Arial" w:cs="Arial"/>
          </w:rPr>
          <w:t xml:space="preserve">that </w:t>
        </w:r>
        <w:r w:rsidR="00600CB1">
          <w:rPr>
            <w:rFonts w:ascii="Arial" w:hAnsi="Arial" w:cs="Arial"/>
          </w:rPr>
          <w:t xml:space="preserve">has solved a similar problem, take special care </w:t>
        </w:r>
        <w:r w:rsidR="003F104F">
          <w:rPr>
            <w:rFonts w:ascii="Arial" w:hAnsi="Arial" w:cs="Arial"/>
          </w:rPr>
          <w:t xml:space="preserve">not to create </w:t>
        </w:r>
        <w:r w:rsidR="00600CB1">
          <w:rPr>
            <w:rFonts w:ascii="Arial" w:hAnsi="Arial" w:cs="Arial"/>
          </w:rPr>
          <w:t xml:space="preserve">a perception of conflict of interest </w:t>
        </w:r>
        <w:r w:rsidR="003F104F">
          <w:rPr>
            <w:rFonts w:ascii="Arial" w:hAnsi="Arial" w:cs="Arial"/>
          </w:rPr>
          <w:t xml:space="preserve">and should ensure </w:t>
        </w:r>
        <w:r w:rsidR="00600CB1">
          <w:rPr>
            <w:rFonts w:ascii="Arial" w:hAnsi="Arial" w:cs="Arial"/>
          </w:rPr>
          <w:t xml:space="preserve">that the licensee is not </w:t>
        </w:r>
        <w:r w:rsidR="0036409B">
          <w:rPr>
            <w:rFonts w:ascii="Arial" w:hAnsi="Arial" w:cs="Arial"/>
          </w:rPr>
          <w:t>the subject of an ongoing investigation for misconduct by NRC’s Office of Investigation</w:t>
        </w:r>
        <w:r w:rsidR="00600CB1">
          <w:rPr>
            <w:rFonts w:ascii="Arial" w:hAnsi="Arial" w:cs="Arial"/>
          </w:rPr>
          <w:t xml:space="preserve">. </w:t>
        </w:r>
      </w:ins>
    </w:p>
    <w:p w:rsidR="008F699B" w:rsidRDefault="008F6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55" w:author="NAA" w:date="2010-06-24T12:28:00Z"/>
          <w:rFonts w:ascii="Arial" w:hAnsi="Arial" w:cs="Arial"/>
        </w:rPr>
      </w:pPr>
    </w:p>
    <w:p w:rsidR="008F699B" w:rsidRDefault="00600C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56" w:author="NAA" w:date="2010-06-24T12:28:00Z"/>
          <w:rFonts w:ascii="Arial" w:hAnsi="Arial" w:cs="Arial"/>
        </w:rPr>
      </w:pPr>
      <w:ins w:id="357" w:author="NAA" w:date="2010-06-24T12:28:00Z">
        <w:r>
          <w:rPr>
            <w:rFonts w:ascii="Arial" w:hAnsi="Arial" w:cs="Arial"/>
            <w:color w:val="000000"/>
          </w:rPr>
          <w:t xml:space="preserve">If an inspector receives a request </w:t>
        </w:r>
        <w:r w:rsidR="003F104F">
          <w:rPr>
            <w:rFonts w:ascii="Arial" w:hAnsi="Arial" w:cs="Arial"/>
            <w:color w:val="000000"/>
          </w:rPr>
          <w:t xml:space="preserve">related to </w:t>
        </w:r>
        <w:r>
          <w:rPr>
            <w:rFonts w:ascii="Arial" w:hAnsi="Arial" w:cs="Arial"/>
            <w:color w:val="000000"/>
          </w:rPr>
          <w:t>a</w:t>
        </w:r>
        <w:r>
          <w:rPr>
            <w:rFonts w:ascii="Arial" w:hAnsi="Arial" w:cs="Arial"/>
          </w:rPr>
          <w:t>n immediate health and safety issue, the inspector should refer the licensee to an appropriate equipment manufacturer or</w:t>
        </w:r>
        <w:r w:rsidR="003F104F">
          <w:rPr>
            <w:rFonts w:ascii="Arial" w:hAnsi="Arial" w:cs="Arial"/>
          </w:rPr>
          <w:t>,</w:t>
        </w:r>
        <w:r>
          <w:rPr>
            <w:rFonts w:ascii="Arial" w:hAnsi="Arial" w:cs="Arial"/>
          </w:rPr>
          <w:t xml:space="preserve"> following management approval</w:t>
        </w:r>
        <w:r w:rsidR="003F104F">
          <w:rPr>
            <w:rFonts w:ascii="Arial" w:hAnsi="Arial" w:cs="Arial"/>
          </w:rPr>
          <w:t>,</w:t>
        </w:r>
        <w:r>
          <w:rPr>
            <w:rFonts w:ascii="Arial" w:hAnsi="Arial" w:cs="Arial"/>
          </w:rPr>
          <w:t xml:space="preserve"> to one or more qualified consultants/contractors who can provide prompt safety assistance.</w:t>
        </w:r>
        <w:r w:rsidR="00040A0C">
          <w:rPr>
            <w:rFonts w:ascii="Arial" w:hAnsi="Arial" w:cs="Arial"/>
          </w:rPr>
          <w:t xml:space="preserve">  Special care should be taken in connection with providing recommendations concerning consultants with whom the recommending staff has a personal or long standing relationship.  Following the action, document the event and the justification for the action, and provide a copy to the Office of the Executive Director for Operations.</w:t>
        </w:r>
      </w:ins>
    </w:p>
    <w:p w:rsidR="008F699B" w:rsidRDefault="008F6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58" w:author="NAA" w:date="2010-06-24T12:28:00Z"/>
          <w:rFonts w:ascii="Arial" w:hAnsi="Arial" w:cs="Arial"/>
        </w:rPr>
      </w:pPr>
    </w:p>
    <w:p w:rsidR="008F699B" w:rsidRDefault="00081F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59" w:author="NAA" w:date="2010-06-24T12:28:00Z"/>
          <w:rFonts w:ascii="Arial" w:hAnsi="Arial" w:cs="Arial"/>
        </w:rPr>
      </w:pPr>
      <w:ins w:id="360" w:author="NAA" w:date="2010-06-24T12:28:00Z">
        <w:r>
          <w:rPr>
            <w:rFonts w:ascii="Arial" w:hAnsi="Arial" w:cs="Arial"/>
          </w:rPr>
          <w:t>T</w:t>
        </w:r>
        <w:r w:rsidRPr="00FA69A2">
          <w:rPr>
            <w:rFonts w:ascii="Arial" w:hAnsi="Arial" w:cs="Arial"/>
          </w:rPr>
          <w:t>he inspector should not leave the site until the concern is fully understood by the licensee and corrective action has been initiated.</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1440"/>
        <w:jc w:val="both"/>
        <w:outlineLvl w:val="0"/>
        <w:rPr>
          <w:rFonts w:ascii="Arial" w:hAnsi="Arial" w:cs="Arial"/>
          <w:color w:val="000000"/>
        </w:rPr>
      </w:pPr>
      <w:bookmarkStart w:id="361" w:name="_Toc263168952"/>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1440"/>
        <w:jc w:val="both"/>
        <w:outlineLvl w:val="0"/>
        <w:rPr>
          <w:rFonts w:ascii="Arial" w:hAnsi="Arial" w:cs="Arial"/>
          <w:color w:val="000000"/>
        </w:rPr>
      </w:pPr>
      <w:r>
        <w:rPr>
          <w:rFonts w:ascii="Arial" w:hAnsi="Arial" w:cs="Arial"/>
          <w:color w:val="000000"/>
        </w:rPr>
        <w:t>2800-06</w:t>
      </w:r>
      <w:r>
        <w:rPr>
          <w:rFonts w:ascii="Arial" w:hAnsi="Arial" w:cs="Arial"/>
          <w:color w:val="000000"/>
        </w:rPr>
        <w:tab/>
        <w:t>INSPECTION INTERVALS</w:t>
      </w:r>
      <w:bookmarkEnd w:id="361"/>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62" w:name="_Toc263168953"/>
      <w:r>
        <w:rPr>
          <w:rFonts w:ascii="Arial" w:hAnsi="Arial" w:cs="Arial"/>
          <w:color w:val="000000"/>
        </w:rPr>
        <w:t>06.01</w:t>
      </w:r>
      <w:r>
        <w:rPr>
          <w:rFonts w:ascii="Arial" w:hAnsi="Arial" w:cs="Arial"/>
          <w:color w:val="000000"/>
        </w:rPr>
        <w:tab/>
      </w:r>
      <w:r w:rsidR="00620ED6">
        <w:rPr>
          <w:rFonts w:ascii="Arial" w:hAnsi="Arial"/>
          <w:color w:val="000000"/>
          <w:u w:val="single"/>
        </w:rPr>
        <w:t>Scheduling Inspections</w:t>
      </w:r>
      <w:r>
        <w:rPr>
          <w:rFonts w:ascii="Arial" w:hAnsi="Arial" w:cs="Arial"/>
          <w:color w:val="000000"/>
        </w:rPr>
        <w:t xml:space="preserve">.  To achieve the goals of cost saving and efficient use of staff time and travel, inspections (other than initial inspections) may be scheduled within a window around their inspection due </w:t>
      </w:r>
      <w:ins w:id="363" w:author="NAA" w:date="2010-06-24T12:28:00Z">
        <w:r>
          <w:rPr>
            <w:rFonts w:ascii="Arial" w:hAnsi="Arial" w:cs="Arial"/>
            <w:color w:val="000000"/>
          </w:rPr>
          <w:t>date</w:t>
        </w:r>
        <w:r w:rsidR="00744825">
          <w:rPr>
            <w:rFonts w:ascii="Arial" w:hAnsi="Arial" w:cs="Arial"/>
            <w:color w:val="000000"/>
          </w:rPr>
          <w:t>s</w:t>
        </w:r>
        <w:r>
          <w:rPr>
            <w:rFonts w:ascii="Arial" w:hAnsi="Arial" w:cs="Arial"/>
            <w:color w:val="000000"/>
          </w:rPr>
          <w:t>.</w:t>
        </w:r>
      </w:ins>
      <w:r>
        <w:rPr>
          <w:rFonts w:ascii="Arial" w:hAnsi="Arial" w:cs="Arial"/>
          <w:color w:val="000000"/>
        </w:rPr>
        <w:t xml:space="preserve">  Inspection of licensees in </w:t>
      </w:r>
      <w:ins w:id="364" w:author="NAA" w:date="2010-06-24T12:28:00Z">
        <w:r w:rsidR="00744825">
          <w:rPr>
            <w:rFonts w:ascii="Arial" w:hAnsi="Arial" w:cs="Arial"/>
            <w:color w:val="000000"/>
          </w:rPr>
          <w:t>Priority Codes</w:t>
        </w:r>
      </w:ins>
      <w:r w:rsidR="00744825">
        <w:rPr>
          <w:rFonts w:ascii="Arial" w:hAnsi="Arial" w:cs="Arial"/>
          <w:color w:val="000000"/>
        </w:rPr>
        <w:t xml:space="preserve"> </w:t>
      </w:r>
      <w:r>
        <w:rPr>
          <w:rFonts w:ascii="Arial" w:hAnsi="Arial" w:cs="Arial"/>
          <w:color w:val="000000"/>
        </w:rPr>
        <w:t xml:space="preserve">1, 2, and 3 may vary around their due date by </w:t>
      </w:r>
      <w:r>
        <w:rPr>
          <w:rFonts w:ascii="Arial" w:hAnsi="Arial" w:cs="Arial"/>
          <w:color w:val="000000"/>
        </w:rPr>
        <w:sym w:font="WP MathA" w:char="F022"/>
      </w:r>
      <w:r>
        <w:rPr>
          <w:rFonts w:ascii="Arial" w:hAnsi="Arial" w:cs="Arial"/>
          <w:color w:val="000000"/>
        </w:rPr>
        <w:t xml:space="preserve"> 25 percent.  Inspection of </w:t>
      </w:r>
      <w:ins w:id="365" w:author="NAA" w:date="2010-06-24T12:28:00Z">
        <w:r w:rsidR="00744825">
          <w:rPr>
            <w:rFonts w:ascii="Arial" w:hAnsi="Arial" w:cs="Arial"/>
            <w:color w:val="000000"/>
          </w:rPr>
          <w:t>Priority Code</w:t>
        </w:r>
      </w:ins>
      <w:r w:rsidR="00744825">
        <w:rPr>
          <w:rFonts w:ascii="Arial" w:hAnsi="Arial" w:cs="Arial"/>
          <w:color w:val="000000"/>
        </w:rPr>
        <w:t xml:space="preserve"> </w:t>
      </w:r>
      <w:r>
        <w:rPr>
          <w:rFonts w:ascii="Arial" w:hAnsi="Arial" w:cs="Arial"/>
          <w:color w:val="000000"/>
        </w:rPr>
        <w:t xml:space="preserve">5 licensees and telephonic contact of priority T licensees may vary around their due </w:t>
      </w:r>
      <w:ins w:id="366" w:author="NAA" w:date="2010-06-24T12:28:00Z">
        <w:r>
          <w:rPr>
            <w:rFonts w:ascii="Arial" w:hAnsi="Arial" w:cs="Arial"/>
            <w:color w:val="000000"/>
          </w:rPr>
          <w:t>date</w:t>
        </w:r>
        <w:r w:rsidR="00744825">
          <w:rPr>
            <w:rFonts w:ascii="Arial" w:hAnsi="Arial" w:cs="Arial"/>
            <w:color w:val="000000"/>
          </w:rPr>
          <w:t>s</w:t>
        </w:r>
      </w:ins>
      <w:r>
        <w:rPr>
          <w:rFonts w:ascii="Arial" w:hAnsi="Arial" w:cs="Arial"/>
          <w:color w:val="000000"/>
        </w:rPr>
        <w:t xml:space="preserve"> by </w:t>
      </w:r>
      <w:r>
        <w:rPr>
          <w:rFonts w:ascii="Arial" w:hAnsi="Arial" w:cs="Arial"/>
          <w:color w:val="000000"/>
        </w:rPr>
        <w:sym w:font="WP MathA" w:char="F022"/>
      </w:r>
      <w:r>
        <w:rPr>
          <w:rFonts w:ascii="Arial" w:hAnsi="Arial" w:cs="Arial"/>
          <w:color w:val="000000"/>
        </w:rPr>
        <w:t xml:space="preserve"> 1 year.  Inspections will not be considered "overdue" until they exceed the scheduling </w:t>
      </w:r>
      <w:r>
        <w:rPr>
          <w:rFonts w:ascii="Arial" w:hAnsi="Arial" w:cs="Arial"/>
          <w:color w:val="000000"/>
        </w:rPr>
        <w:lastRenderedPageBreak/>
        <w:t>window.  Inspections may be scheduled before their window if the inspector receives information that warrants earlier inspection.</w:t>
      </w:r>
      <w:bookmarkEnd w:id="362"/>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67" w:name="_Toc263168954"/>
      <w:r>
        <w:rPr>
          <w:rFonts w:ascii="Arial" w:hAnsi="Arial" w:cs="Arial"/>
          <w:color w:val="000000"/>
        </w:rPr>
        <w:lastRenderedPageBreak/>
        <w:t>06.02</w:t>
      </w:r>
      <w:r>
        <w:rPr>
          <w:rFonts w:ascii="Arial" w:hAnsi="Arial" w:cs="Arial"/>
          <w:color w:val="000000"/>
        </w:rPr>
        <w:tab/>
      </w:r>
      <w:r>
        <w:rPr>
          <w:rFonts w:ascii="Arial" w:hAnsi="Arial" w:cs="Arial"/>
          <w:color w:val="000000"/>
          <w:u w:val="single"/>
        </w:rPr>
        <w:t>Combining Inspections</w:t>
      </w:r>
      <w:r>
        <w:rPr>
          <w:rFonts w:ascii="Arial" w:hAnsi="Arial" w:cs="Arial"/>
          <w:color w:val="000000"/>
        </w:rPr>
        <w:t xml:space="preserve">.  If a licensee holds several licenses with different Program Codes that are assigned different Priority Codes in Enclosure 1, a single inspection may be scheduled whenever practicable to more </w:t>
      </w:r>
      <w:ins w:id="368" w:author="NAA" w:date="2010-06-24T12:28:00Z">
        <w:r>
          <w:rPr>
            <w:rFonts w:ascii="Arial" w:hAnsi="Arial" w:cs="Arial"/>
            <w:color w:val="000000"/>
          </w:rPr>
          <w:t>effective</w:t>
        </w:r>
        <w:r w:rsidR="00744825">
          <w:rPr>
            <w:rFonts w:ascii="Arial" w:hAnsi="Arial" w:cs="Arial"/>
            <w:color w:val="000000"/>
          </w:rPr>
          <w:t>ly</w:t>
        </w:r>
      </w:ins>
      <w:r>
        <w:rPr>
          <w:rFonts w:ascii="Arial" w:hAnsi="Arial" w:cs="Arial"/>
          <w:color w:val="000000"/>
        </w:rPr>
        <w:t xml:space="preserve"> use the inspector's</w:t>
      </w:r>
      <w:r w:rsidR="00744825">
        <w:rPr>
          <w:rFonts w:ascii="Arial" w:hAnsi="Arial" w:cs="Arial"/>
          <w:color w:val="000000"/>
        </w:rPr>
        <w:t xml:space="preserve"> </w:t>
      </w:r>
      <w:r>
        <w:rPr>
          <w:rFonts w:ascii="Arial" w:hAnsi="Arial" w:cs="Arial"/>
          <w:color w:val="000000"/>
        </w:rPr>
        <w:t>travel</w:t>
      </w:r>
      <w:r w:rsidR="00744825">
        <w:rPr>
          <w:rFonts w:ascii="Arial" w:hAnsi="Arial" w:cs="Arial"/>
          <w:color w:val="000000"/>
        </w:rPr>
        <w:t xml:space="preserve"> </w:t>
      </w:r>
      <w:ins w:id="369" w:author="NAA" w:date="2010-06-24T12:28:00Z">
        <w:r w:rsidR="00744825">
          <w:rPr>
            <w:rFonts w:ascii="Arial" w:hAnsi="Arial" w:cs="Arial"/>
            <w:color w:val="000000"/>
          </w:rPr>
          <w:t>time</w:t>
        </w:r>
        <w:r>
          <w:rPr>
            <w:rFonts w:ascii="Arial" w:hAnsi="Arial" w:cs="Arial"/>
            <w:color w:val="000000"/>
          </w:rPr>
          <w:t xml:space="preserve">.  </w:t>
        </w:r>
        <w:r w:rsidR="004A1CA6">
          <w:rPr>
            <w:rFonts w:ascii="Arial" w:hAnsi="Arial" w:cs="Arial"/>
            <w:color w:val="000000"/>
          </w:rPr>
          <w:t>Inspections for determining compliance with security requirements may be conducted at the same time as the health and safety inspections.</w:t>
        </w:r>
      </w:ins>
      <w:r w:rsidR="004A1CA6">
        <w:rPr>
          <w:rFonts w:ascii="Arial" w:hAnsi="Arial" w:cs="Arial"/>
          <w:color w:val="000000"/>
        </w:rPr>
        <w:t xml:space="preserve">  </w:t>
      </w:r>
      <w:r>
        <w:rPr>
          <w:rFonts w:ascii="Arial" w:hAnsi="Arial" w:cs="Arial"/>
          <w:color w:val="000000"/>
        </w:rPr>
        <w:t xml:space="preserve">In </w:t>
      </w:r>
      <w:ins w:id="370" w:author="NAA" w:date="2010-06-24T12:28:00Z">
        <w:r w:rsidR="00744825">
          <w:rPr>
            <w:rFonts w:ascii="Arial" w:hAnsi="Arial" w:cs="Arial"/>
            <w:color w:val="000000"/>
          </w:rPr>
          <w:t>d</w:t>
        </w:r>
        <w:r>
          <w:rPr>
            <w:rFonts w:ascii="Arial" w:hAnsi="Arial" w:cs="Arial"/>
            <w:color w:val="000000"/>
          </w:rPr>
          <w:t>etermin</w:t>
        </w:r>
        <w:r w:rsidR="00744825">
          <w:rPr>
            <w:rFonts w:ascii="Arial" w:hAnsi="Arial" w:cs="Arial"/>
            <w:color w:val="000000"/>
          </w:rPr>
          <w:t>ing whether</w:t>
        </w:r>
      </w:ins>
      <w:r w:rsidR="00744825">
        <w:rPr>
          <w:rFonts w:ascii="Arial" w:hAnsi="Arial" w:cs="Arial"/>
          <w:color w:val="000000"/>
        </w:rPr>
        <w:t xml:space="preserve"> </w:t>
      </w:r>
      <w:r>
        <w:rPr>
          <w:rFonts w:ascii="Arial" w:hAnsi="Arial" w:cs="Arial"/>
          <w:color w:val="000000"/>
        </w:rPr>
        <w:t>to combine inspections on a continuing basis</w:t>
      </w:r>
      <w:r w:rsidR="00A32C5A">
        <w:rPr>
          <w:rFonts w:ascii="Arial" w:hAnsi="Arial" w:cs="Arial"/>
          <w:color w:val="000000"/>
        </w:rPr>
        <w:t>, consideration</w:t>
      </w:r>
      <w:r>
        <w:rPr>
          <w:rFonts w:ascii="Arial" w:hAnsi="Arial" w:cs="Arial"/>
          <w:color w:val="000000"/>
        </w:rPr>
        <w:t xml:space="preserve"> should be given to not "over</w:t>
      </w:r>
      <w:r>
        <w:rPr>
          <w:rFonts w:ascii="Arial" w:hAnsi="Arial" w:cs="Arial"/>
          <w:color w:val="000000"/>
        </w:rPr>
        <w:noBreakHyphen/>
        <w:t>inspect" a lower</w:t>
      </w:r>
      <w:r>
        <w:rPr>
          <w:rFonts w:ascii="Arial" w:hAnsi="Arial" w:cs="Arial"/>
          <w:color w:val="000000"/>
        </w:rPr>
        <w:noBreakHyphen/>
        <w:t>priority license versus the need and desirability to inspect a licensee's total activities for a more complete assessment of its safety and compliance performance.  The priority designations of the lower</w:t>
      </w:r>
      <w:r>
        <w:rPr>
          <w:rFonts w:ascii="Arial" w:hAnsi="Arial" w:cs="Arial"/>
          <w:color w:val="000000"/>
        </w:rPr>
        <w:noBreakHyphen/>
        <w:t>priority licenses shall not be changed in these cases; the more frequent inspections of lower</w:t>
      </w:r>
      <w:r>
        <w:rPr>
          <w:rFonts w:ascii="Arial" w:hAnsi="Arial" w:cs="Arial"/>
          <w:color w:val="000000"/>
        </w:rPr>
        <w:noBreakHyphen/>
        <w:t>priority licenses shall be handled only in the scheduling process.</w:t>
      </w:r>
      <w:bookmarkEnd w:id="367"/>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71" w:name="_Toc263168955"/>
      <w:r>
        <w:rPr>
          <w:rFonts w:ascii="Arial" w:hAnsi="Arial" w:cs="Arial"/>
          <w:color w:val="000000"/>
        </w:rPr>
        <w:t>06.03</w:t>
      </w:r>
      <w:r>
        <w:rPr>
          <w:rFonts w:ascii="Arial" w:hAnsi="Arial" w:cs="Arial"/>
          <w:color w:val="000000"/>
        </w:rPr>
        <w:tab/>
      </w:r>
      <w:r w:rsidR="00620ED6">
        <w:rPr>
          <w:rFonts w:ascii="Arial" w:hAnsi="Arial"/>
          <w:color w:val="000000"/>
          <w:u w:val="single"/>
        </w:rPr>
        <w:t>Inspections After Escalated Enforcement</w:t>
      </w:r>
      <w:r>
        <w:rPr>
          <w:rFonts w:ascii="Arial" w:hAnsi="Arial" w:cs="Arial"/>
          <w:color w:val="000000"/>
        </w:rPr>
        <w:t xml:space="preserve">.  If escalated enforcement action has taken place for a particular licensee, a </w:t>
      </w:r>
      <w:ins w:id="372" w:author="NAA" w:date="2010-06-24T12:28:00Z">
        <w:r w:rsidR="00F566E0">
          <w:rPr>
            <w:rFonts w:ascii="Arial" w:hAnsi="Arial" w:cs="Arial"/>
            <w:color w:val="000000"/>
          </w:rPr>
          <w:t>special</w:t>
        </w:r>
      </w:ins>
      <w:r>
        <w:rPr>
          <w:rFonts w:ascii="Arial" w:hAnsi="Arial" w:cs="Arial"/>
          <w:color w:val="000000"/>
        </w:rPr>
        <w:t xml:space="preserve"> inspection </w:t>
      </w:r>
      <w:ins w:id="373" w:author="NAA" w:date="2010-06-24T12:28:00Z">
        <w:r>
          <w:rPr>
            <w:rFonts w:ascii="Arial" w:hAnsi="Arial" w:cs="Arial"/>
            <w:color w:val="000000"/>
          </w:rPr>
          <w:t>t</w:t>
        </w:r>
        <w:r w:rsidR="00F566E0">
          <w:rPr>
            <w:rFonts w:ascii="Arial" w:hAnsi="Arial" w:cs="Arial"/>
            <w:color w:val="000000"/>
          </w:rPr>
          <w:t xml:space="preserve">hat </w:t>
        </w:r>
        <w:r>
          <w:rPr>
            <w:rFonts w:ascii="Arial" w:hAnsi="Arial" w:cs="Arial"/>
            <w:color w:val="000000"/>
          </w:rPr>
          <w:t>focus</w:t>
        </w:r>
        <w:r w:rsidR="00F566E0">
          <w:rPr>
            <w:rFonts w:ascii="Arial" w:hAnsi="Arial" w:cs="Arial"/>
            <w:color w:val="000000"/>
          </w:rPr>
          <w:t>es</w:t>
        </w:r>
      </w:ins>
      <w:r>
        <w:rPr>
          <w:rFonts w:ascii="Arial" w:hAnsi="Arial" w:cs="Arial"/>
          <w:color w:val="000000"/>
        </w:rPr>
        <w:t xml:space="preserve"> on Severity Level III or above violation(s) shall be scheduled and conducted within 6 months of the </w:t>
      </w:r>
      <w:ins w:id="374" w:author="NAA" w:date="2010-06-24T12:28:00Z">
        <w:r w:rsidR="00E80DD2">
          <w:rPr>
            <w:rFonts w:ascii="Arial" w:hAnsi="Arial" w:cs="Arial"/>
            <w:color w:val="000000"/>
          </w:rPr>
          <w:t>issuance of the escalated enforcement action (Severity Level III or above).  This</w:t>
        </w:r>
      </w:ins>
      <w:r w:rsidR="00E80DD2">
        <w:rPr>
          <w:rFonts w:ascii="Arial" w:hAnsi="Arial" w:cs="Arial"/>
          <w:color w:val="000000"/>
        </w:rPr>
        <w:t xml:space="preserve"> inspection </w:t>
      </w:r>
      <w:ins w:id="375" w:author="NAA" w:date="2010-06-24T12:28:00Z">
        <w:r w:rsidR="00E80DD2">
          <w:rPr>
            <w:rFonts w:ascii="Arial" w:hAnsi="Arial" w:cs="Arial"/>
            <w:color w:val="000000"/>
          </w:rPr>
          <w:t xml:space="preserve">should be </w:t>
        </w:r>
      </w:ins>
      <w:r>
        <w:rPr>
          <w:rFonts w:ascii="Arial" w:hAnsi="Arial" w:cs="Arial"/>
          <w:color w:val="000000"/>
        </w:rPr>
        <w:t xml:space="preserve"> in accordance with the guidance in </w:t>
      </w:r>
      <w:ins w:id="376" w:author="NAA" w:date="2010-06-24T12:28:00Z">
        <w:r w:rsidR="0050546F">
          <w:rPr>
            <w:rFonts w:ascii="Arial" w:hAnsi="Arial" w:cs="Arial"/>
            <w:color w:val="000000"/>
          </w:rPr>
          <w:t>Section 06.04 for reducing the</w:t>
        </w:r>
      </w:ins>
      <w:r w:rsidR="0050546F">
        <w:rPr>
          <w:rFonts w:ascii="Arial" w:hAnsi="Arial" w:cs="Arial"/>
          <w:color w:val="000000"/>
        </w:rPr>
        <w:t xml:space="preserve"> </w:t>
      </w:r>
      <w:r>
        <w:rPr>
          <w:rFonts w:ascii="Arial" w:hAnsi="Arial" w:cs="Arial"/>
          <w:color w:val="000000"/>
        </w:rPr>
        <w:t>inspection interval, after completion of the escalated enforcement action, to assess the licensee's follow-up actions in response to the previous violations.  Regions may perform this follow-up inspection as a part of a routine inspection</w:t>
      </w:r>
      <w:ins w:id="377" w:author="NAA" w:date="2010-06-24T12:28:00Z">
        <w:r>
          <w:rPr>
            <w:rFonts w:ascii="Arial" w:hAnsi="Arial" w:cs="Arial"/>
            <w:color w:val="000000"/>
          </w:rPr>
          <w:t>.</w:t>
        </w:r>
        <w:r w:rsidR="00E80DD2">
          <w:rPr>
            <w:rFonts w:ascii="Arial" w:hAnsi="Arial" w:cs="Arial"/>
            <w:color w:val="000000"/>
          </w:rPr>
          <w:t xml:space="preserve">  If the final escalated enforcement dispositions the violations with enforcement discretion to not cite and results in no NOV, a special inspection is not required</w:t>
        </w:r>
      </w:ins>
      <w:r w:rsidR="00E80DD2">
        <w:rPr>
          <w:rFonts w:ascii="Arial" w:hAnsi="Arial" w:cs="Arial"/>
          <w:color w:val="000000"/>
        </w:rPr>
        <w:t>.</w:t>
      </w:r>
      <w:bookmarkEnd w:id="371"/>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Pr="00F72D98"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78" w:name="_Toc263168956"/>
      <w:r>
        <w:rPr>
          <w:rFonts w:ascii="Arial" w:hAnsi="Arial" w:cs="Arial"/>
          <w:color w:val="000000"/>
        </w:rPr>
        <w:t>06.04</w:t>
      </w:r>
      <w:r>
        <w:rPr>
          <w:rFonts w:ascii="Arial" w:hAnsi="Arial" w:cs="Arial"/>
          <w:color w:val="000000"/>
        </w:rPr>
        <w:tab/>
      </w:r>
      <w:r w:rsidR="00620ED6">
        <w:rPr>
          <w:rFonts w:ascii="Arial" w:hAnsi="Arial"/>
          <w:color w:val="000000"/>
          <w:u w:val="single"/>
        </w:rPr>
        <w:t>Reduction of Inspection Interval</w:t>
      </w:r>
      <w:bookmarkEnd w:id="378"/>
      <w:r w:rsidR="00F72D98">
        <w:rPr>
          <w:rFonts w:ascii="Arial" w:hAnsi="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a.</w:t>
      </w:r>
      <w:r>
        <w:rPr>
          <w:rFonts w:ascii="Arial" w:hAnsi="Arial" w:cs="Arial"/>
          <w:color w:val="000000"/>
        </w:rPr>
        <w:tab/>
        <w:t>The inspection interval shall not be extended beyond that specified by the priority system indicated in Enclosure 1.  The interval between inspections may be reduced (shortened) and inspections conducted more frequently than specified in the priority system on the basis of poor licensee performance.  The main consideration in reducing the inspection interval should be evidence of moderate to severe problems in the licensee's radiation safety program.  Poor compliance history is one indicator of such problems.  Lack of management involvement or control over the radiation safety program is another indicator. Specifically, licensees that meet</w:t>
      </w:r>
      <w:ins w:id="379" w:author="NAA" w:date="2010-06-24T12:28:00Z">
        <w:r>
          <w:rPr>
            <w:rFonts w:ascii="Arial" w:hAnsi="Arial" w:cs="Arial"/>
            <w:color w:val="000000"/>
          </w:rPr>
          <w:t xml:space="preserve"> </w:t>
        </w:r>
        <w:r w:rsidR="0050546F">
          <w:rPr>
            <w:rFonts w:ascii="Arial" w:hAnsi="Arial" w:cs="Arial"/>
            <w:color w:val="000000"/>
          </w:rPr>
          <w:t>one or more of</w:t>
        </w:r>
      </w:ins>
      <w:r w:rsidR="0050546F">
        <w:rPr>
          <w:rFonts w:ascii="Arial" w:hAnsi="Arial" w:cs="Arial"/>
          <w:color w:val="000000"/>
        </w:rPr>
        <w:t xml:space="preserve"> </w:t>
      </w:r>
      <w:r>
        <w:rPr>
          <w:rFonts w:ascii="Arial" w:hAnsi="Arial" w:cs="Arial"/>
          <w:color w:val="000000"/>
        </w:rPr>
        <w:t xml:space="preserve">the following conditions shall be considered for reduction in inspection interval if: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1.</w:t>
      </w:r>
      <w:r>
        <w:rPr>
          <w:rFonts w:ascii="Arial" w:hAnsi="Arial" w:cs="Arial"/>
          <w:color w:val="000000"/>
        </w:rPr>
        <w:tab/>
        <w:t>A Severity Level I, II, or III violation results from the most recent inspection; or</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 xml:space="preserve">2. </w:t>
      </w:r>
      <w:r>
        <w:rPr>
          <w:rFonts w:ascii="Arial" w:hAnsi="Arial" w:cs="Arial"/>
          <w:color w:val="000000"/>
        </w:rPr>
        <w:tab/>
        <w:t>Issuance of an Order as a result of the most recent inspection; or</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A "management paragraph" appears in the cover letter transmitting the notice of violation on the most recent inspection (i.e., a paragraph that requires the licensee to address adequate management control over the licensed program); or</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4.</w:t>
      </w:r>
      <w:r>
        <w:rPr>
          <w:rFonts w:ascii="Arial" w:hAnsi="Arial" w:cs="Arial"/>
          <w:color w:val="000000"/>
        </w:rPr>
        <w:tab/>
        <w:t>An event requires a reactive inspection; or</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5.</w:t>
      </w:r>
      <w:r>
        <w:rPr>
          <w:rFonts w:ascii="Arial" w:hAnsi="Arial" w:cs="Arial"/>
          <w:color w:val="000000"/>
        </w:rPr>
        <w:tab/>
        <w:t>Repetitive violations occur.</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 xml:space="preserve">The above list is not exhaustive; the inspection interval can and should be reduced for any other reason deemed pertinent by regional management.  An example would be an enforcement conference where the outcome did not include escalated enforcement action, but did indicate the need for the licensee to improve some aspect(s) of its compliance program.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Another example would be an industrial radiography licensee or a well logging licensee which is authorized to use byproduct material at temporary job sites and the current inspection was limited to an office inspection and no temporary job site inspection was completed during the current inspection. [</w:t>
      </w:r>
      <w:r w:rsidR="004F6BD4">
        <w:rPr>
          <w:rFonts w:ascii="Arial" w:hAnsi="Arial" w:cs="Arial"/>
          <w:color w:val="000000"/>
        </w:rPr>
        <w:t>See Section</w:t>
      </w:r>
      <w:r>
        <w:rPr>
          <w:rFonts w:ascii="Arial" w:hAnsi="Arial" w:cs="Arial"/>
          <w:color w:val="000000"/>
        </w:rPr>
        <w:t xml:space="preserve"> 07.04</w:t>
      </w:r>
      <w:ins w:id="380" w:author="NAA" w:date="2010-06-24T12:28:00Z">
        <w:r>
          <w:rPr>
            <w:rFonts w:ascii="Arial" w:hAnsi="Arial" w:cs="Arial"/>
            <w:color w:val="000000"/>
          </w:rPr>
          <w:t>]</w:t>
        </w:r>
      </w:ins>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A licensee that meets the above criteria may have its inspection interval reduced by any length.  For example, a priority 5 licensee with a poor performance record could be rescheduled for its next inspection in 2 or 3 years, rather than 5 years, depending on the scope of licensed activities.  Or a priority 2 licensee with a Severity Level III or above violation could be rescheduled for its next inspection in 1 year, although a follow up inspection to focus on the Severity Level III or above violation may have already been completed within 6 months. [</w:t>
      </w:r>
      <w:r w:rsidR="004F6BD4">
        <w:rPr>
          <w:rFonts w:ascii="Arial" w:hAnsi="Arial" w:cs="Arial"/>
          <w:color w:val="000000"/>
        </w:rPr>
        <w:t>See Section</w:t>
      </w:r>
      <w:r>
        <w:rPr>
          <w:rFonts w:ascii="Arial" w:hAnsi="Arial" w:cs="Arial"/>
          <w:color w:val="000000"/>
        </w:rPr>
        <w:t xml:space="preserve"> 06.03]  The reduction shall be valid only until the next inspection, but regional management shall consider the results of the next inspection when determining whether the reduced interval should be continued, changed, or returned to normal.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b.</w:t>
      </w:r>
      <w:r>
        <w:rPr>
          <w:rFonts w:ascii="Arial" w:hAnsi="Arial" w:cs="Arial"/>
          <w:color w:val="000000"/>
        </w:rPr>
        <w:tab/>
        <w:t xml:space="preserve">The designated inspection priority for these licensees should not be changed in the LTS.  However, the "next inspection date" field in the LTS should be changed to contain the reduced date for the next inspection.  </w:t>
      </w:r>
      <w:ins w:id="381" w:author="NAA" w:date="2010-06-24T12:28:00Z">
        <w:r w:rsidR="0050546F">
          <w:rPr>
            <w:rFonts w:ascii="Arial" w:hAnsi="Arial" w:cs="Arial"/>
            <w:color w:val="000000"/>
          </w:rPr>
          <w:t>T</w:t>
        </w:r>
        <w:r>
          <w:rPr>
            <w:rFonts w:ascii="Arial" w:hAnsi="Arial" w:cs="Arial"/>
            <w:color w:val="000000"/>
          </w:rPr>
          <w:t>he</w:t>
        </w:r>
      </w:ins>
      <w:r>
        <w:rPr>
          <w:rFonts w:ascii="Arial" w:hAnsi="Arial" w:cs="Arial"/>
          <w:color w:val="000000"/>
        </w:rPr>
        <w:t xml:space="preserve"> reduced inspection date </w:t>
      </w:r>
      <w:ins w:id="382" w:author="NAA" w:date="2010-06-24T12:28:00Z">
        <w:r w:rsidR="0050546F">
          <w:rPr>
            <w:rFonts w:ascii="Arial" w:hAnsi="Arial" w:cs="Arial"/>
            <w:color w:val="000000"/>
          </w:rPr>
          <w:t>should</w:t>
        </w:r>
      </w:ins>
      <w:r w:rsidR="0050546F">
        <w:rPr>
          <w:rFonts w:ascii="Arial" w:hAnsi="Arial" w:cs="Arial"/>
          <w:color w:val="000000"/>
        </w:rPr>
        <w:t xml:space="preserve"> be </w:t>
      </w:r>
      <w:ins w:id="383" w:author="NAA" w:date="2010-06-24T12:28:00Z">
        <w:r w:rsidR="0050546F">
          <w:rPr>
            <w:rFonts w:ascii="Arial" w:hAnsi="Arial" w:cs="Arial"/>
            <w:color w:val="000000"/>
          </w:rPr>
          <w:t xml:space="preserve">noted </w:t>
        </w:r>
        <w:r>
          <w:rPr>
            <w:rFonts w:ascii="Arial" w:hAnsi="Arial" w:cs="Arial"/>
            <w:color w:val="000000"/>
          </w:rPr>
          <w:t>in</w:t>
        </w:r>
      </w:ins>
      <w:r>
        <w:rPr>
          <w:rFonts w:ascii="Arial" w:hAnsi="Arial" w:cs="Arial"/>
          <w:color w:val="000000"/>
        </w:rPr>
        <w:t xml:space="preserve"> the LTS.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c.</w:t>
      </w:r>
      <w:r>
        <w:rPr>
          <w:rFonts w:ascii="Arial" w:hAnsi="Arial" w:cs="Arial"/>
          <w:color w:val="000000"/>
        </w:rPr>
        <w:tab/>
        <w:t>To document the reduction in the interval between inspections, a brief note (i.e., in the inspection records) should be written by the inspector</w:t>
      </w:r>
      <w:ins w:id="384" w:author="NAA" w:date="2010-06-24T12:28:00Z">
        <w:r w:rsidR="00AC1220">
          <w:rPr>
            <w:rFonts w:ascii="Arial" w:hAnsi="Arial" w:cs="Arial"/>
            <w:color w:val="000000"/>
          </w:rPr>
          <w:t xml:space="preserve"> describing the condition for reducing the interval and be</w:t>
        </w:r>
      </w:ins>
      <w:r w:rsidR="00AC1220">
        <w:rPr>
          <w:rFonts w:ascii="Arial" w:hAnsi="Arial" w:cs="Arial"/>
          <w:color w:val="000000"/>
        </w:rPr>
        <w:t xml:space="preserve"> </w:t>
      </w:r>
      <w:r>
        <w:rPr>
          <w:rFonts w:ascii="Arial" w:hAnsi="Arial" w:cs="Arial"/>
          <w:color w:val="000000"/>
        </w:rPr>
        <w:t>approved and signed by the inspector's immediate supervisor, and placed in the docket file.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85" w:name="_Toc263168957"/>
      <w:r>
        <w:rPr>
          <w:rFonts w:ascii="Arial" w:hAnsi="Arial" w:cs="Arial"/>
          <w:color w:val="000000"/>
        </w:rPr>
        <w:t>06.05</w:t>
      </w:r>
      <w:r>
        <w:rPr>
          <w:rFonts w:ascii="Arial" w:hAnsi="Arial" w:cs="Arial"/>
          <w:color w:val="000000"/>
        </w:rPr>
        <w:tab/>
      </w:r>
      <w:r>
        <w:rPr>
          <w:rFonts w:ascii="Arial" w:hAnsi="Arial" w:cs="Arial"/>
          <w:color w:val="000000"/>
          <w:u w:val="single"/>
        </w:rPr>
        <w:t>Other Changes in Inspection Interval</w:t>
      </w:r>
      <w:r>
        <w:rPr>
          <w:rFonts w:ascii="Arial" w:hAnsi="Arial" w:cs="Arial"/>
          <w:color w:val="000000"/>
        </w:rPr>
        <w:t>.  At the discretion of regional management, other changes in inspection interval may be made to achieve efficiencies in the use of inspection resources and to reduce regulatory impact on the licensee.  This may include more frequent inspections to ensure that inspectors have the opportunity to sufficiently observe licensee operations and increase public confidence by increasing the inspection focus on higher risk activities, without significantly increasing the regulatory burden on licensees.  For example, rather than perform a single, large team, high impact inspection of the license at the normal interval, more frequent inspections may be performed by individuals or smaller teams that specifically focus on higher risk licensee activities.</w:t>
      </w:r>
      <w:bookmarkEnd w:id="385"/>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586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386" w:author="NAA" w:date="2010-06-24T12:28:00Z"/>
          <w:rFonts w:ascii="Arial" w:hAnsi="Arial" w:cs="Arial"/>
          <w:color w:val="000000"/>
        </w:rPr>
      </w:pPr>
      <w:bookmarkStart w:id="387" w:name="_Toc263168958"/>
      <w:ins w:id="388" w:author="NAA" w:date="2010-06-24T12:28:00Z">
        <w:r w:rsidRPr="007D682B">
          <w:rPr>
            <w:rFonts w:ascii="Arial" w:hAnsi="Arial"/>
            <w:lang w:val="en-CA"/>
          </w:rPr>
          <w:t>06.06</w:t>
        </w:r>
        <w:r>
          <w:rPr>
            <w:lang w:val="en-CA"/>
          </w:rPr>
          <w:t xml:space="preserve">    </w:t>
        </w:r>
        <w:r w:rsidRPr="002C53CD">
          <w:rPr>
            <w:rFonts w:ascii="Arial" w:hAnsi="Arial" w:cs="Arial"/>
            <w:u w:val="single"/>
          </w:rPr>
          <w:t>Coordination with Agreement States and Other Regions</w:t>
        </w:r>
      </w:ins>
      <w:bookmarkEnd w:id="387"/>
      <w:ins w:id="389" w:author="Gwendolyn Davis" w:date="2010-07-23T13:46:00Z">
        <w:r w:rsidR="007D384B">
          <w:rPr>
            <w:rFonts w:ascii="Arial" w:hAnsi="Arial" w:cs="Arial"/>
          </w:rPr>
          <w:t xml:space="preserve">.  </w:t>
        </w:r>
      </w:ins>
      <w:ins w:id="390" w:author="NAA" w:date="2010-06-24T12:28:00Z">
        <w:r w:rsidR="009012E4">
          <w:rPr>
            <w:rFonts w:ascii="Arial" w:hAnsi="Arial" w:cs="Arial"/>
          </w:rPr>
          <w:t>When</w:t>
        </w:r>
        <w:r w:rsidRPr="007D682B">
          <w:rPr>
            <w:rFonts w:ascii="Arial" w:hAnsi="Arial" w:cs="Arial"/>
          </w:rPr>
          <w:t xml:space="preserve"> licensed activities </w:t>
        </w:r>
        <w:r w:rsidRPr="007D682B">
          <w:rPr>
            <w:rFonts w:ascii="Arial" w:hAnsi="Arial" w:cs="Arial"/>
          </w:rPr>
          <w:lastRenderedPageBreak/>
          <w:t xml:space="preserve">cross jurisdictions or </w:t>
        </w:r>
        <w:r w:rsidR="009012E4">
          <w:rPr>
            <w:rFonts w:ascii="Arial" w:hAnsi="Arial" w:cs="Arial"/>
          </w:rPr>
          <w:t xml:space="preserve">the </w:t>
        </w:r>
        <w:r w:rsidRPr="007D682B">
          <w:rPr>
            <w:rFonts w:ascii="Arial" w:hAnsi="Arial" w:cs="Arial"/>
          </w:rPr>
          <w:t xml:space="preserve">demonstration of compliance with portions of the security requirements </w:t>
        </w:r>
        <w:r w:rsidR="000D0178">
          <w:rPr>
            <w:rFonts w:ascii="Arial" w:hAnsi="Arial" w:cs="Arial"/>
          </w:rPr>
          <w:t xml:space="preserve">must be made </w:t>
        </w:r>
        <w:r w:rsidRPr="007D682B">
          <w:rPr>
            <w:rFonts w:ascii="Arial" w:hAnsi="Arial" w:cs="Arial"/>
          </w:rPr>
          <w:t xml:space="preserve">outside of the licensed facility, regional management will coordinate with the other Region or Agreement State to ensure </w:t>
        </w:r>
        <w:r w:rsidR="00445A9E">
          <w:rPr>
            <w:rFonts w:ascii="Arial" w:hAnsi="Arial" w:cs="Arial"/>
          </w:rPr>
          <w:t xml:space="preserve">that </w:t>
        </w:r>
        <w:r w:rsidRPr="007D682B">
          <w:rPr>
            <w:rFonts w:ascii="Arial" w:hAnsi="Arial" w:cs="Arial"/>
          </w:rPr>
          <w:t>each regulatory authority is aware of inspection effort, scope, and results.  When a licensee has licenses issued by multiple jurisdictions or the inspection being performed is the result of a notification of reciprocity, regional management will, when possible, coordinate joint inspections of security requirements with other jurisdictions.  The scope and scheduling of reciprocity inspections and inspections of temporary job sites or field offices should be consistent with IMC 2800 and IMC 1220.  In most inspections of temporary job sites or field offices, not all licensee implementation of security requirements can be inspected at these facilities, such as in the case of trustworthiness determinations that have been performed by the human resources division of the corporation that is located</w:t>
        </w:r>
        <w:r>
          <w:rPr>
            <w:rFonts w:ascii="Arial" w:hAnsi="Arial" w:cs="Arial"/>
          </w:rPr>
          <w:t xml:space="preserve"> </w:t>
        </w:r>
        <w:r w:rsidRPr="007D682B">
          <w:rPr>
            <w:rFonts w:ascii="Arial" w:hAnsi="Arial" w:cs="Arial"/>
          </w:rPr>
          <w:t>in another jurisdiction.  In these situations, arrangements should be made with the responsible Region or Agreement State program which has jurisdiction to specifically include in their inspections those functions which the inspector is unable to verify. This will</w:t>
        </w:r>
        <w:r w:rsidRPr="0052340B">
          <w:rPr>
            <w:rFonts w:ascii="Arial" w:hAnsi="Arial" w:cs="Arial"/>
            <w:color w:val="FF0000"/>
          </w:rPr>
          <w:t xml:space="preserve"> </w:t>
        </w:r>
        <w:r w:rsidRPr="007D682B">
          <w:rPr>
            <w:rFonts w:ascii="Arial" w:hAnsi="Arial" w:cs="Arial"/>
          </w:rPr>
          <w:t>ensure that all elements of the security requirements have been implemented.  The inspection record or report should reflect that such elements were deferred to the appropriate jurisdiction.</w:t>
        </w:r>
        <w:r w:rsidR="00952211">
          <w:rPr>
            <w:rFonts w:ascii="Arial" w:hAnsi="Arial" w:cs="Arial"/>
          </w:rPr>
          <w:t xml:space="preserve">  A record documenting the inspection findings from the other Region or Agreement State should be requested and maintain with other records of the licensee’s inspection, when possible.</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391" w:author="Gwendolyn Davis" w:date="2010-07-23T13:47:00Z"/>
          <w:rFonts w:ascii="Arial" w:hAnsi="Arial" w:cs="Arial"/>
          <w:color w:val="000000"/>
        </w:rPr>
      </w:pP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cs="Arial"/>
          <w:color w:val="000000"/>
        </w:rPr>
      </w:pPr>
      <w:bookmarkStart w:id="392" w:name="_Toc263168959"/>
      <w:r>
        <w:rPr>
          <w:rFonts w:ascii="Arial" w:hAnsi="Arial" w:cs="Arial"/>
          <w:color w:val="000000"/>
        </w:rPr>
        <w:t>2800-07</w:t>
      </w:r>
      <w:r>
        <w:rPr>
          <w:rFonts w:ascii="Arial" w:hAnsi="Arial" w:cs="Arial"/>
          <w:color w:val="000000"/>
        </w:rPr>
        <w:tab/>
        <w:t>SPECIAL INSPECTION ACTIVITIES</w:t>
      </w:r>
      <w:bookmarkEnd w:id="392"/>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393" w:name="_Toc263168960"/>
      <w:r>
        <w:rPr>
          <w:rFonts w:ascii="Arial" w:hAnsi="Arial" w:cs="Arial"/>
          <w:color w:val="000000"/>
        </w:rPr>
        <w:t>07.01</w:t>
      </w:r>
      <w:r>
        <w:rPr>
          <w:rFonts w:ascii="Arial" w:hAnsi="Arial" w:cs="Arial"/>
          <w:color w:val="000000"/>
        </w:rPr>
        <w:tab/>
      </w:r>
      <w:r>
        <w:rPr>
          <w:rFonts w:ascii="Arial" w:hAnsi="Arial" w:cs="Arial"/>
          <w:color w:val="000000"/>
          <w:u w:val="single"/>
        </w:rPr>
        <w:t>Expired and Terminated Licenses and Decommissioning Activities</w:t>
      </w:r>
      <w:r>
        <w:rPr>
          <w:rFonts w:ascii="Arial" w:hAnsi="Arial" w:cs="Arial"/>
          <w:color w:val="000000"/>
        </w:rPr>
        <w:t>.  Notification that a license has expired or is being terminated requires prompt action (i.e., within 30 days) to ensure that licensed material has been properly transferred or disposed of, and that all areas where material was used may be safely released for unrestricted use.</w:t>
      </w:r>
      <w:bookmarkEnd w:id="393"/>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 xml:space="preserve">Inspectors should be aware of the need for security and control of radioactive materials at these types of facilities.  This may be done by </w:t>
      </w:r>
      <w:ins w:id="394" w:author="NAA" w:date="2010-06-24T12:28:00Z">
        <w:r>
          <w:rPr>
            <w:rFonts w:ascii="Arial" w:hAnsi="Arial" w:cs="Arial"/>
            <w:color w:val="000000"/>
          </w:rPr>
          <w:t>review</w:t>
        </w:r>
        <w:r w:rsidR="00445A9E">
          <w:rPr>
            <w:rFonts w:ascii="Arial" w:hAnsi="Arial" w:cs="Arial"/>
            <w:color w:val="000000"/>
          </w:rPr>
          <w:t>ing</w:t>
        </w:r>
      </w:ins>
      <w:r w:rsidR="00445A9E">
        <w:rPr>
          <w:rFonts w:ascii="Arial" w:hAnsi="Arial" w:cs="Arial"/>
          <w:color w:val="000000"/>
        </w:rPr>
        <w:t xml:space="preserve"> the </w:t>
      </w:r>
      <w:r>
        <w:rPr>
          <w:rFonts w:ascii="Arial" w:hAnsi="Arial" w:cs="Arial"/>
          <w:color w:val="000000"/>
        </w:rPr>
        <w:t xml:space="preserve">licensee's transfer, disposal, and closeout survey data; </w:t>
      </w:r>
      <w:ins w:id="395" w:author="NAA" w:date="2010-06-24T12:28:00Z">
        <w:r>
          <w:rPr>
            <w:rFonts w:ascii="Arial" w:hAnsi="Arial" w:cs="Arial"/>
            <w:color w:val="000000"/>
          </w:rPr>
          <w:t>confirm</w:t>
        </w:r>
        <w:r w:rsidR="00445A9E">
          <w:rPr>
            <w:rFonts w:ascii="Arial" w:hAnsi="Arial" w:cs="Arial"/>
            <w:color w:val="000000"/>
          </w:rPr>
          <w:t>ing</w:t>
        </w:r>
      </w:ins>
      <w:r>
        <w:rPr>
          <w:rFonts w:ascii="Arial" w:hAnsi="Arial" w:cs="Arial"/>
          <w:color w:val="000000"/>
        </w:rPr>
        <w:t xml:space="preserve"> that an authorized recipient has received the material; and/or by performance of an inspection that may include </w:t>
      </w:r>
      <w:ins w:id="396" w:author="NAA" w:date="2010-06-24T12:28:00Z">
        <w:r w:rsidR="00952211">
          <w:rPr>
            <w:rFonts w:ascii="Arial" w:hAnsi="Arial" w:cs="Arial"/>
            <w:color w:val="000000"/>
          </w:rPr>
          <w:t xml:space="preserve">independent or </w:t>
        </w:r>
      </w:ins>
      <w:r>
        <w:rPr>
          <w:rFonts w:ascii="Arial" w:hAnsi="Arial" w:cs="Arial"/>
          <w:color w:val="000000"/>
        </w:rPr>
        <w:t xml:space="preserve">confirmatory </w:t>
      </w:r>
      <w:ins w:id="397" w:author="NAA" w:date="2010-06-24T12:28:00Z">
        <w:r w:rsidR="00952211">
          <w:rPr>
            <w:rFonts w:ascii="Arial" w:hAnsi="Arial" w:cs="Arial"/>
            <w:color w:val="000000"/>
          </w:rPr>
          <w:t>measurements</w:t>
        </w:r>
        <w:r>
          <w:rPr>
            <w:rFonts w:ascii="Arial" w:hAnsi="Arial" w:cs="Arial"/>
            <w:color w:val="000000"/>
          </w:rPr>
          <w:t>.</w:t>
        </w:r>
      </w:ins>
      <w:r>
        <w:rPr>
          <w:rFonts w:ascii="Arial" w:hAnsi="Arial" w:cs="Arial"/>
          <w:color w:val="000000"/>
        </w:rPr>
        <w:t xml:space="preserve">  The inspector should also review records of disposals, burials, and public dose that may be required to be submitted to the NRC on termination or retirement of the license.  Such actions would be conducted as soon as appropriate after notification is received.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lastRenderedPageBreak/>
        <w:t xml:space="preserve">If an inspection is performed, the inspector should also verify that the licensee is complying with regulations for timely decontamination and decommissioning, and meeting the required schedules for licensee action, as specified in the decommissioning timeliness rule.  </w:t>
      </w: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 xml:space="preserve">Specific guidance for </w:t>
      </w:r>
      <w:ins w:id="398" w:author="NAA" w:date="2010-06-24T12:28:00Z">
        <w:r w:rsidR="00952211">
          <w:rPr>
            <w:rFonts w:ascii="Arial" w:hAnsi="Arial" w:cs="Arial"/>
            <w:color w:val="000000"/>
          </w:rPr>
          <w:t xml:space="preserve">decommissioning requirements and </w:t>
        </w:r>
      </w:ins>
      <w:r>
        <w:rPr>
          <w:rFonts w:ascii="Arial" w:hAnsi="Arial" w:cs="Arial"/>
          <w:color w:val="000000"/>
        </w:rPr>
        <w:t xml:space="preserve">performing closeout inspections is outlined in </w:t>
      </w:r>
      <w:ins w:id="399" w:author="NAA" w:date="2010-06-24T12:28:00Z">
        <w:r w:rsidR="00952211">
          <w:rPr>
            <w:rFonts w:ascii="Arial" w:hAnsi="Arial" w:cs="Arial"/>
            <w:color w:val="000000"/>
          </w:rPr>
          <w:t xml:space="preserve">NUREG-1757 and </w:t>
        </w:r>
      </w:ins>
      <w:r>
        <w:rPr>
          <w:rFonts w:ascii="Arial" w:hAnsi="Arial" w:cs="Arial"/>
          <w:color w:val="000000"/>
        </w:rPr>
        <w:t>IP 83890</w:t>
      </w:r>
      <w:ins w:id="400" w:author="NAA" w:date="2010-06-24T12:28:00Z">
        <w:r w:rsidR="00952211">
          <w:rPr>
            <w:rFonts w:ascii="Arial" w:hAnsi="Arial" w:cs="Arial"/>
            <w:color w:val="000000"/>
          </w:rPr>
          <w:t>, respectively</w:t>
        </w:r>
      </w:ins>
      <w:r>
        <w:rPr>
          <w:rFonts w:ascii="Arial" w:hAnsi="Arial" w:cs="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401" w:name="_Toc263168961"/>
      <w:r>
        <w:rPr>
          <w:rFonts w:ascii="Arial" w:hAnsi="Arial" w:cs="Arial"/>
          <w:color w:val="000000"/>
        </w:rPr>
        <w:t>07.02</w:t>
      </w:r>
      <w:r>
        <w:rPr>
          <w:rFonts w:ascii="Arial" w:hAnsi="Arial" w:cs="Arial"/>
          <w:color w:val="000000"/>
        </w:rPr>
        <w:tab/>
      </w:r>
      <w:r>
        <w:rPr>
          <w:rFonts w:ascii="Arial" w:hAnsi="Arial" w:cs="Arial"/>
          <w:color w:val="000000"/>
          <w:u w:val="single"/>
        </w:rPr>
        <w:t>Significantly Expanded Programs</w:t>
      </w:r>
      <w:r>
        <w:rPr>
          <w:rFonts w:ascii="Arial" w:hAnsi="Arial" w:cs="Arial"/>
          <w:color w:val="000000"/>
        </w:rPr>
        <w:t xml:space="preserve">.  During routine inspections of licensed facilities, inspectors should evaluate if licensed activities have significantly increased or decreased since the last inspection.  A license reviewer may request a near-term onsite inspection for a significant licensing action that was recently completed.  Both the inspectors and the </w:t>
      </w:r>
      <w:r>
        <w:rPr>
          <w:rFonts w:ascii="Arial" w:hAnsi="Arial" w:cs="Arial"/>
          <w:color w:val="000000"/>
        </w:rPr>
        <w:lastRenderedPageBreak/>
        <w:t xml:space="preserve">reviewers should make </w:t>
      </w:r>
      <w:ins w:id="402" w:author="NAA" w:date="2010-06-24T12:28:00Z">
        <w:r>
          <w:rPr>
            <w:rFonts w:ascii="Arial" w:hAnsi="Arial" w:cs="Arial"/>
            <w:color w:val="000000"/>
          </w:rPr>
          <w:t>the</w:t>
        </w:r>
        <w:r w:rsidR="00D73C0E">
          <w:rPr>
            <w:rFonts w:ascii="Arial" w:hAnsi="Arial" w:cs="Arial"/>
            <w:color w:val="000000"/>
          </w:rPr>
          <w:t>ir</w:t>
        </w:r>
      </w:ins>
      <w:r>
        <w:rPr>
          <w:rFonts w:ascii="Arial" w:hAnsi="Arial" w:cs="Arial"/>
          <w:color w:val="000000"/>
        </w:rPr>
        <w:t xml:space="preserve"> supervisors</w:t>
      </w:r>
      <w:ins w:id="403" w:author="NAA" w:date="2010-06-24T12:28:00Z">
        <w:r>
          <w:rPr>
            <w:rFonts w:ascii="Arial" w:hAnsi="Arial" w:cs="Arial"/>
            <w:color w:val="000000"/>
          </w:rPr>
          <w:t xml:space="preserve"> </w:t>
        </w:r>
        <w:r w:rsidR="00DA54C0">
          <w:rPr>
            <w:rFonts w:ascii="Arial" w:hAnsi="Arial" w:cs="Arial"/>
            <w:color w:val="000000"/>
          </w:rPr>
          <w:t>are</w:t>
        </w:r>
      </w:ins>
      <w:r w:rsidR="00DA54C0">
        <w:rPr>
          <w:rFonts w:ascii="Arial" w:hAnsi="Arial" w:cs="Arial"/>
          <w:color w:val="000000"/>
        </w:rPr>
        <w:t xml:space="preserve"> </w:t>
      </w:r>
      <w:r>
        <w:rPr>
          <w:rFonts w:ascii="Arial" w:hAnsi="Arial" w:cs="Arial"/>
          <w:color w:val="000000"/>
        </w:rPr>
        <w:t>aware of the following changes in a licensee</w:t>
      </w:r>
      <w:r w:rsidR="00061F05">
        <w:rPr>
          <w:rFonts w:ascii="Arial" w:hAnsi="Arial" w:cs="Arial"/>
          <w:color w:val="000000"/>
        </w:rPr>
        <w:t>’</w:t>
      </w:r>
      <w:r>
        <w:rPr>
          <w:rFonts w:ascii="Arial" w:hAnsi="Arial" w:cs="Arial"/>
          <w:color w:val="000000"/>
        </w:rPr>
        <w:t>s scope of use.</w:t>
      </w:r>
      <w:bookmarkEnd w:id="401"/>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a.</w:t>
      </w:r>
      <w:r>
        <w:rPr>
          <w:rFonts w:ascii="Arial" w:hAnsi="Arial" w:cs="Arial"/>
          <w:color w:val="000000"/>
        </w:rPr>
        <w:tab/>
        <w:t>Through interviews of licensee staff or observations of licensed activities, the inspector shall determine if:</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1.</w:t>
      </w:r>
      <w:r>
        <w:rPr>
          <w:rFonts w:ascii="Arial" w:hAnsi="Arial" w:cs="Arial"/>
          <w:color w:val="000000"/>
        </w:rPr>
        <w:tab/>
        <w:t>the licensee has recently increased the types, quantities, and uses of radioactive material</w:t>
      </w:r>
      <w:ins w:id="404" w:author="NAA" w:date="2010-06-24T12:28:00Z">
        <w:r w:rsidR="005866AD">
          <w:rPr>
            <w:rFonts w:ascii="Arial" w:hAnsi="Arial" w:cs="Arial"/>
            <w:color w:val="000000"/>
          </w:rPr>
          <w:t xml:space="preserve"> </w:t>
        </w:r>
        <w:r w:rsidR="005866AD">
          <w:rPr>
            <w:rFonts w:ascii="Arial" w:hAnsi="Arial" w:cs="Arial"/>
          </w:rPr>
          <w:t xml:space="preserve">and if </w:t>
        </w:r>
        <w:r w:rsidR="009F1316">
          <w:rPr>
            <w:rFonts w:ascii="Arial" w:hAnsi="Arial" w:cs="Arial"/>
          </w:rPr>
          <w:t>the licensee</w:t>
        </w:r>
        <w:r w:rsidR="005533E6">
          <w:rPr>
            <w:rFonts w:ascii="Arial" w:hAnsi="Arial" w:cs="Arial"/>
          </w:rPr>
          <w:t xml:space="preserve">’s activities have resulted in the possession </w:t>
        </w:r>
        <w:r w:rsidR="00445A9E">
          <w:rPr>
            <w:rFonts w:ascii="Arial" w:hAnsi="Arial" w:cs="Arial"/>
          </w:rPr>
          <w:t xml:space="preserve">of </w:t>
        </w:r>
        <w:r w:rsidR="005533E6">
          <w:rPr>
            <w:rFonts w:ascii="Arial" w:hAnsi="Arial" w:cs="Arial"/>
          </w:rPr>
          <w:t>RSRM</w:t>
        </w:r>
      </w:ins>
      <w:r>
        <w:rPr>
          <w:rFonts w:ascii="Arial" w:hAnsi="Arial" w:cs="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2.</w:t>
      </w:r>
      <w:r>
        <w:rPr>
          <w:rFonts w:ascii="Arial" w:hAnsi="Arial" w:cs="Arial"/>
          <w:color w:val="000000"/>
        </w:rPr>
        <w:tab/>
        <w:t>the license authorizes a physical move of a facility or a new use at a temporary jobsite;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the license authorizes new (i.e., since the previous inspection) satellite facilities where materials will be used or stored;</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4.</w:t>
      </w:r>
      <w:r>
        <w:rPr>
          <w:rFonts w:ascii="Arial" w:hAnsi="Arial" w:cs="Arial"/>
          <w:color w:val="000000"/>
        </w:rPr>
        <w:tab/>
        <w:t xml:space="preserve">the licensee has increased the types of uses or disposal (i.e., incineration or decay-in-storage) of radioactive material;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405" w:author="NAA" w:date="2010-06-24T12:28:00Z"/>
          <w:rFonts w:ascii="Arial" w:hAnsi="Arial" w:cs="Arial"/>
          <w:color w:val="000000"/>
        </w:rPr>
      </w:pPr>
      <w:r>
        <w:rPr>
          <w:rFonts w:ascii="Arial" w:hAnsi="Arial" w:cs="Arial"/>
          <w:color w:val="000000"/>
        </w:rPr>
        <w:t>5.</w:t>
      </w:r>
      <w:r>
        <w:rPr>
          <w:rFonts w:ascii="Arial" w:hAnsi="Arial" w:cs="Arial"/>
          <w:color w:val="000000"/>
        </w:rPr>
        <w:tab/>
        <w:t>the number of authorized users has significantly increased or decreased</w:t>
      </w:r>
      <w:ins w:id="406" w:author="NAA" w:date="2010-06-24T12:28:00Z">
        <w:r w:rsidR="002E2AF9">
          <w:rPr>
            <w:rFonts w:ascii="Arial" w:hAnsi="Arial" w:cs="Arial"/>
            <w:color w:val="000000"/>
          </w:rPr>
          <w:t>; and</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407" w:author="NAA" w:date="2010-06-24T12:28:00Z"/>
          <w:rFonts w:ascii="Arial" w:hAnsi="Arial" w:cs="Arial"/>
          <w:color w:val="000000"/>
        </w:rPr>
      </w:pPr>
    </w:p>
    <w:p w:rsidR="008F699B" w:rsidRDefault="002E2A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ins w:id="408" w:author="NAA" w:date="2010-06-24T12:28:00Z">
        <w:r>
          <w:rPr>
            <w:rFonts w:ascii="Arial" w:hAnsi="Arial" w:cs="Arial"/>
            <w:color w:val="000000"/>
          </w:rPr>
          <w:t>6.</w:t>
        </w:r>
        <w:r>
          <w:rPr>
            <w:rFonts w:ascii="Arial" w:hAnsi="Arial" w:cs="Arial"/>
            <w:color w:val="000000"/>
          </w:rPr>
          <w:tab/>
          <w:t>the licensee has ceased activities at the entire site or in any building or area as defined in 10 CFR 30.36(d).</w:t>
        </w:r>
      </w:ins>
      <w:r w:rsidR="009D61EC">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If any of the above items demonstrates a possibility that the licensed activities have significantly changed, then the inspector should document the changes to the licensee's program in the inspection records and notify the inspection supervisor.</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b.</w:t>
      </w:r>
      <w:r>
        <w:rPr>
          <w:rFonts w:ascii="Arial" w:hAnsi="Arial" w:cs="Arial"/>
          <w:color w:val="000000"/>
        </w:rPr>
        <w:tab/>
        <w:t>A license reviewer may request a special inspection, if, during the licensing review process, it is determined that the licensee's program has significantly expanded</w:t>
      </w:r>
      <w:ins w:id="409" w:author="NAA" w:date="2010-06-24T12:28:00Z">
        <w:r w:rsidR="00AF551F">
          <w:rPr>
            <w:rFonts w:ascii="Arial" w:hAnsi="Arial" w:cs="Arial"/>
            <w:color w:val="000000"/>
          </w:rPr>
          <w:t xml:space="preserve"> or activities have ceased</w:t>
        </w:r>
        <w:r>
          <w:rPr>
            <w:rFonts w:ascii="Arial" w:hAnsi="Arial" w:cs="Arial"/>
            <w:color w:val="000000"/>
          </w:rPr>
          <w:t>.</w:t>
        </w:r>
      </w:ins>
      <w:r>
        <w:rPr>
          <w:rFonts w:ascii="Arial" w:hAnsi="Arial" w:cs="Arial"/>
          <w:color w:val="000000"/>
        </w:rPr>
        <w:t xml:space="preserve"> [See the </w:t>
      </w:r>
      <w:ins w:id="410" w:author="NAA" w:date="2010-06-24T12:28:00Z">
        <w:r w:rsidR="00ED694B">
          <w:rPr>
            <w:rFonts w:ascii="Arial" w:hAnsi="Arial" w:cs="Arial"/>
            <w:color w:val="000000"/>
          </w:rPr>
          <w:t>six</w:t>
        </w:r>
      </w:ins>
      <w:r>
        <w:rPr>
          <w:rFonts w:ascii="Arial" w:hAnsi="Arial" w:cs="Arial"/>
          <w:color w:val="000000"/>
        </w:rPr>
        <w:t xml:space="preserve"> points in the preceding paragraph</w:t>
      </w:r>
      <w:ins w:id="411" w:author="NAA" w:date="2010-06-24T12:28:00Z">
        <w:r>
          <w:rPr>
            <w:rFonts w:ascii="Arial" w:hAnsi="Arial" w:cs="Arial"/>
            <w:color w:val="000000"/>
          </w:rPr>
          <w:t>]</w:t>
        </w:r>
      </w:ins>
      <w:r>
        <w:rPr>
          <w:rFonts w:ascii="Arial" w:hAnsi="Arial" w:cs="Arial"/>
          <w:color w:val="000000"/>
        </w:rPr>
        <w:t xml:space="preserve">  In that case, the license reviewer</w:t>
      </w:r>
      <w:ins w:id="412" w:author="NAA" w:date="2010-06-24T12:28:00Z">
        <w:r w:rsidR="00AF551F">
          <w:rPr>
            <w:rFonts w:ascii="Arial" w:hAnsi="Arial" w:cs="Arial"/>
            <w:color w:val="000000"/>
          </w:rPr>
          <w:t xml:space="preserve">, in consultation with management and administrative staff, </w:t>
        </w:r>
      </w:ins>
      <w:r>
        <w:rPr>
          <w:rFonts w:ascii="Arial" w:hAnsi="Arial" w:cs="Arial"/>
          <w:color w:val="000000"/>
        </w:rPr>
        <w:t xml:space="preserve"> shall ensure that the </w:t>
      </w:r>
      <w:r>
        <w:rPr>
          <w:rFonts w:ascii="Arial" w:hAnsi="Arial" w:cs="Arial"/>
          <w:color w:val="000000"/>
        </w:rPr>
        <w:sym w:font="WP TypographicSymbols" w:char="0041"/>
      </w:r>
      <w:r>
        <w:rPr>
          <w:rFonts w:ascii="Arial" w:hAnsi="Arial" w:cs="Arial"/>
          <w:color w:val="000000"/>
        </w:rPr>
        <w:t>next inspection date</w:t>
      </w:r>
      <w:r>
        <w:rPr>
          <w:rFonts w:ascii="Arial" w:hAnsi="Arial" w:cs="Arial"/>
          <w:color w:val="000000"/>
        </w:rPr>
        <w:sym w:font="WP TypographicSymbols" w:char="0040"/>
      </w:r>
      <w:r>
        <w:rPr>
          <w:rFonts w:ascii="Arial" w:hAnsi="Arial" w:cs="Arial"/>
          <w:color w:val="000000"/>
        </w:rPr>
        <w:t xml:space="preserve"> data element in the LTS is changed and shall post a notice in the docket file for the inspector [see NUREG-1556, Volume 20, Section 4.12 (Significant Licensing Actions that Warrant Onsite Inspection) and Appendix C (Checklist C.5)].</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932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ins w:id="413" w:author="NAA" w:date="2010-06-24T12:28:00Z">
        <w:r>
          <w:rPr>
            <w:rFonts w:ascii="Arial" w:hAnsi="Arial" w:cs="Arial"/>
            <w:color w:val="000000"/>
          </w:rPr>
          <w:t>An example of when a program may have been significantly expanded:</w:t>
        </w:r>
      </w:ins>
      <w:r>
        <w:rPr>
          <w:rFonts w:ascii="Arial" w:hAnsi="Arial" w:cs="Arial"/>
          <w:color w:val="000000"/>
        </w:rPr>
        <w:t xml:space="preserve"> </w:t>
      </w:r>
      <w:r w:rsidR="009D61EC">
        <w:rPr>
          <w:rFonts w:ascii="Arial" w:hAnsi="Arial" w:cs="Arial"/>
          <w:color w:val="000000"/>
        </w:rPr>
        <w:t xml:space="preserve">an amendment issued for a new medical therapy modality under 10 CFR 35.1000 (Program Code 02240) shall be inspected within 12 months of the date of the amendment.  The reviewer shall ensure that the next inspection date data element in the LTS was appropriately changed, the docket file was posted with a </w:t>
      </w:r>
      <w:ins w:id="414" w:author="NAA" w:date="2010-06-24T12:28:00Z">
        <w:r w:rsidR="00AF551F">
          <w:rPr>
            <w:rFonts w:ascii="Arial" w:hAnsi="Arial" w:cs="Arial"/>
            <w:color w:val="000000"/>
          </w:rPr>
          <w:t>completed</w:t>
        </w:r>
      </w:ins>
      <w:r w:rsidR="00AF551F">
        <w:rPr>
          <w:rFonts w:ascii="Arial" w:hAnsi="Arial" w:cs="Arial"/>
          <w:color w:val="000000"/>
        </w:rPr>
        <w:t xml:space="preserve"> </w:t>
      </w:r>
      <w:r w:rsidR="009D61EC">
        <w:rPr>
          <w:rFonts w:ascii="Arial" w:hAnsi="Arial" w:cs="Arial"/>
          <w:color w:val="000000"/>
        </w:rPr>
        <w:t xml:space="preserve">Appendix C </w:t>
      </w:r>
      <w:ins w:id="415" w:author="NAA" w:date="2010-06-24T12:28:00Z">
        <w:r w:rsidR="00AF551F">
          <w:rPr>
            <w:rFonts w:ascii="Arial" w:hAnsi="Arial" w:cs="Arial"/>
            <w:color w:val="000000"/>
          </w:rPr>
          <w:t>from</w:t>
        </w:r>
      </w:ins>
      <w:r w:rsidR="00AF551F">
        <w:rPr>
          <w:rFonts w:ascii="Arial" w:hAnsi="Arial" w:cs="Arial"/>
          <w:color w:val="000000"/>
        </w:rPr>
        <w:t xml:space="preserve"> </w:t>
      </w:r>
      <w:r w:rsidR="009D61EC">
        <w:rPr>
          <w:rFonts w:ascii="Arial" w:hAnsi="Arial" w:cs="Arial"/>
          <w:color w:val="000000"/>
        </w:rPr>
        <w:t>NUREG-1556 (Volume 20), and the inspection and licensing supervisors were notified accordingly.</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p>
    <w:p w:rsidR="008F699B" w:rsidRDefault="00C913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ins w:id="416" w:author="NAA" w:date="2010-06-24T12:28:00Z"/>
          <w:rFonts w:ascii="Arial" w:hAnsi="Arial" w:cs="Arial"/>
        </w:rPr>
      </w:pPr>
      <w:ins w:id="417" w:author="NAA" w:date="2010-06-24T12:28:00Z">
        <w:r>
          <w:rPr>
            <w:rFonts w:ascii="Arial" w:hAnsi="Arial" w:cs="Arial"/>
          </w:rPr>
          <w:tab/>
        </w:r>
        <w:r w:rsidRPr="00F03F14">
          <w:rPr>
            <w:rFonts w:ascii="Arial" w:hAnsi="Arial" w:cs="Arial"/>
          </w:rPr>
          <w:t>c.</w:t>
        </w:r>
        <w:r w:rsidR="00F566E0">
          <w:rPr>
            <w:rFonts w:ascii="Arial" w:hAnsi="Arial" w:cs="Arial"/>
          </w:rPr>
          <w:tab/>
          <w:t>I</w:t>
        </w:r>
        <w:r w:rsidRPr="00F03F14">
          <w:rPr>
            <w:rFonts w:ascii="Arial" w:hAnsi="Arial" w:cs="Arial"/>
          </w:rPr>
          <w:t>f during the licensing review process</w:t>
        </w:r>
        <w:r w:rsidR="00ED694B">
          <w:rPr>
            <w:rFonts w:ascii="Arial" w:hAnsi="Arial" w:cs="Arial"/>
          </w:rPr>
          <w:t xml:space="preserve">, the reviewer determines that </w:t>
        </w:r>
        <w:r w:rsidRPr="00F03F14">
          <w:rPr>
            <w:rFonts w:ascii="Arial" w:hAnsi="Arial" w:cs="Arial"/>
          </w:rPr>
          <w:t xml:space="preserve">the licensee </w:t>
        </w:r>
        <w:r w:rsidRPr="00F03F14">
          <w:rPr>
            <w:rFonts w:ascii="Arial" w:hAnsi="Arial" w:cs="Arial"/>
          </w:rPr>
          <w:lastRenderedPageBreak/>
          <w:t xml:space="preserve">will </w:t>
        </w:r>
        <w:r w:rsidR="00F566E0">
          <w:rPr>
            <w:rFonts w:ascii="Arial" w:hAnsi="Arial" w:cs="Arial"/>
          </w:rPr>
          <w:t>possess RSRM, t</w:t>
        </w:r>
        <w:r w:rsidRPr="00F03F14">
          <w:rPr>
            <w:rFonts w:ascii="Arial" w:hAnsi="Arial" w:cs="Arial"/>
          </w:rPr>
          <w:t>he reviewer</w:t>
        </w:r>
        <w:r w:rsidR="00AF551F">
          <w:rPr>
            <w:rFonts w:ascii="Arial" w:hAnsi="Arial" w:cs="Arial"/>
          </w:rPr>
          <w:t xml:space="preserve">, </w:t>
        </w:r>
        <w:r w:rsidR="00AF551F">
          <w:rPr>
            <w:rFonts w:ascii="Arial" w:hAnsi="Arial" w:cs="Arial"/>
            <w:color w:val="000000"/>
          </w:rPr>
          <w:t>in consultation with management and administrative staff,</w:t>
        </w:r>
        <w:r w:rsidRPr="00F03F14">
          <w:rPr>
            <w:rFonts w:ascii="Arial" w:hAnsi="Arial" w:cs="Arial"/>
          </w:rPr>
          <w:t xml:space="preserve"> should add Program Code 01000 to LTS.  </w:t>
        </w:r>
        <w:r w:rsidR="00AF551F">
          <w:rPr>
            <w:rFonts w:ascii="Arial" w:hAnsi="Arial" w:cs="Arial"/>
          </w:rPr>
          <w:t>An onsite inspection must be performed to verify</w:t>
        </w:r>
        <w:r w:rsidR="004A7F0B">
          <w:rPr>
            <w:rFonts w:ascii="Arial" w:hAnsi="Arial" w:cs="Arial"/>
          </w:rPr>
          <w:t xml:space="preserve"> that</w:t>
        </w:r>
        <w:r w:rsidR="00AF551F">
          <w:rPr>
            <w:rFonts w:ascii="Arial" w:hAnsi="Arial" w:cs="Arial"/>
          </w:rPr>
          <w:t xml:space="preserve"> the applicant has implemented the security requirements or Increased Controls before the licensing action is issued allowing the applicant/licensee to take possession of RSRM.</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418" w:name="_Toc263168962"/>
      <w:r>
        <w:rPr>
          <w:rFonts w:ascii="Arial" w:hAnsi="Arial" w:cs="Arial"/>
          <w:color w:val="000000"/>
        </w:rPr>
        <w:lastRenderedPageBreak/>
        <w:t>07.03</w:t>
      </w:r>
      <w:r>
        <w:rPr>
          <w:rFonts w:ascii="Arial" w:hAnsi="Arial" w:cs="Arial"/>
          <w:color w:val="000000"/>
        </w:rPr>
        <w:tab/>
      </w:r>
      <w:r w:rsidR="00620ED6">
        <w:rPr>
          <w:rFonts w:ascii="Arial" w:hAnsi="Arial"/>
          <w:color w:val="000000"/>
          <w:u w:val="single"/>
        </w:rPr>
        <w:t>Reciprocity Inspections</w:t>
      </w:r>
      <w:r>
        <w:rPr>
          <w:rFonts w:ascii="Arial" w:hAnsi="Arial" w:cs="Arial"/>
          <w:color w:val="000000"/>
        </w:rPr>
        <w:t xml:space="preserve">.  </w:t>
      </w:r>
      <w:ins w:id="419" w:author="NAA" w:date="2010-06-24T12:28:00Z">
        <w:r w:rsidR="00ED694B">
          <w:rPr>
            <w:rFonts w:ascii="Arial" w:hAnsi="Arial" w:cs="Arial"/>
            <w:color w:val="000000"/>
          </w:rPr>
          <w:t>In 10 CFR</w:t>
        </w:r>
      </w:ins>
      <w:r>
        <w:rPr>
          <w:rFonts w:ascii="Arial" w:hAnsi="Arial" w:cs="Arial"/>
          <w:color w:val="000000"/>
        </w:rPr>
        <w:t xml:space="preserve"> 150.20</w:t>
      </w:r>
      <w:ins w:id="420" w:author="NAA" w:date="2010-06-24T12:28:00Z">
        <w:r w:rsidR="004A7F0B">
          <w:rPr>
            <w:rFonts w:ascii="Arial" w:hAnsi="Arial" w:cs="Arial"/>
            <w:color w:val="000000"/>
          </w:rPr>
          <w:t xml:space="preserve"> the NRC</w:t>
        </w:r>
      </w:ins>
      <w:r>
        <w:rPr>
          <w:rFonts w:ascii="Arial" w:hAnsi="Arial" w:cs="Arial"/>
          <w:color w:val="000000"/>
        </w:rPr>
        <w:t xml:space="preserve"> grants a general license to any person, with a specific license from an Agreement State authorizing use at temporary job sites, to conduct the same activity in areas under Federal jurisdiction. The licensee must submit an NRC Form 241, "Report of Proposed Activities in Non-Agreement States" 3 days before engaging in the licensed activity.</w:t>
      </w:r>
      <w:bookmarkEnd w:id="418"/>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a.</w:t>
      </w:r>
      <w:r>
        <w:rPr>
          <w:rFonts w:ascii="Arial" w:hAnsi="Arial" w:cs="Arial"/>
          <w:color w:val="000000"/>
        </w:rPr>
        <w:tab/>
        <w:t xml:space="preserve">The recipient </w:t>
      </w:r>
      <w:r w:rsidR="004A7F0B">
        <w:rPr>
          <w:rFonts w:ascii="Arial" w:hAnsi="Arial" w:cs="Arial"/>
          <w:color w:val="000000"/>
        </w:rPr>
        <w:t xml:space="preserve">of the NRC Form 241 is the NRC </w:t>
      </w:r>
      <w:ins w:id="421" w:author="NAA" w:date="2010-06-24T12:28:00Z">
        <w:r w:rsidR="004A7F0B">
          <w:rPr>
            <w:rFonts w:ascii="Arial" w:hAnsi="Arial" w:cs="Arial"/>
            <w:color w:val="000000"/>
          </w:rPr>
          <w:t>R</w:t>
        </w:r>
        <w:r>
          <w:rPr>
            <w:rFonts w:ascii="Arial" w:hAnsi="Arial" w:cs="Arial"/>
            <w:color w:val="000000"/>
          </w:rPr>
          <w:t>egion</w:t>
        </w:r>
      </w:ins>
      <w:r>
        <w:rPr>
          <w:rFonts w:ascii="Arial" w:hAnsi="Arial" w:cs="Arial"/>
          <w:color w:val="000000"/>
        </w:rPr>
        <w:t xml:space="preserve"> in which the Agreement State that issued the license is </w:t>
      </w:r>
      <w:r w:rsidR="00754DE6">
        <w:rPr>
          <w:rFonts w:ascii="Arial" w:hAnsi="Arial" w:cs="Arial"/>
          <w:color w:val="000000"/>
        </w:rPr>
        <w:t>located</w:t>
      </w:r>
      <w:ins w:id="422" w:author="NAA" w:date="2010-06-24T12:28:00Z">
        <w:r w:rsidR="00754DE6">
          <w:rPr>
            <w:rFonts w:ascii="Arial" w:hAnsi="Arial" w:cs="Arial"/>
            <w:color w:val="000000"/>
          </w:rPr>
          <w:t xml:space="preserve"> </w:t>
        </w:r>
      </w:ins>
      <w:r w:rsidR="00754DE6">
        <w:rPr>
          <w:rFonts w:ascii="Arial" w:hAnsi="Arial" w:cs="Arial"/>
          <w:color w:val="000000"/>
        </w:rPr>
        <w:t>(</w:t>
      </w:r>
      <w:r>
        <w:rPr>
          <w:rFonts w:ascii="Arial" w:hAnsi="Arial" w:cs="Arial"/>
          <w:color w:val="000000"/>
        </w:rPr>
        <w:t>licensing region).</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b.</w:t>
      </w:r>
      <w:r>
        <w:rPr>
          <w:rFonts w:ascii="Arial" w:hAnsi="Arial" w:cs="Arial"/>
          <w:color w:val="000000"/>
        </w:rPr>
        <w:tab/>
      </w:r>
      <w:ins w:id="423" w:author="NAA" w:date="2010-06-24T12:28:00Z">
        <w:r w:rsidR="00F46D52">
          <w:rPr>
            <w:rFonts w:ascii="Arial" w:hAnsi="Arial" w:cs="Arial"/>
            <w:color w:val="000000"/>
          </w:rPr>
          <w:t>I</w:t>
        </w:r>
        <w:r>
          <w:rPr>
            <w:rFonts w:ascii="Arial" w:hAnsi="Arial" w:cs="Arial"/>
            <w:color w:val="000000"/>
          </w:rPr>
          <w:t>MC</w:t>
        </w:r>
      </w:ins>
      <w:r>
        <w:rPr>
          <w:rFonts w:ascii="Arial" w:hAnsi="Arial" w:cs="Arial"/>
          <w:color w:val="000000"/>
        </w:rPr>
        <w:t xml:space="preserve"> 1220 details the process for scheduling the inspection of the licensee operating under reciprocity.  The licensing region shall take immediate action to enter information from the form into the Reciprocity Tracking System </w:t>
      </w:r>
      <w:ins w:id="424" w:author="NAA" w:date="2010-06-24T12:28:00Z">
        <w:r w:rsidR="003968AE">
          <w:rPr>
            <w:rFonts w:ascii="Arial" w:hAnsi="Arial" w:cs="Arial"/>
            <w:color w:val="000000"/>
          </w:rPr>
          <w:t>b</w:t>
        </w:r>
        <w:r>
          <w:rPr>
            <w:rFonts w:ascii="Arial" w:hAnsi="Arial" w:cs="Arial"/>
            <w:color w:val="000000"/>
          </w:rPr>
          <w:t>efore</w:t>
        </w:r>
      </w:ins>
      <w:r>
        <w:rPr>
          <w:rFonts w:ascii="Arial" w:hAnsi="Arial" w:cs="Arial"/>
          <w:color w:val="000000"/>
        </w:rPr>
        <w:t xml:space="preserve"> reciprocity work begins</w:t>
      </w:r>
      <w:ins w:id="425" w:author="NAA" w:date="2010-06-24T12:28:00Z">
        <w:r w:rsidR="00F46D52">
          <w:rPr>
            <w:rFonts w:ascii="Arial" w:hAnsi="Arial" w:cs="Arial"/>
            <w:color w:val="000000"/>
          </w:rPr>
          <w:t>.</w:t>
        </w:r>
        <w:r>
          <w:rPr>
            <w:rFonts w:ascii="Arial" w:hAnsi="Arial" w:cs="Arial"/>
            <w:color w:val="000000"/>
          </w:rPr>
          <w:t xml:space="preserve"> </w:t>
        </w:r>
        <w:r w:rsidR="00F46D52">
          <w:rPr>
            <w:rFonts w:ascii="Arial" w:hAnsi="Arial" w:cs="Arial"/>
            <w:color w:val="000000"/>
          </w:rPr>
          <w:t xml:space="preserve"> T</w:t>
        </w:r>
        <w:r>
          <w:rPr>
            <w:rFonts w:ascii="Arial" w:hAnsi="Arial" w:cs="Arial"/>
            <w:color w:val="000000"/>
          </w:rPr>
          <w:t>he</w:t>
        </w:r>
      </w:ins>
      <w:r>
        <w:rPr>
          <w:rFonts w:ascii="Arial" w:hAnsi="Arial" w:cs="Arial"/>
          <w:color w:val="000000"/>
        </w:rPr>
        <w:t xml:space="preserve"> licensing region shall forward the form to the NRC regional office having jurisdiction in the area of the licensee's proposed activities (inspecting region).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c.</w:t>
      </w:r>
      <w:r>
        <w:rPr>
          <w:rFonts w:ascii="Arial" w:hAnsi="Arial" w:cs="Arial"/>
          <w:color w:val="000000"/>
        </w:rPr>
        <w:tab/>
        <w:t xml:space="preserve">The inspecting region shall follow the policy and guidelines found in </w:t>
      </w:r>
      <w:ins w:id="426" w:author="NAA" w:date="2010-06-24T12:28:00Z">
        <w:r w:rsidR="00FB362E">
          <w:rPr>
            <w:rFonts w:ascii="Arial" w:hAnsi="Arial" w:cs="Arial"/>
            <w:color w:val="000000"/>
          </w:rPr>
          <w:t>I</w:t>
        </w:r>
        <w:r>
          <w:rPr>
            <w:rFonts w:ascii="Arial" w:hAnsi="Arial" w:cs="Arial"/>
            <w:color w:val="000000"/>
          </w:rPr>
          <w:t>MC</w:t>
        </w:r>
      </w:ins>
      <w:r>
        <w:rPr>
          <w:rFonts w:ascii="Arial" w:hAnsi="Arial" w:cs="Arial"/>
          <w:color w:val="000000"/>
        </w:rPr>
        <w:t xml:space="preserve"> 1220, Appendix III, for performing inspections of reciprocity licensees. </w:t>
      </w:r>
      <w:ins w:id="427" w:author="NAA" w:date="2010-06-24T12:28:00Z">
        <w:r w:rsidR="00FB362E">
          <w:rPr>
            <w:rFonts w:ascii="Arial" w:hAnsi="Arial" w:cs="Arial"/>
            <w:color w:val="000000"/>
          </w:rPr>
          <w:t xml:space="preserve"> I</w:t>
        </w:r>
        <w:r>
          <w:rPr>
            <w:rFonts w:ascii="Arial" w:hAnsi="Arial" w:cs="Arial"/>
            <w:color w:val="000000"/>
          </w:rPr>
          <w:t>MC</w:t>
        </w:r>
      </w:ins>
      <w:r>
        <w:rPr>
          <w:rFonts w:ascii="Arial" w:hAnsi="Arial" w:cs="Arial"/>
          <w:color w:val="000000"/>
        </w:rPr>
        <w:t xml:space="preserve"> 1220 details the percentage of reciprocity licensees to be inspected each year.  The inspectors shall use the program-specific procedures which are used for equivalent NRC-licensed activities.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d.</w:t>
      </w:r>
      <w:r>
        <w:rPr>
          <w:rFonts w:ascii="Arial" w:hAnsi="Arial" w:cs="Arial"/>
          <w:color w:val="000000"/>
        </w:rPr>
        <w:tab/>
        <w:t>The inspecting region is responsible for initiating enforcement action and taking other follow</w:t>
      </w:r>
      <w:r>
        <w:rPr>
          <w:rFonts w:ascii="Arial" w:hAnsi="Arial" w:cs="Arial"/>
          <w:color w:val="000000"/>
        </w:rPr>
        <w:noBreakHyphen/>
        <w:t>up actions, as appropriate for the inspection. In addition, the inspecting region shall send copies of inspection and enforcement documentation to the licensing region and to the Agreement State radiation control agency which issued the license that is the basis for the general license under 10 CFR 150.20.</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Pr="00F72D98"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428" w:name="_Toc263168963"/>
      <w:r>
        <w:rPr>
          <w:rFonts w:ascii="Arial" w:hAnsi="Arial" w:cs="Arial"/>
          <w:color w:val="000000"/>
        </w:rPr>
        <w:t xml:space="preserve">07.04 </w:t>
      </w:r>
      <w:r>
        <w:rPr>
          <w:rFonts w:ascii="Arial" w:hAnsi="Arial" w:cs="Arial"/>
          <w:color w:val="000000"/>
        </w:rPr>
        <w:tab/>
      </w:r>
      <w:r w:rsidR="00620ED6">
        <w:rPr>
          <w:rFonts w:ascii="Arial" w:hAnsi="Arial"/>
          <w:color w:val="000000"/>
          <w:u w:val="single"/>
        </w:rPr>
        <w:t>Temporary Job Site or Field Office Inspections</w:t>
      </w:r>
      <w:bookmarkEnd w:id="428"/>
      <w:r w:rsidR="00F72D98">
        <w:rPr>
          <w:rFonts w:ascii="Arial" w:hAnsi="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a.</w:t>
      </w:r>
      <w:r>
        <w:rPr>
          <w:rFonts w:ascii="Arial" w:hAnsi="Arial" w:cs="Arial"/>
          <w:color w:val="000000"/>
        </w:rPr>
        <w:tab/>
        <w:t>Temporary Job Sites.  For a licensee authorized to work at a temporary job site, inspectors shall make every reasonable attempt to include an unannounced inspection of licensed activities at such a location(s).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C0046D"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1.</w:t>
      </w:r>
      <w:r>
        <w:rPr>
          <w:rFonts w:ascii="Arial" w:hAnsi="Arial" w:cs="Arial"/>
          <w:color w:val="000000"/>
        </w:rPr>
        <w:tab/>
        <w:t xml:space="preserve">During the inspection of a licensee's principal place of business, the inspector should, through discussions with the licensee and review of licensed material utilization records, ascertain if the licensee is working at the temporary job site location(s). </w:t>
      </w:r>
    </w:p>
    <w:p w:rsidR="008F699B" w:rsidRDefault="008F699B" w:rsidP="00C004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2.</w:t>
      </w:r>
      <w:r>
        <w:rPr>
          <w:rFonts w:ascii="Arial" w:hAnsi="Arial" w:cs="Arial"/>
          <w:color w:val="000000"/>
        </w:rPr>
        <w:tab/>
        <w:t>The inspector may contact the licensee</w:t>
      </w:r>
      <w:r w:rsidR="00061F05">
        <w:rPr>
          <w:rFonts w:ascii="Arial" w:hAnsi="Arial" w:cs="Arial"/>
          <w:color w:val="000000"/>
        </w:rPr>
        <w:t>’</w:t>
      </w:r>
      <w:r>
        <w:rPr>
          <w:rFonts w:ascii="Arial" w:hAnsi="Arial" w:cs="Arial"/>
          <w:color w:val="000000"/>
        </w:rPr>
        <w:t xml:space="preserve">s customer to schedule the temporary job site inspection.  The licensee's customer should be requested not to notify the licensee of the inspection.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 xml:space="preserve">If an unannounced inspection of the location(s) is not possible, then the inspector should attempt to arrange an announced inspection at the temporary job site(s).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4.</w:t>
      </w:r>
      <w:r>
        <w:rPr>
          <w:rFonts w:ascii="Arial" w:hAnsi="Arial" w:cs="Arial"/>
          <w:color w:val="000000"/>
        </w:rPr>
        <w:tab/>
        <w:t xml:space="preserve">If a temporary job site inspection is not performed, </w:t>
      </w:r>
      <w:ins w:id="429" w:author="NAA" w:date="2010-06-24T12:28:00Z">
        <w:r w:rsidR="00612C43">
          <w:rPr>
            <w:rFonts w:ascii="Arial" w:hAnsi="Arial" w:cs="Arial"/>
            <w:color w:val="000000"/>
          </w:rPr>
          <w:t xml:space="preserve">the inspector will write </w:t>
        </w:r>
      </w:ins>
      <w:r w:rsidR="00612C43">
        <w:rPr>
          <w:rFonts w:ascii="Arial" w:hAnsi="Arial" w:cs="Arial"/>
          <w:color w:val="000000"/>
        </w:rPr>
        <w:t xml:space="preserve">a </w:t>
      </w:r>
      <w:r>
        <w:rPr>
          <w:rFonts w:ascii="Arial" w:hAnsi="Arial" w:cs="Arial"/>
          <w:color w:val="000000"/>
        </w:rPr>
        <w:t>brief note in the inspection records</w:t>
      </w:r>
      <w:ins w:id="430" w:author="NAA" w:date="2010-06-24T12:28:00Z">
        <w:r w:rsidR="00612C43">
          <w:rPr>
            <w:rFonts w:ascii="Arial" w:hAnsi="Arial" w:cs="Arial"/>
            <w:color w:val="000000"/>
          </w:rPr>
          <w:t xml:space="preserve"> explaining</w:t>
        </w:r>
      </w:ins>
      <w:r w:rsidR="00612C43">
        <w:rPr>
          <w:rFonts w:ascii="Arial" w:hAnsi="Arial" w:cs="Arial"/>
          <w:color w:val="000000"/>
        </w:rPr>
        <w:t xml:space="preserve"> the</w:t>
      </w:r>
      <w:r>
        <w:rPr>
          <w:rFonts w:ascii="Arial" w:hAnsi="Arial" w:cs="Arial"/>
          <w:color w:val="000000"/>
        </w:rPr>
        <w:t xml:space="preserve"> missed temporary job site inspection.  In certain cases, the </w:t>
      </w:r>
      <w:r>
        <w:rPr>
          <w:rFonts w:ascii="Arial" w:hAnsi="Arial" w:cs="Arial"/>
          <w:color w:val="000000"/>
        </w:rPr>
        <w:sym w:font="WP TypographicSymbols" w:char="0041"/>
      </w:r>
      <w:r>
        <w:rPr>
          <w:rFonts w:ascii="Arial" w:hAnsi="Arial" w:cs="Arial"/>
          <w:color w:val="000000"/>
        </w:rPr>
        <w:t>next inspection date</w:t>
      </w:r>
      <w:r>
        <w:rPr>
          <w:rFonts w:ascii="Arial" w:hAnsi="Arial" w:cs="Arial"/>
          <w:color w:val="000000"/>
        </w:rPr>
        <w:sym w:font="WP TypographicSymbols" w:char="0040"/>
      </w:r>
      <w:r>
        <w:rPr>
          <w:rFonts w:ascii="Arial" w:hAnsi="Arial" w:cs="Arial"/>
          <w:color w:val="000000"/>
        </w:rPr>
        <w:t xml:space="preserve"> </w:t>
      </w:r>
      <w:ins w:id="431" w:author="NAA" w:date="2010-06-24T12:28:00Z">
        <w:r w:rsidR="00612C43">
          <w:rPr>
            <w:rFonts w:ascii="Arial" w:hAnsi="Arial" w:cs="Arial"/>
            <w:color w:val="000000"/>
          </w:rPr>
          <w:t>field</w:t>
        </w:r>
      </w:ins>
      <w:r w:rsidR="00612C43">
        <w:rPr>
          <w:rFonts w:ascii="Arial" w:hAnsi="Arial" w:cs="Arial"/>
          <w:color w:val="000000"/>
        </w:rPr>
        <w:t xml:space="preserve"> </w:t>
      </w:r>
      <w:r>
        <w:rPr>
          <w:rFonts w:ascii="Arial" w:hAnsi="Arial" w:cs="Arial"/>
          <w:color w:val="000000"/>
        </w:rPr>
        <w:t>in the LTS may indicate a reduced inspection interval. [</w:t>
      </w:r>
      <w:r w:rsidR="004F6BD4">
        <w:rPr>
          <w:rFonts w:ascii="Arial" w:hAnsi="Arial" w:cs="Arial"/>
          <w:color w:val="000000"/>
        </w:rPr>
        <w:t>See Section</w:t>
      </w:r>
      <w:r>
        <w:rPr>
          <w:rFonts w:ascii="Arial" w:hAnsi="Arial" w:cs="Arial"/>
          <w:color w:val="000000"/>
        </w:rPr>
        <w:t xml:space="preserve"> 06.04]</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lastRenderedPageBreak/>
        <w:t>b.</w:t>
      </w:r>
      <w:r>
        <w:rPr>
          <w:rFonts w:ascii="Arial" w:hAnsi="Arial" w:cs="Arial"/>
          <w:color w:val="000000"/>
        </w:rPr>
        <w:tab/>
        <w:t>Permanent Field Offices. Each licensing region is responsible for requesting an assist inspection (i.e., an inspection conducted by one region at the request of another region) at each permanent field office to be inspected, if these locations are outside the geographical area of the licensing region. The inspecting region should provide complete documentation and recommend enforcement action to the licensing region, which will distribute the documentation, initiate enforcement action, and take other follow</w:t>
      </w:r>
      <w:r>
        <w:rPr>
          <w:rFonts w:ascii="Arial" w:hAnsi="Arial" w:cs="Arial"/>
          <w:color w:val="000000"/>
        </w:rPr>
        <w:noBreakHyphen/>
        <w:t>up actions, as appropriate to the case. [</w:t>
      </w:r>
      <w:r w:rsidR="004F6BD4">
        <w:rPr>
          <w:rFonts w:ascii="Arial" w:hAnsi="Arial" w:cs="Arial"/>
          <w:color w:val="000000"/>
        </w:rPr>
        <w:t>See Section</w:t>
      </w:r>
      <w:r>
        <w:rPr>
          <w:rFonts w:ascii="Arial" w:hAnsi="Arial" w:cs="Arial"/>
          <w:color w:val="000000"/>
        </w:rPr>
        <w:t xml:space="preserve"> 09.02]</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1.</w:t>
      </w:r>
      <w:r>
        <w:rPr>
          <w:rFonts w:ascii="Arial" w:hAnsi="Arial" w:cs="Arial"/>
          <w:color w:val="000000"/>
        </w:rPr>
        <w:tab/>
        <w:t xml:space="preserve">If the license authorizes licensed activities to be conducted from two or three permanent facilities (main office plus one or </w:t>
      </w:r>
      <w:ins w:id="432" w:author="NAA" w:date="2010-06-24T12:28:00Z">
        <w:r w:rsidR="003968AE">
          <w:rPr>
            <w:rFonts w:ascii="Arial" w:hAnsi="Arial" w:cs="Arial"/>
            <w:color w:val="000000"/>
          </w:rPr>
          <w:t>two</w:t>
        </w:r>
      </w:ins>
      <w:r>
        <w:rPr>
          <w:rFonts w:ascii="Arial" w:hAnsi="Arial" w:cs="Arial"/>
          <w:color w:val="000000"/>
        </w:rPr>
        <w:t xml:space="preserve"> field offices), only one location must be inspected at the interval specified in this chapter for the type of license.  If the license authorizes licensed activities to be conducted from 4 to 10 permanent facilities (main office plus 3 to 9 field offices) at least 2 locations must be inspected at the interval specified in this chapter for the type of license.  If the license authorizes licensed activities to be conducted from more than 10 permanent facilities (main office plus more than 9 field offices), about 20 percent of the locations should be inspected.  Inspection of various field offices should be rotated to assess the licensee's entire program over several inspection cycles.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2.</w:t>
      </w:r>
      <w:r>
        <w:rPr>
          <w:rFonts w:ascii="Arial" w:hAnsi="Arial" w:cs="Arial"/>
          <w:color w:val="000000"/>
        </w:rPr>
        <w:tab/>
        <w:t>If the license does not authorize licensed activities at the main office location, the inspection should include the main office location to verify the licensee</w:t>
      </w:r>
      <w:r w:rsidR="00061F05">
        <w:rPr>
          <w:rFonts w:ascii="Arial" w:hAnsi="Arial" w:cs="Arial"/>
          <w:color w:val="000000"/>
        </w:rPr>
        <w:t>’</w:t>
      </w:r>
      <w:r>
        <w:rPr>
          <w:rFonts w:ascii="Arial" w:hAnsi="Arial" w:cs="Arial"/>
          <w:color w:val="000000"/>
        </w:rPr>
        <w:t xml:space="preserve">s audit program was implemented to determine the performance of its field office activities.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 xml:space="preserve">If an inspection identifies significant program weaknesses (i.e., Severity Level III or above violation(s), multiple Severity Level IV violations indicative of poor program management/oversight), the licensing region should consider expanding the initial review to include additional satellite locations to determine the extent of the weakness.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c.</w:t>
      </w:r>
      <w:r>
        <w:rPr>
          <w:rFonts w:ascii="Arial" w:hAnsi="Arial" w:cs="Arial"/>
          <w:color w:val="000000"/>
        </w:rPr>
        <w:tab/>
        <w:t xml:space="preserve">Off-Shore Waters.  For a licensee working in off-shore waters, the regional staff should either make travel arrangements to accompany another </w:t>
      </w:r>
      <w:ins w:id="433" w:author="NAA" w:date="2010-06-24T12:28:00Z">
        <w:r w:rsidR="00612C43">
          <w:rPr>
            <w:rFonts w:ascii="Arial" w:hAnsi="Arial" w:cs="Arial"/>
            <w:color w:val="000000"/>
          </w:rPr>
          <w:t>F</w:t>
        </w:r>
        <w:r>
          <w:rPr>
            <w:rFonts w:ascii="Arial" w:hAnsi="Arial" w:cs="Arial"/>
            <w:color w:val="000000"/>
          </w:rPr>
          <w:t>ederal</w:t>
        </w:r>
      </w:ins>
      <w:r>
        <w:rPr>
          <w:rFonts w:ascii="Arial" w:hAnsi="Arial" w:cs="Arial"/>
          <w:color w:val="000000"/>
        </w:rPr>
        <w:t xml:space="preserve"> agency to the rig to complete an unannounced inspection or contact the rig operators, or appropriate licensee contact, to request the licensee to provide travel arrangements to the </w:t>
      </w:r>
      <w:ins w:id="434" w:author="NAA" w:date="2010-06-24T12:28:00Z">
        <w:r w:rsidR="004155BA">
          <w:rPr>
            <w:rFonts w:ascii="Arial" w:hAnsi="Arial" w:cs="Arial"/>
            <w:color w:val="000000"/>
          </w:rPr>
          <w:t>platform or lay barge</w:t>
        </w:r>
      </w:ins>
      <w:r w:rsidR="004155BA">
        <w:rPr>
          <w:rFonts w:ascii="Arial" w:hAnsi="Arial" w:cs="Arial"/>
          <w:color w:val="000000"/>
        </w:rPr>
        <w:t xml:space="preserve"> </w:t>
      </w:r>
      <w:r>
        <w:rPr>
          <w:rFonts w:ascii="Arial" w:hAnsi="Arial" w:cs="Arial"/>
          <w:color w:val="000000"/>
        </w:rPr>
        <w:t xml:space="preserve">when work is in progress.  Before accepting transportation or lodging from the licensee, staff should obtain approval </w:t>
      </w:r>
      <w:r>
        <w:rPr>
          <w:rFonts w:ascii="Arial" w:hAnsi="Arial" w:cs="Arial"/>
          <w:color w:val="000000"/>
        </w:rPr>
        <w:lastRenderedPageBreak/>
        <w:t>from the individual's immediate supervisor.  This approval should be documented with a brief statement in the inspection records.  NRC should reimburse the provider for the cost of transportation, lodging, or other services accepted during the course of inspections.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435" w:name="_Toc242087224"/>
      <w:bookmarkStart w:id="436" w:name="_Toc263168964"/>
      <w:r>
        <w:rPr>
          <w:rFonts w:ascii="Arial" w:hAnsi="Arial" w:cs="Arial"/>
          <w:color w:val="000000"/>
        </w:rPr>
        <w:t xml:space="preserve">07.05 </w:t>
      </w:r>
      <w:r>
        <w:rPr>
          <w:rFonts w:ascii="Arial" w:hAnsi="Arial" w:cs="Arial"/>
          <w:color w:val="000000"/>
        </w:rPr>
        <w:tab/>
      </w:r>
      <w:r>
        <w:rPr>
          <w:rFonts w:ascii="Arial" w:hAnsi="Arial" w:cs="Arial"/>
          <w:color w:val="000000"/>
          <w:u w:val="single"/>
        </w:rPr>
        <w:t>Team Inspections</w:t>
      </w:r>
      <w:r>
        <w:rPr>
          <w:rFonts w:ascii="Arial" w:hAnsi="Arial" w:cs="Arial"/>
          <w:color w:val="000000"/>
        </w:rPr>
        <w:t xml:space="preserve">.  [NOTE:  This section is included solely for team inspections of materials licensees.  The term "team inspections" is used here only for the purposes of this </w:t>
      </w:r>
      <w:ins w:id="437" w:author="Gwendolyn Davis" w:date="2010-07-14T09:52:00Z">
        <w:r w:rsidR="00A660F4">
          <w:rPr>
            <w:rFonts w:ascii="Arial" w:hAnsi="Arial" w:cs="Arial"/>
            <w:color w:val="000000"/>
          </w:rPr>
          <w:t>IMC</w:t>
        </w:r>
      </w:ins>
      <w:r>
        <w:rPr>
          <w:rFonts w:ascii="Arial" w:hAnsi="Arial" w:cs="Arial"/>
          <w:color w:val="000000"/>
        </w:rPr>
        <w:t xml:space="preserve">.  The requirements of other </w:t>
      </w:r>
      <w:ins w:id="438" w:author="NAA" w:date="2010-06-24T12:28:00Z">
        <w:r w:rsidR="00612C43">
          <w:rPr>
            <w:rFonts w:ascii="Arial" w:hAnsi="Arial" w:cs="Arial"/>
            <w:color w:val="000000"/>
          </w:rPr>
          <w:t>I</w:t>
        </w:r>
        <w:r>
          <w:rPr>
            <w:rFonts w:ascii="Arial" w:hAnsi="Arial" w:cs="Arial"/>
            <w:color w:val="000000"/>
          </w:rPr>
          <w:t>MCs</w:t>
        </w:r>
      </w:ins>
      <w:r>
        <w:rPr>
          <w:rFonts w:ascii="Arial" w:hAnsi="Arial" w:cs="Arial"/>
          <w:color w:val="000000"/>
        </w:rPr>
        <w:t xml:space="preserve"> or IPs for team inspections or team assessments of nuclear reactors and fuel cycle facilities do not apply.]</w:t>
      </w:r>
      <w:bookmarkEnd w:id="435"/>
      <w:bookmarkEnd w:id="436"/>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lastRenderedPageBreak/>
        <w:t>Regional offices shall conduct team inspections of major licensees within the region a</w:t>
      </w:r>
      <w:r w:rsidR="00612C43">
        <w:rPr>
          <w:rFonts w:ascii="Arial" w:hAnsi="Arial" w:cs="Arial"/>
          <w:color w:val="000000"/>
        </w:rPr>
        <w:t>s</w:t>
      </w:r>
      <w:ins w:id="439" w:author="NAA" w:date="2010-06-24T12:28:00Z">
        <w:r w:rsidR="00612C43">
          <w:rPr>
            <w:rFonts w:ascii="Arial" w:hAnsi="Arial" w:cs="Arial"/>
            <w:color w:val="000000"/>
          </w:rPr>
          <w:t xml:space="preserve"> </w:t>
        </w:r>
      </w:ins>
      <w:r>
        <w:rPr>
          <w:rFonts w:ascii="Arial" w:hAnsi="Arial" w:cs="Arial"/>
          <w:color w:val="000000"/>
        </w:rPr>
        <w:t>needed</w:t>
      </w:r>
      <w:ins w:id="440" w:author="NAA" w:date="2010-06-24T12:28:00Z">
        <w:r>
          <w:rPr>
            <w:rFonts w:ascii="Arial" w:hAnsi="Arial" w:cs="Arial"/>
            <w:color w:val="000000"/>
          </w:rPr>
          <w:t xml:space="preserve">.  </w:t>
        </w:r>
        <w:r w:rsidR="00612C43">
          <w:rPr>
            <w:rFonts w:ascii="Arial" w:hAnsi="Arial" w:cs="Arial"/>
            <w:color w:val="000000"/>
          </w:rPr>
          <w:t>Regional management, in consultation with MSSA, shall decide</w:t>
        </w:r>
      </w:ins>
      <w:r w:rsidR="00612C43">
        <w:rPr>
          <w:rFonts w:ascii="Arial" w:hAnsi="Arial" w:cs="Arial"/>
          <w:color w:val="000000"/>
        </w:rPr>
        <w:t xml:space="preserve"> </w:t>
      </w:r>
      <w:r>
        <w:rPr>
          <w:rFonts w:ascii="Arial" w:hAnsi="Arial" w:cs="Arial"/>
          <w:color w:val="000000"/>
        </w:rPr>
        <w:t>whether to conduct a team inspection involving agencies outside</w:t>
      </w:r>
      <w:r w:rsidR="00612C43">
        <w:rPr>
          <w:rFonts w:ascii="Arial" w:hAnsi="Arial" w:cs="Arial"/>
          <w:color w:val="000000"/>
        </w:rPr>
        <w:t xml:space="preserve"> </w:t>
      </w:r>
      <w:ins w:id="441" w:author="NAA" w:date="2010-06-24T12:28:00Z">
        <w:r w:rsidR="00612C43">
          <w:rPr>
            <w:rFonts w:ascii="Arial" w:hAnsi="Arial" w:cs="Arial"/>
            <w:color w:val="000000"/>
          </w:rPr>
          <w:t>the</w:t>
        </w:r>
        <w:r>
          <w:rPr>
            <w:rFonts w:ascii="Arial" w:hAnsi="Arial" w:cs="Arial"/>
            <w:color w:val="000000"/>
          </w:rPr>
          <w:t xml:space="preserve"> </w:t>
        </w:r>
      </w:ins>
      <w:r>
        <w:rPr>
          <w:rFonts w:ascii="Arial" w:hAnsi="Arial" w:cs="Arial"/>
          <w:color w:val="000000"/>
        </w:rPr>
        <w:t>NRC (other than State radiation control agencies</w:t>
      </w:r>
      <w:ins w:id="442" w:author="NAA" w:date="2010-06-24T12:28:00Z">
        <w:r>
          <w:rPr>
            <w:rFonts w:ascii="Arial" w:hAnsi="Arial" w:cs="Arial"/>
            <w:color w:val="000000"/>
          </w:rPr>
          <w:t>).</w:t>
        </w:r>
      </w:ins>
      <w:r>
        <w:rPr>
          <w:rFonts w:ascii="Arial" w:hAnsi="Arial" w:cs="Arial"/>
          <w:color w:val="000000"/>
        </w:rPr>
        <w:t xml:space="preserve">  Examples where team inspections may be appropriate are: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a.</w:t>
      </w:r>
      <w:r>
        <w:rPr>
          <w:rFonts w:ascii="Arial" w:hAnsi="Arial" w:cs="Arial"/>
          <w:color w:val="000000"/>
        </w:rPr>
        <w:tab/>
        <w:t>Routine inspections of major licensees (i.e., broad-scope academic, broad-scope medical licensees, and large processor/manufacturers).  A team inspection should be considered when the size or complexity of operations at a broad-scope licensee goes beyond that which one or two inspectors can cover in a week.  Team inspections are also appropriate when the team will include an expert in a specialty discipline other than health physics, such as a medical physicist, human factors specialist, fire protection specialist, engineer, or other specialized fields.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b.</w:t>
      </w:r>
      <w:r>
        <w:rPr>
          <w:rFonts w:ascii="Arial" w:hAnsi="Arial" w:cs="Arial"/>
          <w:color w:val="000000"/>
        </w:rPr>
        <w:tab/>
        <w:t>Reactive inspections of any type of licensee where one or more specialists are needed on the team (of three or more inspectors).  Also, reactive inspections of any licensee where at least one of the three or more inspectors is from another region or from Headquarters.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c.</w:t>
      </w:r>
      <w:r>
        <w:rPr>
          <w:rFonts w:ascii="Arial" w:hAnsi="Arial" w:cs="Arial"/>
          <w:color w:val="000000"/>
        </w:rPr>
        <w:tab/>
        <w:t>Routine inspections of major licensees within the year before license renewal.  Team inspections are appropriate methods to assess licensees' strengths and weaknesses, and to provide feedback to the licensing process.  Such team inspections should include license reviewers on the team.  However, pre-licensing visits are not considered inspections, and team inspections should not take the place of pre-licensing visits.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d.</w:t>
      </w:r>
      <w:r>
        <w:rPr>
          <w:rFonts w:ascii="Arial" w:hAnsi="Arial" w:cs="Arial"/>
          <w:color w:val="000000"/>
        </w:rPr>
        <w:tab/>
        <w:t>Inspections of any type (routine or reactive) that include team members from outside the NRC and the State radiation control agencies, such as members from the Department of Transportation (DOT), the Environmental Protection Agency (EPA), the Food and Drug Administration (FDA), and OSHA.  For inspections of any type that involve participation by outside agencies (other than State radiation control agencies), the region should coordinate through the NRC Regional State Liaison Officer with the outside agency.</w:t>
      </w:r>
      <w:ins w:id="443" w:author="NAA" w:date="2010-06-24T12:28:00Z">
        <w:r w:rsidR="00966E07">
          <w:rPr>
            <w:rFonts w:ascii="Arial" w:hAnsi="Arial" w:cs="Arial"/>
            <w:color w:val="000000"/>
          </w:rPr>
          <w:t xml:space="preserve">  For inspections that include FDA participation, the Region should coordinate with FSME.</w:t>
        </w:r>
        <w:r>
          <w:rPr>
            <w:rFonts w:ascii="Arial" w:hAnsi="Arial" w:cs="Arial"/>
            <w:color w:val="000000"/>
          </w:rPr>
          <w:t xml:space="preserve">  </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 xml:space="preserve">At regional management discretion, inspection plans may be developed for all team inspections.  Inspection plans should be considered for team inspections of major, broad-scope academic or medical licensees, large manufacturers, or in cases where team members from agencies outside the NRC (other than State radiation control agencies) are </w:t>
      </w:r>
      <w:r>
        <w:rPr>
          <w:rFonts w:ascii="Arial" w:hAnsi="Arial" w:cs="Arial"/>
          <w:color w:val="000000"/>
        </w:rPr>
        <w:lastRenderedPageBreak/>
        <w:t>involved.  [See examples (a) and (d) in this section]</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444" w:name="_Toc263168965"/>
      <w:r>
        <w:rPr>
          <w:rFonts w:ascii="Arial" w:hAnsi="Arial" w:cs="Arial"/>
          <w:color w:val="000000"/>
        </w:rPr>
        <w:t>07.06</w:t>
      </w:r>
      <w:r>
        <w:rPr>
          <w:rFonts w:ascii="Arial" w:hAnsi="Arial" w:cs="Arial"/>
          <w:color w:val="000000"/>
        </w:rPr>
        <w:tab/>
      </w:r>
      <w:r>
        <w:rPr>
          <w:rFonts w:ascii="Arial" w:hAnsi="Arial" w:cs="Arial"/>
          <w:color w:val="000000"/>
          <w:u w:val="single"/>
        </w:rPr>
        <w:t>Abandonment of Licensed Activities</w:t>
      </w:r>
      <w:r>
        <w:rPr>
          <w:rFonts w:ascii="Arial" w:hAnsi="Arial" w:cs="Arial"/>
          <w:color w:val="000000"/>
        </w:rPr>
        <w:t xml:space="preserve">.  Returned, undeliverable mail to licensees should trigger </w:t>
      </w:r>
      <w:ins w:id="445" w:author="NAA" w:date="2010-06-24T12:28:00Z">
        <w:r>
          <w:rPr>
            <w:rFonts w:ascii="Arial" w:hAnsi="Arial" w:cs="Arial"/>
            <w:color w:val="000000"/>
          </w:rPr>
          <w:t>a</w:t>
        </w:r>
        <w:r w:rsidR="00ED6A70">
          <w:rPr>
            <w:rFonts w:ascii="Arial" w:hAnsi="Arial" w:cs="Arial"/>
            <w:color w:val="000000"/>
          </w:rPr>
          <w:t>n immediate</w:t>
        </w:r>
      </w:ins>
      <w:r>
        <w:rPr>
          <w:rFonts w:ascii="Arial" w:hAnsi="Arial" w:cs="Arial"/>
          <w:color w:val="000000"/>
        </w:rPr>
        <w:t xml:space="preserve"> </w:t>
      </w:r>
      <w:r w:rsidR="00612C43">
        <w:rPr>
          <w:rFonts w:ascii="Arial" w:hAnsi="Arial" w:cs="Arial"/>
          <w:color w:val="000000"/>
        </w:rPr>
        <w:t>follow-up</w:t>
      </w:r>
      <w:r>
        <w:rPr>
          <w:rFonts w:ascii="Arial" w:hAnsi="Arial" w:cs="Arial"/>
          <w:color w:val="000000"/>
        </w:rPr>
        <w:t>.  The follow-up should include a telephone call to the licensee to establish the licensee's physical address.  If telephone contact is not established, then an inspector should be sent to the licensee's site.  The regional decision of when to send an inspector to a licensee's site should be based on the complexity of the licensed activities, and the types and quantities of licensed material.</w:t>
      </w:r>
      <w:bookmarkEnd w:id="444"/>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446" w:name="_Toc263168966"/>
      <w:r>
        <w:rPr>
          <w:rFonts w:ascii="Arial" w:hAnsi="Arial" w:cs="Arial"/>
          <w:color w:val="000000"/>
        </w:rPr>
        <w:lastRenderedPageBreak/>
        <w:t>07.</w:t>
      </w:r>
      <w:ins w:id="447" w:author="NAA" w:date="2010-06-24T12:28:00Z">
        <w:r>
          <w:rPr>
            <w:rFonts w:ascii="Arial" w:hAnsi="Arial" w:cs="Arial"/>
            <w:color w:val="000000"/>
          </w:rPr>
          <w:t>07</w:t>
        </w:r>
        <w:r w:rsidR="00BF68F5">
          <w:rPr>
            <w:rFonts w:ascii="Arial" w:hAnsi="Arial" w:cs="Arial"/>
            <w:color w:val="000000"/>
          </w:rPr>
          <w:tab/>
        </w:r>
        <w:r>
          <w:rPr>
            <w:rFonts w:ascii="Arial" w:hAnsi="Arial" w:cs="Arial"/>
            <w:color w:val="000000"/>
            <w:u w:val="single"/>
          </w:rPr>
          <w:t>Inspection</w:t>
        </w:r>
      </w:ins>
      <w:r>
        <w:rPr>
          <w:rFonts w:ascii="Arial" w:hAnsi="Arial" w:cs="Arial"/>
          <w:color w:val="000000"/>
          <w:u w:val="single"/>
        </w:rPr>
        <w:t xml:space="preserve"> of Generally Licensed Devices</w:t>
      </w:r>
      <w:r>
        <w:rPr>
          <w:rFonts w:ascii="Arial" w:hAnsi="Arial" w:cs="Arial"/>
          <w:color w:val="000000"/>
        </w:rPr>
        <w:t>.  Routine inspections of general licensees [other than reciprocity (10 CFR 150.20)] are not normally performed.  However, if a specific licensee also possesses generally licensed devices that require registration under 10 CFR Part 31, the inspector should verify the adequacy of the licensee</w:t>
      </w:r>
      <w:r w:rsidR="00061F05">
        <w:rPr>
          <w:rFonts w:ascii="Arial" w:hAnsi="Arial" w:cs="Arial"/>
          <w:color w:val="000000"/>
        </w:rPr>
        <w:t>’</w:t>
      </w:r>
      <w:r>
        <w:rPr>
          <w:rFonts w:ascii="Arial" w:hAnsi="Arial" w:cs="Arial"/>
          <w:color w:val="000000"/>
        </w:rPr>
        <w:t>s control and accountability of the devices [See IP 87124, Focus Element 1].</w:t>
      </w:r>
      <w:r w:rsidR="00966E07">
        <w:rPr>
          <w:rFonts w:ascii="Arial" w:hAnsi="Arial" w:cs="Arial"/>
          <w:color w:val="000000"/>
        </w:rPr>
        <w:t xml:space="preserve">  </w:t>
      </w:r>
      <w:ins w:id="448" w:author="NAA" w:date="2010-06-24T12:28:00Z">
        <w:r w:rsidR="00966E07">
          <w:rPr>
            <w:rFonts w:ascii="Arial" w:hAnsi="Arial" w:cs="Arial"/>
            <w:color w:val="000000"/>
          </w:rPr>
          <w:t>Additionally, inspectors should make an effort to track down and address missing, orphaned, or abandoned sources during routine inspections.</w:t>
        </w:r>
        <w:r>
          <w:rPr>
            <w:rFonts w:ascii="Arial" w:hAnsi="Arial" w:cs="Arial"/>
            <w:color w:val="000000"/>
          </w:rPr>
          <w:t xml:space="preserve">  </w:t>
        </w:r>
      </w:ins>
      <w:r>
        <w:rPr>
          <w:rFonts w:ascii="Arial" w:hAnsi="Arial" w:cs="Arial"/>
          <w:color w:val="000000"/>
        </w:rPr>
        <w:t>Inspections of general licensees shall also be made to resolve issues such as allegations, incidents, or indications of unsafe practices.</w:t>
      </w:r>
      <w:bookmarkEnd w:id="446"/>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B94C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rPr>
      </w:pPr>
      <w:r>
        <w:rPr>
          <w:rFonts w:ascii="Arial" w:hAnsi="Arial" w:cs="Arial"/>
          <w:color w:val="000000"/>
        </w:rPr>
        <w:t>07.08</w:t>
      </w:r>
      <w:r>
        <w:rPr>
          <w:rFonts w:ascii="Arial" w:hAnsi="Arial" w:cs="Arial"/>
          <w:color w:val="000000"/>
        </w:rPr>
        <w:tab/>
      </w:r>
      <w:r w:rsidR="00620ED6">
        <w:rPr>
          <w:rFonts w:ascii="Arial" w:hAnsi="Arial"/>
          <w:color w:val="000000"/>
          <w:u w:val="single"/>
        </w:rPr>
        <w:t>Inspection of Master Materials Licenses</w:t>
      </w:r>
      <w:r>
        <w:rPr>
          <w:rFonts w:ascii="Arial" w:hAnsi="Arial" w:cs="Arial"/>
          <w:color w:val="000000"/>
        </w:rPr>
        <w:t xml:space="preserve">.  </w:t>
      </w:r>
      <w:ins w:id="449" w:author="NAA" w:date="2010-06-24T12:28:00Z">
        <w:r w:rsidR="00966E07">
          <w:rPr>
            <w:rFonts w:ascii="ArialMT" w:hAnsi="ArialMT" w:cs="ArialMT"/>
          </w:rPr>
          <w:t>A</w:t>
        </w:r>
      </w:ins>
      <w:r w:rsidR="00696183">
        <w:rPr>
          <w:rFonts w:ascii="ArialMT" w:hAnsi="ArialMT" w:cs="ArialMT"/>
        </w:rPr>
        <w:t xml:space="preserve">n MML is a </w:t>
      </w:r>
      <w:r w:rsidR="00B20A25" w:rsidRPr="00B20A25">
        <w:rPr>
          <w:rFonts w:ascii="ArialMT" w:hAnsi="ArialMT"/>
        </w:rPr>
        <w:t xml:space="preserve">multi-site, multi-regional </w:t>
      </w:r>
      <w:ins w:id="450" w:author="NAA" w:date="2010-06-24T12:28:00Z">
        <w:r w:rsidR="00966E07">
          <w:rPr>
            <w:rFonts w:ascii="ArialMT" w:hAnsi="ArialMT" w:cs="ArialMT"/>
          </w:rPr>
          <w:t>material (</w:t>
        </w:r>
      </w:ins>
      <w:r w:rsidR="00B20A25" w:rsidRPr="00B20A25">
        <w:rPr>
          <w:rFonts w:ascii="ArialMT" w:hAnsi="ArialMT"/>
        </w:rPr>
        <w:t>byproduct, source, and/or special nuclear material</w:t>
      </w:r>
      <w:ins w:id="451" w:author="NAA" w:date="2010-06-24T12:28:00Z">
        <w:r w:rsidR="00966E07">
          <w:rPr>
            <w:rFonts w:ascii="ArialMT" w:hAnsi="ArialMT" w:cs="ArialMT"/>
          </w:rPr>
          <w:t>) license issued to a Federal organization that authorizes the licensee to undertake a limited number of activities as a regulator.</w:t>
        </w:r>
      </w:ins>
      <w:r w:rsidR="00B20A25" w:rsidRPr="00B20A25">
        <w:rPr>
          <w:rFonts w:ascii="ArialMT" w:hAnsi="ArialMT"/>
        </w:rPr>
        <w:t xml:space="preserve"> The MML authorizes the </w:t>
      </w:r>
      <w:ins w:id="452" w:author="NAA" w:date="2010-06-24T12:28:00Z">
        <w:r w:rsidR="00966E07">
          <w:rPr>
            <w:rFonts w:ascii="ArialMT" w:hAnsi="ArialMT" w:cs="ArialMT"/>
          </w:rPr>
          <w:t>licensee to issue permits for the possession and use of licensed material listed on the MML license, and ties the licensee to a framework for oversight and internal licensee inspection of the MML permittees.</w:t>
        </w:r>
        <w:r w:rsidR="00554215">
          <w:rPr>
            <w:rFonts w:ascii="ArialMT" w:hAnsi="ArialMT" w:cs="ArialMT"/>
          </w:rPr>
          <w:t xml:space="preserve">  These</w:t>
        </w:r>
      </w:ins>
      <w:r w:rsidR="00B20A25" w:rsidRPr="00B20A25">
        <w:rPr>
          <w:rFonts w:ascii="ArialMT" w:hAnsi="ArialMT"/>
        </w:rPr>
        <w:t xml:space="preserve"> internally managed licensing and </w:t>
      </w:r>
      <w:ins w:id="453" w:author="NAA" w:date="2010-06-24T12:28:00Z">
        <w:r w:rsidR="00554215">
          <w:rPr>
            <w:rFonts w:ascii="ArialMT" w:hAnsi="ArialMT" w:cs="ArialMT"/>
          </w:rPr>
          <w:t xml:space="preserve">inspections </w:t>
        </w:r>
      </w:ins>
      <w:r w:rsidR="00B20A25" w:rsidRPr="00B20A25">
        <w:rPr>
          <w:rFonts w:ascii="ArialMT" w:hAnsi="ArialMT"/>
        </w:rPr>
        <w:t xml:space="preserve">programs are similar to </w:t>
      </w:r>
      <w:ins w:id="454" w:author="NAA" w:date="2010-06-24T12:28:00Z">
        <w:r w:rsidR="00554215">
          <w:rPr>
            <w:rFonts w:ascii="ArialMT" w:hAnsi="ArialMT" w:cs="ArialMT"/>
          </w:rPr>
          <w:t>NRC’s</w:t>
        </w:r>
      </w:ins>
      <w:r w:rsidR="00696183">
        <w:rPr>
          <w:rFonts w:ascii="ArialMT" w:hAnsi="ArialMT" w:cs="ArialMT"/>
        </w:rPr>
        <w:t>.</w:t>
      </w:r>
      <w:r>
        <w:rPr>
          <w:rFonts w:ascii="Arial" w:hAnsi="Arial" w:cs="Arial"/>
          <w:color w:val="000000"/>
        </w:rPr>
        <w:t xml:space="preserve">  IMC 2810</w:t>
      </w:r>
      <w:ins w:id="455" w:author="NAA" w:date="2010-06-24T12:28:00Z">
        <w:r w:rsidR="00554215">
          <w:rPr>
            <w:rFonts w:ascii="Arial" w:hAnsi="Arial" w:cs="Arial"/>
            <w:color w:val="000000"/>
          </w:rPr>
          <w:t>, among other things, establishes</w:t>
        </w:r>
      </w:ins>
      <w:r w:rsidR="00554215">
        <w:rPr>
          <w:rFonts w:ascii="Arial" w:hAnsi="Arial" w:cs="Arial"/>
          <w:color w:val="000000"/>
        </w:rPr>
        <w:t xml:space="preserve"> the </w:t>
      </w:r>
      <w:ins w:id="456" w:author="NAA" w:date="2010-06-24T12:28:00Z">
        <w:r w:rsidR="00554215">
          <w:rPr>
            <w:rFonts w:ascii="Arial" w:hAnsi="Arial" w:cs="Arial"/>
            <w:color w:val="000000"/>
          </w:rPr>
          <w:t>program</w:t>
        </w:r>
      </w:ins>
      <w:r w:rsidR="00554215">
        <w:rPr>
          <w:rFonts w:ascii="Arial" w:hAnsi="Arial" w:cs="Arial"/>
          <w:color w:val="000000"/>
        </w:rPr>
        <w:t xml:space="preserve"> for </w:t>
      </w:r>
      <w:ins w:id="457" w:author="NAA" w:date="2010-06-24T12:28:00Z">
        <w:r w:rsidR="00554215">
          <w:rPr>
            <w:rFonts w:ascii="Arial" w:hAnsi="Arial" w:cs="Arial"/>
            <w:color w:val="000000"/>
          </w:rPr>
          <w:t xml:space="preserve">NRC’s </w:t>
        </w:r>
      </w:ins>
      <w:r w:rsidR="00554215">
        <w:rPr>
          <w:rFonts w:ascii="Arial" w:hAnsi="Arial" w:cs="Arial"/>
          <w:color w:val="000000"/>
        </w:rPr>
        <w:t xml:space="preserve">oversight of the </w:t>
      </w:r>
      <w:ins w:id="458" w:author="NAA" w:date="2010-06-24T12:28:00Z">
        <w:r w:rsidR="00554215">
          <w:rPr>
            <w:rFonts w:ascii="Arial" w:hAnsi="Arial" w:cs="Arial"/>
            <w:color w:val="000000"/>
          </w:rPr>
          <w:t>licensee’s performance and biennial review of the MML’s radiation control program and established a system for handling findings, including enforcement.</w:t>
        </w:r>
      </w:ins>
      <w:r>
        <w:rPr>
          <w:rFonts w:ascii="Arial" w:hAnsi="Arial" w:cs="Arial"/>
          <w:color w:val="000000"/>
        </w:rPr>
        <w:t xml:space="preserve">  IP 87129 provides specific guidance for NRC</w:t>
      </w:r>
      <w:r w:rsidR="00061F05">
        <w:rPr>
          <w:rFonts w:ascii="Arial" w:hAnsi="Arial" w:cs="Arial"/>
          <w:color w:val="000000"/>
        </w:rPr>
        <w:t>’</w:t>
      </w:r>
      <w:r>
        <w:rPr>
          <w:rFonts w:ascii="Arial" w:hAnsi="Arial" w:cs="Arial"/>
          <w:color w:val="000000"/>
        </w:rPr>
        <w:t xml:space="preserve">s inspection of an MML.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Each licensing region (Lead Region) has assigned the project management responsibilities for the MML to a designated NRC staff member (NRC MML Project Coordinator). One of the coordinator</w:t>
      </w:r>
      <w:r w:rsidR="00061F05">
        <w:rPr>
          <w:rFonts w:ascii="Arial" w:hAnsi="Arial" w:cs="Arial"/>
          <w:color w:val="000000"/>
        </w:rPr>
        <w:t>’</w:t>
      </w:r>
      <w:r>
        <w:rPr>
          <w:rFonts w:ascii="Arial" w:hAnsi="Arial" w:cs="Arial"/>
          <w:color w:val="000000"/>
        </w:rPr>
        <w:t>s responsibilities is the routine inspection of the MML.  As such, the Lead Region requests other of the NRC</w:t>
      </w:r>
      <w:r w:rsidR="00C27F98">
        <w:rPr>
          <w:rFonts w:ascii="Arial" w:hAnsi="Arial" w:cs="Arial"/>
          <w:color w:val="000000"/>
        </w:rPr>
        <w:t>’</w:t>
      </w:r>
      <w:r>
        <w:rPr>
          <w:rFonts w:ascii="Arial" w:hAnsi="Arial" w:cs="Arial"/>
          <w:color w:val="000000"/>
        </w:rPr>
        <w:t xml:space="preserve">s regional offices (Assisting Regions) to complete assist inspections (accompaniment inspections and independent inspections).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B94C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7" w:hanging="533"/>
        <w:jc w:val="both"/>
        <w:rPr>
          <w:rFonts w:ascii="Arial" w:hAnsi="Arial" w:cs="Arial"/>
          <w:color w:val="000000"/>
        </w:rPr>
      </w:pPr>
      <w:r>
        <w:rPr>
          <w:rFonts w:ascii="Arial" w:hAnsi="Arial" w:cs="Arial"/>
          <w:color w:val="000000"/>
        </w:rPr>
        <w:t>a.</w:t>
      </w:r>
      <w:r>
        <w:rPr>
          <w:rFonts w:ascii="Arial" w:hAnsi="Arial" w:cs="Arial"/>
          <w:color w:val="000000"/>
        </w:rPr>
        <w:tab/>
        <w:t>For accompaniment inspections, the Assisting Region</w:t>
      </w:r>
      <w:r w:rsidR="00061F05">
        <w:rPr>
          <w:rFonts w:ascii="Arial" w:hAnsi="Arial" w:cs="Arial"/>
          <w:color w:val="000000"/>
        </w:rPr>
        <w:t>’</w:t>
      </w:r>
      <w:r>
        <w:rPr>
          <w:rFonts w:ascii="Arial" w:hAnsi="Arial" w:cs="Arial"/>
          <w:color w:val="000000"/>
        </w:rPr>
        <w:t>s inspectors shall implement IP 87129 while accompanying the MML</w:t>
      </w:r>
      <w:r w:rsidR="00061F05">
        <w:rPr>
          <w:rFonts w:ascii="Arial" w:hAnsi="Arial" w:cs="Arial"/>
          <w:color w:val="000000"/>
        </w:rPr>
        <w:t>’</w:t>
      </w:r>
      <w:r>
        <w:rPr>
          <w:rFonts w:ascii="Arial" w:hAnsi="Arial" w:cs="Arial"/>
          <w:color w:val="000000"/>
        </w:rPr>
        <w:t>s staff during routine radiation safety audits of the MML</w:t>
      </w:r>
      <w:r w:rsidR="00061F05">
        <w:rPr>
          <w:rFonts w:ascii="Arial" w:hAnsi="Arial" w:cs="Arial"/>
          <w:color w:val="000000"/>
        </w:rPr>
        <w:t>’</w:t>
      </w:r>
      <w:r>
        <w:rPr>
          <w:rFonts w:ascii="Arial" w:hAnsi="Arial" w:cs="Arial"/>
          <w:color w:val="000000"/>
        </w:rPr>
        <w:t xml:space="preserve">s </w:t>
      </w:r>
      <w:ins w:id="459" w:author="NAA" w:date="2010-06-24T12:28:00Z">
        <w:r w:rsidR="00ED6A70">
          <w:rPr>
            <w:rFonts w:ascii="Arial" w:hAnsi="Arial" w:cs="Arial"/>
            <w:color w:val="000000"/>
          </w:rPr>
          <w:t>permit holders</w:t>
        </w:r>
        <w:r>
          <w:rPr>
            <w:rFonts w:ascii="Arial" w:hAnsi="Arial" w:cs="Arial"/>
            <w:color w:val="000000"/>
          </w:rPr>
          <w:t>.</w:t>
        </w:r>
      </w:ins>
      <w:r>
        <w:rPr>
          <w:rFonts w:ascii="Arial" w:hAnsi="Arial" w:cs="Arial"/>
          <w:color w:val="000000"/>
        </w:rPr>
        <w:t xml:space="preserve"> The purpose of the accompaniment inspection is to determine whether or not the MML</w:t>
      </w:r>
      <w:r w:rsidR="00061F05">
        <w:rPr>
          <w:rFonts w:ascii="Arial" w:hAnsi="Arial" w:cs="Arial"/>
          <w:color w:val="000000"/>
        </w:rPr>
        <w:t>’</w:t>
      </w:r>
      <w:r>
        <w:rPr>
          <w:rFonts w:ascii="Arial" w:hAnsi="Arial" w:cs="Arial"/>
          <w:color w:val="000000"/>
        </w:rPr>
        <w:t xml:space="preserve">s staff are inspecting the </w:t>
      </w:r>
      <w:ins w:id="460" w:author="NAA" w:date="2010-06-24T12:28:00Z">
        <w:r w:rsidR="00ED6A70">
          <w:rPr>
            <w:rFonts w:ascii="Arial" w:hAnsi="Arial" w:cs="Arial"/>
            <w:color w:val="000000"/>
          </w:rPr>
          <w:t>permit holders</w:t>
        </w:r>
      </w:ins>
      <w:r>
        <w:rPr>
          <w:rFonts w:ascii="Arial" w:hAnsi="Arial" w:cs="Arial"/>
          <w:color w:val="000000"/>
        </w:rPr>
        <w:t xml:space="preserve"> in accordance with NRC</w:t>
      </w:r>
      <w:r w:rsidR="00061F05">
        <w:rPr>
          <w:rFonts w:ascii="Arial" w:hAnsi="Arial" w:cs="Arial"/>
          <w:color w:val="000000"/>
        </w:rPr>
        <w:t>’</w:t>
      </w:r>
      <w:r>
        <w:rPr>
          <w:rFonts w:ascii="Arial" w:hAnsi="Arial" w:cs="Arial"/>
          <w:color w:val="000000"/>
        </w:rPr>
        <w:t xml:space="preserve">s inspection policies and procedures [See Enclosure </w:t>
      </w:r>
      <w:r w:rsidR="00B20A25" w:rsidRPr="00B20A25">
        <w:rPr>
          <w:rFonts w:ascii="Arial" w:hAnsi="Arial"/>
        </w:rPr>
        <w:t>4</w:t>
      </w:r>
      <w:r>
        <w:rPr>
          <w:rFonts w:ascii="Arial" w:hAnsi="Arial" w:cs="Arial"/>
          <w:color w:val="000000"/>
        </w:rPr>
        <w:t>].  In addition, the inspectors shall obtain information deemed necessary by the Lead Region for special issues relating to the inspection.</w:t>
      </w:r>
    </w:p>
    <w:p w:rsidR="008F699B" w:rsidRDefault="008F699B" w:rsidP="00B94C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7" w:hanging="533"/>
        <w:jc w:val="both"/>
        <w:rPr>
          <w:rFonts w:ascii="Arial" w:hAnsi="Arial" w:cs="Arial"/>
          <w:color w:val="000000"/>
        </w:rPr>
      </w:pPr>
    </w:p>
    <w:p w:rsidR="008F699B" w:rsidRDefault="009D61EC" w:rsidP="00B94CDB">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34"/>
        <w:jc w:val="both"/>
        <w:rPr>
          <w:rFonts w:ascii="Arial" w:hAnsi="Arial" w:cs="Arial"/>
          <w:color w:val="000000"/>
        </w:rPr>
      </w:pPr>
      <w:r>
        <w:rPr>
          <w:rFonts w:ascii="Arial" w:hAnsi="Arial" w:cs="Arial"/>
          <w:color w:val="000000"/>
        </w:rPr>
        <w:t xml:space="preserve">IP 87129 includes forms to document the accompaniment inspections.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35"/>
        <w:jc w:val="both"/>
        <w:rPr>
          <w:rFonts w:ascii="Arial" w:hAnsi="Arial" w:cs="Arial"/>
          <w:color w:val="000000"/>
        </w:rPr>
      </w:pPr>
    </w:p>
    <w:p w:rsidR="008F699B" w:rsidRDefault="009D61EC" w:rsidP="00B94C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34"/>
        <w:jc w:val="both"/>
        <w:rPr>
          <w:rFonts w:ascii="Arial" w:hAnsi="Arial" w:cs="Arial"/>
          <w:color w:val="000000"/>
        </w:rPr>
      </w:pPr>
      <w:r>
        <w:rPr>
          <w:rFonts w:ascii="Arial" w:hAnsi="Arial" w:cs="Arial"/>
          <w:color w:val="000000"/>
        </w:rPr>
        <w:lastRenderedPageBreak/>
        <w:t>2.</w:t>
      </w:r>
      <w:r>
        <w:rPr>
          <w:rFonts w:ascii="Arial" w:hAnsi="Arial" w:cs="Arial"/>
          <w:color w:val="000000"/>
        </w:rPr>
        <w:tab/>
      </w:r>
      <w:ins w:id="461" w:author="NAA" w:date="2010-06-24T12:28:00Z">
        <w:r w:rsidR="00612C43">
          <w:rPr>
            <w:rFonts w:ascii="Arial" w:hAnsi="Arial" w:cs="Arial"/>
            <w:color w:val="000000"/>
          </w:rPr>
          <w:t xml:space="preserve">IMC 2810 provides </w:t>
        </w:r>
      </w:ins>
      <w:r w:rsidR="00612C43">
        <w:rPr>
          <w:rFonts w:ascii="Arial" w:hAnsi="Arial" w:cs="Arial"/>
          <w:color w:val="000000"/>
        </w:rPr>
        <w:t xml:space="preserve">specific </w:t>
      </w:r>
      <w:r w:rsidR="00554215">
        <w:rPr>
          <w:rFonts w:ascii="Arial" w:hAnsi="Arial" w:cs="Arial"/>
          <w:color w:val="000000"/>
        </w:rPr>
        <w:t xml:space="preserve">guidance </w:t>
      </w:r>
      <w:ins w:id="462" w:author="NAA" w:date="2010-06-24T12:28:00Z">
        <w:r w:rsidR="00554215">
          <w:rPr>
            <w:rFonts w:ascii="Arial" w:hAnsi="Arial" w:cs="Arial"/>
            <w:color w:val="000000"/>
          </w:rPr>
          <w:t>on the responsibilities of</w:t>
        </w:r>
      </w:ins>
      <w:r w:rsidR="00554215">
        <w:rPr>
          <w:rFonts w:ascii="Arial" w:hAnsi="Arial" w:cs="Arial"/>
          <w:color w:val="000000"/>
        </w:rPr>
        <w:t xml:space="preserve"> NRC </w:t>
      </w:r>
      <w:ins w:id="463" w:author="NAA" w:date="2010-06-24T12:28:00Z">
        <w:r w:rsidR="00554215">
          <w:rPr>
            <w:rFonts w:ascii="Arial" w:hAnsi="Arial" w:cs="Arial"/>
            <w:color w:val="000000"/>
          </w:rPr>
          <w:t>inspectors</w:t>
        </w:r>
      </w:ins>
      <w:r w:rsidR="00554215">
        <w:rPr>
          <w:rFonts w:ascii="Arial" w:hAnsi="Arial" w:cs="Arial"/>
          <w:color w:val="000000"/>
        </w:rPr>
        <w:t>.</w:t>
      </w:r>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 xml:space="preserve">All allegations received by NRC inspectors shall be forwarded to the Lead Region MML Coordinator and Office Allegation Coordinator for action by the Lead Region. If independent follow up by NRC is needed, the Lead Region may request the </w:t>
      </w:r>
      <w:ins w:id="464" w:author="NAA" w:date="2010-06-24T12:28:00Z">
        <w:r w:rsidR="008D1B51">
          <w:rPr>
            <w:rFonts w:ascii="Arial" w:hAnsi="Arial" w:cs="Arial"/>
            <w:color w:val="000000"/>
          </w:rPr>
          <w:t>a</w:t>
        </w:r>
        <w:r>
          <w:rPr>
            <w:rFonts w:ascii="Arial" w:hAnsi="Arial" w:cs="Arial"/>
            <w:color w:val="000000"/>
          </w:rPr>
          <w:t>ssisting</w:t>
        </w:r>
      </w:ins>
      <w:r>
        <w:rPr>
          <w:rFonts w:ascii="Arial" w:hAnsi="Arial" w:cs="Arial"/>
          <w:color w:val="000000"/>
        </w:rPr>
        <w:t xml:space="preserve"> Region to assist with the follow up for the allegation.</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rPr>
      </w:pPr>
      <w:bookmarkStart w:id="465" w:name="_Toc263168967"/>
      <w:r w:rsidRPr="00B20A25">
        <w:rPr>
          <w:rFonts w:ascii="Arial" w:hAnsi="Arial"/>
        </w:rPr>
        <w:t>07.09</w:t>
      </w:r>
      <w:r w:rsidRPr="00B20A25">
        <w:rPr>
          <w:rFonts w:ascii="Arial" w:hAnsi="Arial"/>
        </w:rPr>
        <w:tab/>
        <w:t xml:space="preserve"> </w:t>
      </w:r>
      <w:r w:rsidRPr="00B20A25">
        <w:rPr>
          <w:rFonts w:ascii="Arial" w:hAnsi="Arial"/>
          <w:u w:val="single"/>
        </w:rPr>
        <w:t xml:space="preserve">Inspection of Licensees Holding Nuclear Materials Management and Safeguards System </w:t>
      </w:r>
      <w:ins w:id="466" w:author="NAA" w:date="2010-06-24T12:28:00Z">
        <w:r w:rsidR="00E53756">
          <w:rPr>
            <w:rFonts w:ascii="Arial" w:hAnsi="Arial" w:cs="Arial"/>
            <w:u w:val="single"/>
          </w:rPr>
          <w:t xml:space="preserve">(NMMSS) </w:t>
        </w:r>
      </w:ins>
      <w:r w:rsidRPr="00B20A25">
        <w:rPr>
          <w:rFonts w:ascii="Arial" w:hAnsi="Arial"/>
          <w:u w:val="single"/>
        </w:rPr>
        <w:t>Accounts</w:t>
      </w:r>
      <w:r w:rsidRPr="00B20A25">
        <w:rPr>
          <w:rFonts w:ascii="Arial" w:hAnsi="Arial"/>
        </w:rPr>
        <w:t xml:space="preserve">.   The </w:t>
      </w:r>
      <w:ins w:id="467" w:author="NAA" w:date="2010-06-24T12:28:00Z">
        <w:r w:rsidR="009D61EC" w:rsidRPr="002A7BDC">
          <w:rPr>
            <w:rFonts w:ascii="Arial" w:hAnsi="Arial" w:cs="Arial"/>
          </w:rPr>
          <w:t>NMMSS</w:t>
        </w:r>
      </w:ins>
      <w:r w:rsidRPr="00B20A25">
        <w:rPr>
          <w:rFonts w:ascii="Arial" w:hAnsi="Arial"/>
        </w:rPr>
        <w:t xml:space="preserve"> is the </w:t>
      </w:r>
      <w:r w:rsidR="00DB43A1">
        <w:rPr>
          <w:rFonts w:ascii="Arial" w:hAnsi="Arial"/>
        </w:rPr>
        <w:t>F</w:t>
      </w:r>
      <w:r w:rsidRPr="00B20A25">
        <w:rPr>
          <w:rFonts w:ascii="Arial" w:hAnsi="Arial"/>
        </w:rPr>
        <w:t xml:space="preserve">ederal database for current and historical data on the receipt, shipment, and inventory adjustment of certain source and special nuclear materials that are listed in Enclosure </w:t>
      </w:r>
      <w:ins w:id="468" w:author="NAA" w:date="2010-06-24T12:28:00Z">
        <w:r w:rsidR="00332BC7">
          <w:rPr>
            <w:rFonts w:ascii="Arial" w:hAnsi="Arial" w:cs="Arial"/>
          </w:rPr>
          <w:t>8</w:t>
        </w:r>
        <w:r w:rsidR="009D61EC" w:rsidRPr="002A7BDC">
          <w:rPr>
            <w:rFonts w:ascii="Arial" w:hAnsi="Arial" w:cs="Arial"/>
          </w:rPr>
          <w:t>.</w:t>
        </w:r>
      </w:ins>
      <w:r w:rsidRPr="00B20A25">
        <w:rPr>
          <w:rFonts w:ascii="Arial" w:hAnsi="Arial"/>
        </w:rPr>
        <w:t xml:space="preserve">  The United States government uses the NMMSS data to comply with certain international requirements for tracking certain source and special nuclear materials.  The NMMSS database is operated by a contractor on behalf of the U.S. Department of Energy and the NRC.</w:t>
      </w:r>
      <w:bookmarkEnd w:id="465"/>
      <w:r w:rsidRPr="00B20A25">
        <w:rPr>
          <w:rFonts w:ascii="Arial" w:hAnsi="Arial"/>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r w:rsidRPr="00B20A25">
        <w:rPr>
          <w:rFonts w:ascii="Arial" w:hAnsi="Arial"/>
        </w:rPr>
        <w:t>During each routine inspection of a licensee holding a NMMSS account, the inspector will:</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8F699B" w:rsidRDefault="00B20A25">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r w:rsidRPr="00B20A25">
        <w:rPr>
          <w:rFonts w:ascii="Arial" w:hAnsi="Arial"/>
        </w:rPr>
        <w:t>Review the licensee</w:t>
      </w:r>
      <w:r w:rsidR="00061F05">
        <w:rPr>
          <w:rFonts w:ascii="Arial" w:hAnsi="Arial"/>
        </w:rPr>
        <w:t>’</w:t>
      </w:r>
      <w:r w:rsidRPr="00B20A25">
        <w:rPr>
          <w:rFonts w:ascii="Arial" w:hAnsi="Arial"/>
        </w:rPr>
        <w:t xml:space="preserve">s inventory records of licensed materials and compare </w:t>
      </w:r>
      <w:r w:rsidR="00DB43A1" w:rsidRPr="00DB43A1">
        <w:rPr>
          <w:rFonts w:ascii="Arial" w:hAnsi="Arial"/>
        </w:rPr>
        <w:t xml:space="preserve">them to </w:t>
      </w:r>
      <w:r w:rsidRPr="00B20A25">
        <w:rPr>
          <w:rFonts w:ascii="Arial" w:hAnsi="Arial"/>
        </w:rPr>
        <w:t xml:space="preserve">the information that the licensee has reported to NMMSS.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8F699B" w:rsidRPr="00B94CDB" w:rsidRDefault="00B20A25" w:rsidP="00B94CDB">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r w:rsidRPr="00B94CDB">
        <w:rPr>
          <w:rFonts w:ascii="Arial" w:hAnsi="Arial"/>
        </w:rPr>
        <w:t xml:space="preserve">Compare licensee transaction data reported to NMMSS for certain source and special nuclear material (see Enclosure </w:t>
      </w:r>
      <w:ins w:id="469" w:author="NAA" w:date="2010-06-24T12:28:00Z">
        <w:r w:rsidR="00332BC7" w:rsidRPr="00B94CDB">
          <w:rPr>
            <w:rFonts w:ascii="Arial" w:hAnsi="Arial" w:cs="Arial"/>
          </w:rPr>
          <w:t>8</w:t>
        </w:r>
      </w:ins>
      <w:r w:rsidRPr="00B94CDB">
        <w:rPr>
          <w:rFonts w:ascii="Arial" w:hAnsi="Arial"/>
        </w:rPr>
        <w:t>) with the receipt, transfer and disposal records maintained by the licensee in accordance with 10 CFR 40.61 or 74.19.</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8F699B" w:rsidRPr="00B94CDB" w:rsidRDefault="00B20A25" w:rsidP="00B94CDB">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r w:rsidRPr="00B94CDB">
        <w:rPr>
          <w:rFonts w:ascii="Arial" w:hAnsi="Arial"/>
        </w:rPr>
        <w:t xml:space="preserve">At a minimum, physically assess the presence of a representative sample of </w:t>
      </w:r>
      <w:r w:rsidR="00DB43A1" w:rsidRPr="00B94CDB">
        <w:rPr>
          <w:rFonts w:ascii="Arial" w:hAnsi="Arial"/>
        </w:rPr>
        <w:t xml:space="preserve">the </w:t>
      </w:r>
      <w:r w:rsidRPr="00B94CDB">
        <w:rPr>
          <w:rFonts w:ascii="Arial" w:hAnsi="Arial"/>
        </w:rPr>
        <w:t>NMMSS-reportable material that the licensee claims to possess according to the licensee</w:t>
      </w:r>
      <w:r w:rsidR="00061F05">
        <w:rPr>
          <w:rFonts w:ascii="Arial" w:hAnsi="Arial"/>
        </w:rPr>
        <w:t>’</w:t>
      </w:r>
      <w:r w:rsidRPr="00B94CDB">
        <w:rPr>
          <w:rFonts w:ascii="Arial" w:hAnsi="Arial"/>
        </w:rPr>
        <w:t>s most recent report to NMMSS.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8F699B" w:rsidRPr="00B94CDB" w:rsidRDefault="00B20A25" w:rsidP="00B94CDB">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r w:rsidRPr="00B94CDB">
        <w:rPr>
          <w:rFonts w:ascii="Arial" w:hAnsi="Arial"/>
        </w:rPr>
        <w:t>Provide the licensee with the NMMSS summary of the licensee</w:t>
      </w:r>
      <w:r w:rsidR="00061F05">
        <w:rPr>
          <w:rFonts w:ascii="Arial" w:hAnsi="Arial"/>
        </w:rPr>
        <w:t>’</w:t>
      </w:r>
      <w:r w:rsidRPr="00B94CDB">
        <w:rPr>
          <w:rFonts w:ascii="Arial" w:hAnsi="Arial"/>
        </w:rPr>
        <w:t xml:space="preserve">s administrative information and explain the process for making any needed changes.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14341C"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FF0000"/>
        </w:rPr>
      </w:pPr>
      <w:r w:rsidRPr="00B20A25">
        <w:rPr>
          <w:rFonts w:ascii="Arial" w:hAnsi="Arial"/>
        </w:rPr>
        <w:t xml:space="preserve">Additional information about reviewing NMMSS records is contained in Enclosure </w:t>
      </w:r>
      <w:ins w:id="470" w:author="NAA" w:date="2010-06-24T12:28:00Z">
        <w:r w:rsidR="00332BC7">
          <w:rPr>
            <w:rFonts w:ascii="Arial" w:hAnsi="Arial" w:cs="Arial"/>
          </w:rPr>
          <w:t>8</w:t>
        </w:r>
        <w:r w:rsidR="009D61EC" w:rsidRPr="002A7BDC">
          <w:rPr>
            <w:rFonts w:ascii="Arial" w:hAnsi="Arial" w:cs="Arial"/>
          </w:rPr>
          <w:t>.</w:t>
        </w:r>
      </w:ins>
      <w:r w:rsidR="009D61EC">
        <w:rPr>
          <w:rFonts w:ascii="Arial" w:hAnsi="Arial" w:cs="Arial"/>
          <w:color w:val="FF0000"/>
        </w:rPr>
        <w:t xml:space="preserve"> </w:t>
      </w:r>
    </w:p>
    <w:p w:rsidR="00041378" w:rsidRDefault="00041378" w:rsidP="00D93F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bookmarkStart w:id="471" w:name="_Toc263168968"/>
    </w:p>
    <w:p w:rsidR="00041378" w:rsidRDefault="00041378" w:rsidP="00D93F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D93F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2800-08</w:t>
      </w:r>
      <w:r>
        <w:rPr>
          <w:rFonts w:ascii="Arial" w:hAnsi="Arial" w:cs="Arial"/>
          <w:color w:val="000000"/>
        </w:rPr>
        <w:tab/>
        <w:t>DOCUMENTATION OF INSPECTION RESULTS</w:t>
      </w:r>
      <w:bookmarkEnd w:id="471"/>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472" w:name="_Toc263168969"/>
      <w:r>
        <w:rPr>
          <w:rFonts w:ascii="Arial" w:hAnsi="Arial" w:cs="Arial"/>
          <w:color w:val="000000"/>
        </w:rPr>
        <w:t>08.01</w:t>
      </w:r>
      <w:r>
        <w:rPr>
          <w:rFonts w:ascii="Arial" w:hAnsi="Arial" w:cs="Arial"/>
          <w:color w:val="000000"/>
        </w:rPr>
        <w:tab/>
      </w:r>
      <w:r>
        <w:rPr>
          <w:rFonts w:ascii="Arial" w:hAnsi="Arial" w:cs="Arial"/>
          <w:color w:val="000000"/>
          <w:u w:val="single"/>
        </w:rPr>
        <w:t>What Constitutes an Inspection</w:t>
      </w:r>
      <w:r>
        <w:rPr>
          <w:rFonts w:ascii="Arial" w:hAnsi="Arial" w:cs="Arial"/>
          <w:color w:val="000000"/>
        </w:rPr>
        <w:t>.  The following guidance is provided to assist in determining when activities constitute an inspection.</w:t>
      </w:r>
      <w:bookmarkEnd w:id="472"/>
      <w:r>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B94C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7" w:hanging="533"/>
        <w:jc w:val="both"/>
        <w:rPr>
          <w:rFonts w:ascii="Arial" w:hAnsi="Arial" w:cs="Arial"/>
          <w:color w:val="000000"/>
        </w:rPr>
      </w:pPr>
      <w:r>
        <w:rPr>
          <w:rFonts w:ascii="Arial" w:hAnsi="Arial" w:cs="Arial"/>
          <w:color w:val="000000"/>
        </w:rPr>
        <w:t>a.</w:t>
      </w:r>
      <w:r>
        <w:rPr>
          <w:rFonts w:ascii="Arial" w:hAnsi="Arial" w:cs="Arial"/>
          <w:color w:val="000000"/>
        </w:rPr>
        <w:tab/>
        <w:t xml:space="preserve">An inspection will be considered to have been performed if: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footerReference w:type="even" r:id="rId15"/>
          <w:footerReference w:type="default" r:id="rId16"/>
          <w:type w:val="continuous"/>
          <w:pgSz w:w="12240" w:h="15840"/>
          <w:pgMar w:top="1080" w:right="1440" w:bottom="720" w:left="1440" w:header="1080" w:footer="720" w:gutter="0"/>
          <w:cols w:space="720"/>
          <w:noEndnote/>
        </w:sectPr>
      </w:pPr>
    </w:p>
    <w:p w:rsidR="008F699B" w:rsidRDefault="009D61EC" w:rsidP="00953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lastRenderedPageBreak/>
        <w:t>1.</w:t>
      </w:r>
      <w:r>
        <w:rPr>
          <w:rFonts w:ascii="Arial" w:hAnsi="Arial" w:cs="Arial"/>
          <w:color w:val="000000"/>
        </w:rPr>
        <w:tab/>
        <w:t xml:space="preserve">the inspection involves a licensee that possesses or has possessed licensed material since the last inspection, including material possessed under a "possession-only license" or that is performing or has performed licensed activities since the last inspection; or </w:t>
      </w:r>
    </w:p>
    <w:p w:rsidR="008F699B" w:rsidRDefault="008F699B" w:rsidP="00953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rsidP="00953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lastRenderedPageBreak/>
        <w:t>2.</w:t>
      </w:r>
      <w:r>
        <w:rPr>
          <w:rFonts w:ascii="Arial" w:hAnsi="Arial" w:cs="Arial"/>
          <w:color w:val="000000"/>
        </w:rPr>
        <w:tab/>
        <w:t xml:space="preserve">the inspection is an initial inspection that has been performed in accordance with Section 05.03.  </w:t>
      </w:r>
    </w:p>
    <w:p w:rsidR="008F699B" w:rsidRDefault="008F699B" w:rsidP="009532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 xml:space="preserve">If it is possible to inspect records or other items according to license conditions or NRC regulations, such activities should be inspected and be recorded as an inspection, whether the radiation safety officer (RSO) is present or not, including those licenses that have expired or are being processed for termination.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cs="Arial"/>
          <w:color w:val="000000"/>
        </w:rPr>
      </w:pPr>
      <w:r>
        <w:rPr>
          <w:rFonts w:ascii="Arial" w:hAnsi="Arial" w:cs="Arial"/>
          <w:color w:val="000000"/>
        </w:rPr>
        <w:t>If the RSO is not onsite, the inspector shall make a telephone call to contact the RSO about the inspection.  At the conclusion of the inspection, the inspector shall re-contact the RSO to explain the inspection results.  If the inspector is unsuccessful in announcing the inspection to the RSO, the inspector shall make a follow-up telephone call to the RSO as soon as possible after the onsite inspection.</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b.</w:t>
      </w:r>
      <w:r>
        <w:rPr>
          <w:rFonts w:ascii="Arial" w:hAnsi="Arial" w:cs="Arial"/>
          <w:color w:val="000000"/>
        </w:rPr>
        <w:tab/>
        <w:t>An inspection will not be considered to have been performed if the licensee or licensee's representatives are not available to assist with the inspection, and the inspector is unable to perform inspection activities.  The inspector will document the on-site activities by placing a note in the docket</w:t>
      </w:r>
      <w:r w:rsidR="00F72D98">
        <w:rPr>
          <w:rFonts w:ascii="Arial" w:hAnsi="Arial" w:cs="Arial"/>
          <w:color w:val="000000"/>
        </w:rPr>
        <w:t xml:space="preserve"> file, signed by the inspector, </w:t>
      </w:r>
      <w:r>
        <w:rPr>
          <w:rFonts w:ascii="Arial" w:hAnsi="Arial" w:cs="Arial"/>
          <w:color w:val="000000"/>
        </w:rPr>
        <w:t xml:space="preserve">that briefly summarizes the attempted inspection. Together, the inspector and his or her supervisor should determine when another attempt will be made to inspect the licensee and the "next inspection date" </w:t>
      </w:r>
      <w:ins w:id="474" w:author="NAA" w:date="2010-06-24T12:28:00Z">
        <w:r w:rsidR="008D1B51">
          <w:rPr>
            <w:rFonts w:ascii="Arial" w:hAnsi="Arial" w:cs="Arial"/>
            <w:color w:val="000000"/>
          </w:rPr>
          <w:t>field</w:t>
        </w:r>
      </w:ins>
      <w:r>
        <w:rPr>
          <w:rFonts w:ascii="Arial" w:hAnsi="Arial" w:cs="Arial"/>
          <w:color w:val="000000"/>
        </w:rPr>
        <w:t xml:space="preserve"> in the LTS should be changed to reflect the new date.   The region should not record an attempted inspection in the LTS as "an inspection."    </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c.</w:t>
      </w:r>
      <w:r>
        <w:rPr>
          <w:rFonts w:ascii="Arial" w:hAnsi="Arial" w:cs="Arial"/>
          <w:color w:val="000000"/>
        </w:rPr>
        <w:tab/>
        <w:t xml:space="preserve">Regions performing assist inspections will receive credit toward the operating plan goals for conducting each assist inspection. </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d.</w:t>
      </w:r>
      <w:r>
        <w:rPr>
          <w:rFonts w:ascii="Arial" w:hAnsi="Arial" w:cs="Arial"/>
          <w:color w:val="000000"/>
        </w:rPr>
        <w:tab/>
        <w:t xml:space="preserve">The HRMS allows the time spent in gathering factual material to be charged against the time budgeted for performing routine inspections.  Telephone contacts are not onsite inspections even though they involve direct inspection effort.  The inspector should charge their time to HRMS, Program Code PA No. </w:t>
      </w:r>
      <w:ins w:id="475" w:author="NAA" w:date="2010-06-24T12:28:00Z">
        <w:r w:rsidR="00391ECC">
          <w:rPr>
            <w:rFonts w:ascii="Arial" w:hAnsi="Arial" w:cs="Arial"/>
            <w:color w:val="000000"/>
          </w:rPr>
          <w:t>344232E</w:t>
        </w:r>
      </w:ins>
      <w:r>
        <w:rPr>
          <w:rFonts w:ascii="Arial" w:hAnsi="Arial" w:cs="Arial"/>
          <w:color w:val="000000"/>
        </w:rPr>
        <w:t xml:space="preserve">, (TAC No. A10159).  The fact that a telephone contact of a Priority T licensee was made should not be entered into the LTS as an inspection; however, the date of the next telephone contact should be indicated in the </w:t>
      </w:r>
      <w:r>
        <w:rPr>
          <w:rFonts w:ascii="Arial" w:hAnsi="Arial" w:cs="Arial"/>
          <w:color w:val="000000"/>
        </w:rPr>
        <w:sym w:font="WP TypographicSymbols" w:char="0041"/>
      </w:r>
      <w:r>
        <w:rPr>
          <w:rFonts w:ascii="Arial" w:hAnsi="Arial" w:cs="Arial"/>
          <w:color w:val="000000"/>
        </w:rPr>
        <w:t>next inspection date</w:t>
      </w:r>
      <w:r>
        <w:rPr>
          <w:rFonts w:ascii="Arial" w:hAnsi="Arial" w:cs="Arial"/>
          <w:color w:val="000000"/>
        </w:rPr>
        <w:sym w:font="WP TypographicSymbols" w:char="0040"/>
      </w:r>
      <w:r>
        <w:rPr>
          <w:rFonts w:ascii="Arial" w:hAnsi="Arial" w:cs="Arial"/>
          <w:color w:val="000000"/>
        </w:rPr>
        <w:t xml:space="preserve"> data element in the LTS.</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e.</w:t>
      </w:r>
      <w:r>
        <w:rPr>
          <w:rFonts w:ascii="Arial" w:hAnsi="Arial" w:cs="Arial"/>
          <w:color w:val="000000"/>
        </w:rPr>
        <w:tab/>
        <w:t xml:space="preserve">A reactive inspection will not substitute for a routine inspection unless the scope of the inspection is comprehensive.  </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bookmarkStart w:id="476" w:name="_Toc263168970"/>
      <w:r>
        <w:rPr>
          <w:rFonts w:ascii="Arial" w:hAnsi="Arial" w:cs="Arial"/>
          <w:color w:val="000000"/>
        </w:rPr>
        <w:t>08.02</w:t>
      </w:r>
      <w:r>
        <w:rPr>
          <w:rFonts w:ascii="Arial" w:hAnsi="Arial" w:cs="Arial"/>
          <w:color w:val="000000"/>
        </w:rPr>
        <w:tab/>
      </w:r>
      <w:r>
        <w:rPr>
          <w:rFonts w:ascii="Arial" w:hAnsi="Arial" w:cs="Arial"/>
          <w:color w:val="000000"/>
          <w:u w:val="single"/>
        </w:rPr>
        <w:t>Allegations</w:t>
      </w:r>
      <w:r>
        <w:rPr>
          <w:rFonts w:ascii="Arial" w:hAnsi="Arial" w:cs="Arial"/>
          <w:color w:val="000000"/>
        </w:rPr>
        <w:t>.</w:t>
      </w:r>
      <w:bookmarkEnd w:id="476"/>
      <w:r>
        <w:rPr>
          <w:rFonts w:ascii="Arial" w:hAnsi="Arial" w:cs="Arial"/>
          <w:color w:val="000000"/>
        </w:rPr>
        <w:t xml:space="preserve">  Allegations will be followed up and the results documented and transmitted in accordance with NRC Management Directive 8.8, "Management of Allegations."  No reference to follow-up of an allegation or employee concern will be entered in the inspection records, inspection reports, or other documents that will be filed in the docket file for the licensee.  Following is further guidance about </w:t>
      </w:r>
      <w:r>
        <w:rPr>
          <w:rFonts w:ascii="Arial" w:hAnsi="Arial" w:cs="Arial"/>
          <w:color w:val="000000"/>
        </w:rPr>
        <w:sym w:font="WP TypographicSymbols" w:char="0041"/>
      </w:r>
      <w:r>
        <w:rPr>
          <w:rFonts w:ascii="Arial" w:hAnsi="Arial" w:cs="Arial"/>
          <w:color w:val="000000"/>
        </w:rPr>
        <w:t>chilling</w:t>
      </w:r>
      <w:r>
        <w:rPr>
          <w:rFonts w:ascii="Arial" w:hAnsi="Arial" w:cs="Arial"/>
          <w:color w:val="000000"/>
        </w:rPr>
        <w:sym w:font="WP TypographicSymbols" w:char="0040"/>
      </w:r>
      <w:r>
        <w:rPr>
          <w:rFonts w:ascii="Arial" w:hAnsi="Arial" w:cs="Arial"/>
          <w:color w:val="000000"/>
        </w:rPr>
        <w:t xml:space="preserve"> effect.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lastRenderedPageBreak/>
        <w:t>a.</w:t>
      </w:r>
      <w:r>
        <w:rPr>
          <w:rFonts w:ascii="Arial" w:hAnsi="Arial" w:cs="Arial"/>
          <w:color w:val="000000"/>
        </w:rPr>
        <w:tab/>
        <w:t xml:space="preserve">In conducting interviews or other activities with licensee personnel, inspectors </w:t>
      </w:r>
      <w:r>
        <w:rPr>
          <w:rFonts w:ascii="Arial" w:hAnsi="Arial" w:cs="Arial"/>
          <w:color w:val="000000"/>
        </w:rPr>
        <w:lastRenderedPageBreak/>
        <w:t>should be sensitive to areas where employees may be reluctant to raise concerns about the licensee's program.  Even if the licensee addresses an employee's concern regarding safety issues, there could be underlying factors that could produce a "chilling" effect or reluctance for employees to report such issues.  For example, the following questions will help an inspector determine if problems exist in the licensee's safety program:</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1.</w:t>
      </w:r>
      <w:r>
        <w:rPr>
          <w:rFonts w:ascii="Arial" w:hAnsi="Arial" w:cs="Arial"/>
          <w:color w:val="000000"/>
        </w:rPr>
        <w:tab/>
        <w:t>Has there been an unexplained change in the number or nature of valid concerns that employees have raised with the licensee or the NRC?</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2.</w:t>
      </w:r>
      <w:r>
        <w:rPr>
          <w:rFonts w:ascii="Arial" w:hAnsi="Arial" w:cs="Arial"/>
          <w:color w:val="000000"/>
        </w:rPr>
        <w:tab/>
        <w:t>Have there been interactions with NRC personnel that suggest that some employees may be hesitant to raise concerns or present information to NRC?</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Are employee concerns addressed by licensee management in a timely manner?</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4.</w:t>
      </w:r>
      <w:r>
        <w:rPr>
          <w:rFonts w:ascii="Arial" w:hAnsi="Arial" w:cs="Arial"/>
          <w:color w:val="000000"/>
        </w:rPr>
        <w:tab/>
        <w:t>Is the licensee's corrective action successful in addressing employees' concerns?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Pr>
          <w:rFonts w:ascii="Arial" w:hAnsi="Arial" w:cs="Arial"/>
          <w:color w:val="000000"/>
        </w:rPr>
        <w:t>b.</w:t>
      </w:r>
      <w:r>
        <w:rPr>
          <w:rFonts w:ascii="Arial" w:hAnsi="Arial" w:cs="Arial"/>
          <w:color w:val="000000"/>
        </w:rPr>
        <w:tab/>
        <w:t xml:space="preserve">If any indication of a "chilling" effect is found, the inspector shall inform regional management for further review and follow-up.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rsidP="00CB66B9">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477" w:name="_Toc263168971"/>
      <w:r>
        <w:rPr>
          <w:rFonts w:ascii="Arial" w:hAnsi="Arial" w:cs="Arial"/>
          <w:color w:val="000000"/>
        </w:rPr>
        <w:t>08.03</w:t>
      </w:r>
      <w:r>
        <w:rPr>
          <w:rFonts w:ascii="Arial" w:hAnsi="Arial" w:cs="Arial"/>
          <w:color w:val="000000"/>
        </w:rPr>
        <w:tab/>
      </w:r>
      <w:r>
        <w:rPr>
          <w:rFonts w:ascii="Arial" w:hAnsi="Arial" w:cs="Arial"/>
          <w:color w:val="000000"/>
          <w:u w:val="single"/>
        </w:rPr>
        <w:t>Documenting Inspection Results</w:t>
      </w:r>
      <w:r>
        <w:rPr>
          <w:rFonts w:ascii="Arial" w:hAnsi="Arial" w:cs="Arial"/>
          <w:color w:val="000000"/>
        </w:rPr>
        <w:t>.</w:t>
      </w:r>
      <w:bookmarkEnd w:id="477"/>
      <w:ins w:id="478" w:author="NAA" w:date="2010-06-24T12:28:00Z">
        <w:r>
          <w:rPr>
            <w:rFonts w:ascii="Arial" w:hAnsi="Arial" w:cs="Arial"/>
            <w:color w:val="000000"/>
          </w:rPr>
          <w:t xml:space="preserve"> </w:t>
        </w:r>
      </w:ins>
      <w:r>
        <w:rPr>
          <w:rFonts w:ascii="Arial" w:hAnsi="Arial" w:cs="Arial"/>
          <w:color w:val="000000"/>
        </w:rPr>
        <w:t xml:space="preserve"> </w:t>
      </w:r>
    </w:p>
    <w:p w:rsidR="00390C57" w:rsidRDefault="00390C57" w:rsidP="00CB66B9">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4A01AA" w:rsidP="00CB66B9">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ins w:id="479" w:author="NAA" w:date="2010-06-24T12:28:00Z"/>
          <w:rFonts w:ascii="Arial" w:hAnsi="Arial" w:cs="Arial"/>
          <w:color w:val="000000"/>
        </w:rPr>
      </w:pPr>
      <w:ins w:id="480" w:author="NAA" w:date="2010-06-24T12:28:00Z">
        <w:r>
          <w:rPr>
            <w:rFonts w:ascii="Arial" w:hAnsi="Arial" w:cs="Arial"/>
            <w:color w:val="000000"/>
          </w:rPr>
          <w:tab/>
          <w:t>a.</w:t>
        </w:r>
        <w:r>
          <w:rPr>
            <w:rFonts w:ascii="Arial" w:hAnsi="Arial" w:cs="Arial"/>
            <w:color w:val="000000"/>
          </w:rPr>
          <w:tab/>
          <w:t xml:space="preserve">Types of documentation.  </w:t>
        </w:r>
        <w:r w:rsidR="004B132B">
          <w:rPr>
            <w:rFonts w:ascii="Arial" w:hAnsi="Arial" w:cs="Arial"/>
            <w:color w:val="000000"/>
          </w:rPr>
          <w:t>The inspector shall complete either NRC Form 591M (</w:t>
        </w:r>
      </w:ins>
      <w:r w:rsidR="004B132B">
        <w:rPr>
          <w:rFonts w:ascii="Arial" w:hAnsi="Arial" w:cs="Arial"/>
          <w:color w:val="000000"/>
        </w:rPr>
        <w:t xml:space="preserve">Enclosure </w:t>
      </w:r>
      <w:r w:rsidR="00B20A25" w:rsidRPr="00B20A25">
        <w:rPr>
          <w:rFonts w:ascii="Arial" w:hAnsi="Arial"/>
          <w:color w:val="000000"/>
        </w:rPr>
        <w:t>5</w:t>
      </w:r>
      <w:ins w:id="481" w:author="NAA" w:date="2010-06-24T12:28:00Z">
        <w:r w:rsidR="004B132B">
          <w:rPr>
            <w:rFonts w:ascii="Arial" w:hAnsi="Arial" w:cs="Arial"/>
            <w:color w:val="000000"/>
          </w:rPr>
          <w:t>)</w:t>
        </w:r>
        <w:r w:rsidR="00E12153">
          <w:rPr>
            <w:rFonts w:ascii="Arial" w:hAnsi="Arial" w:cs="Arial"/>
            <w:color w:val="000000"/>
          </w:rPr>
          <w:t>,</w:t>
        </w:r>
        <w:r w:rsidR="004B132B">
          <w:rPr>
            <w:rFonts w:ascii="Arial" w:hAnsi="Arial" w:cs="Arial"/>
            <w:color w:val="000000"/>
          </w:rPr>
          <w:t xml:space="preserve"> </w:t>
        </w:r>
        <w:r w:rsidR="00E12153">
          <w:rPr>
            <w:rFonts w:ascii="Arial" w:hAnsi="Arial" w:cs="Arial"/>
            <w:color w:val="000000"/>
          </w:rPr>
          <w:t>I</w:t>
        </w:r>
        <w:r w:rsidR="004B132B">
          <w:rPr>
            <w:rFonts w:ascii="Arial" w:hAnsi="Arial" w:cs="Arial"/>
            <w:color w:val="000000"/>
          </w:rPr>
          <w:t xml:space="preserve">nspection </w:t>
        </w:r>
        <w:r w:rsidR="00E12153">
          <w:rPr>
            <w:rFonts w:ascii="Arial" w:hAnsi="Arial" w:cs="Arial"/>
            <w:color w:val="000000"/>
          </w:rPr>
          <w:t>Record</w:t>
        </w:r>
        <w:r w:rsidR="004B132B">
          <w:rPr>
            <w:rFonts w:ascii="Arial" w:hAnsi="Arial" w:cs="Arial"/>
            <w:color w:val="000000"/>
          </w:rPr>
          <w:t xml:space="preserve"> </w:t>
        </w:r>
        <w:r>
          <w:rPr>
            <w:rFonts w:ascii="Arial" w:hAnsi="Arial" w:cs="Arial"/>
            <w:color w:val="000000"/>
          </w:rPr>
          <w:t>(Enclosure 6)</w:t>
        </w:r>
        <w:r w:rsidR="00E12153">
          <w:rPr>
            <w:rFonts w:ascii="Arial" w:hAnsi="Arial" w:cs="Arial"/>
            <w:color w:val="000000"/>
          </w:rPr>
          <w:t>,</w:t>
        </w:r>
        <w:r>
          <w:rPr>
            <w:rFonts w:ascii="Arial" w:hAnsi="Arial" w:cs="Arial"/>
            <w:color w:val="000000"/>
          </w:rPr>
          <w:t xml:space="preserve"> or </w:t>
        </w:r>
        <w:r w:rsidR="00D1004A">
          <w:rPr>
            <w:rFonts w:ascii="Arial" w:hAnsi="Arial" w:cs="Arial"/>
            <w:color w:val="000000"/>
          </w:rPr>
          <w:t xml:space="preserve">a </w:t>
        </w:r>
        <w:r>
          <w:rPr>
            <w:rFonts w:ascii="Arial" w:hAnsi="Arial" w:cs="Arial"/>
            <w:color w:val="000000"/>
          </w:rPr>
          <w:t>narrative inspection re</w:t>
        </w:r>
        <w:r w:rsidR="00E12153">
          <w:rPr>
            <w:rFonts w:ascii="Arial" w:hAnsi="Arial" w:cs="Arial"/>
            <w:color w:val="000000"/>
          </w:rPr>
          <w:t xml:space="preserve">cord (per IMC 0610) </w:t>
        </w:r>
        <w:r w:rsidR="004B132B">
          <w:rPr>
            <w:rFonts w:ascii="Arial" w:hAnsi="Arial" w:cs="Arial"/>
            <w:color w:val="000000"/>
          </w:rPr>
          <w:t xml:space="preserve">to document </w:t>
        </w:r>
      </w:ins>
      <w:r w:rsidR="004B132B">
        <w:rPr>
          <w:rFonts w:ascii="Arial" w:hAnsi="Arial" w:cs="Arial"/>
          <w:color w:val="000000"/>
        </w:rPr>
        <w:t>inspection results</w:t>
      </w:r>
      <w:ins w:id="482" w:author="NAA" w:date="2010-06-24T12:28:00Z">
        <w:r w:rsidR="004B132B">
          <w:rPr>
            <w:rFonts w:ascii="Arial" w:hAnsi="Arial" w:cs="Arial"/>
            <w:color w:val="000000"/>
          </w:rPr>
          <w:t xml:space="preserve">. </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483" w:author="NAA" w:date="2010-06-24T12:28:00Z"/>
          <w:rFonts w:ascii="Arial" w:hAnsi="Arial" w:cs="Arial"/>
          <w:color w:val="000000"/>
        </w:rPr>
      </w:pPr>
    </w:p>
    <w:p w:rsidR="007D384B" w:rsidRDefault="004B132B" w:rsidP="000139FD">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484" w:author="Gwendolyn Davis" w:date="2010-07-23T13:52:00Z"/>
          <w:rFonts w:ascii="Arial" w:hAnsi="Arial" w:cs="Arial"/>
          <w:color w:val="000000"/>
          <w:u w:val="single"/>
        </w:rPr>
      </w:pPr>
      <w:ins w:id="485" w:author="NAA" w:date="2010-06-24T12:28:00Z">
        <w:r w:rsidRPr="00C136FE">
          <w:rPr>
            <w:rFonts w:ascii="Arial" w:hAnsi="Arial" w:cs="Arial"/>
            <w:color w:val="000000"/>
            <w:u w:val="single"/>
          </w:rPr>
          <w:t xml:space="preserve">NRC Form 591M, “Safety </w:t>
        </w:r>
        <w:r w:rsidR="00E12153">
          <w:rPr>
            <w:rFonts w:ascii="Arial" w:hAnsi="Arial" w:cs="Arial"/>
            <w:color w:val="000000"/>
            <w:u w:val="single"/>
          </w:rPr>
          <w:t>Inspection Report</w:t>
        </w:r>
      </w:ins>
      <w:r w:rsidR="00620ED6">
        <w:rPr>
          <w:rFonts w:ascii="Arial" w:hAnsi="Arial"/>
          <w:color w:val="000000"/>
          <w:u w:val="single"/>
        </w:rPr>
        <w:t xml:space="preserve"> and </w:t>
      </w:r>
      <w:ins w:id="486" w:author="NAA" w:date="2010-06-24T12:28:00Z">
        <w:r w:rsidR="00E12153">
          <w:rPr>
            <w:rFonts w:ascii="Arial" w:hAnsi="Arial" w:cs="Arial"/>
            <w:color w:val="000000"/>
            <w:u w:val="single"/>
          </w:rPr>
          <w:t>Compliance Inspection</w:t>
        </w:r>
        <w:r w:rsidRPr="00C136FE">
          <w:rPr>
            <w:rFonts w:ascii="Arial" w:hAnsi="Arial" w:cs="Arial"/>
            <w:color w:val="000000"/>
            <w:u w:val="single"/>
          </w:rPr>
          <w:t>”</w:t>
        </w:r>
        <w:r w:rsidR="00E12153">
          <w:rPr>
            <w:rFonts w:ascii="Arial" w:hAnsi="Arial" w:cs="Arial"/>
            <w:color w:val="000000"/>
            <w:u w:val="single"/>
          </w:rPr>
          <w:t xml:space="preserve"> </w:t>
        </w:r>
      </w:ins>
    </w:p>
    <w:p w:rsidR="00390C57" w:rsidRDefault="00E12153"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ins w:id="487" w:author="NAA" w:date="2010-06-24T12:28:00Z"/>
          <w:rFonts w:ascii="Arial" w:hAnsi="Arial" w:cs="Arial"/>
          <w:color w:val="000000"/>
        </w:rPr>
      </w:pPr>
      <w:ins w:id="488" w:author="NAA" w:date="2010-06-24T12:28:00Z">
        <w:r>
          <w:rPr>
            <w:rFonts w:ascii="Arial" w:hAnsi="Arial" w:cs="Arial"/>
            <w:color w:val="000000"/>
            <w:u w:val="single"/>
          </w:rPr>
          <w:t>(</w:t>
        </w:r>
        <w:r w:rsidR="00750009">
          <w:rPr>
            <w:rFonts w:ascii="Arial" w:hAnsi="Arial" w:cs="Arial"/>
            <w:color w:val="000000"/>
            <w:u w:val="single"/>
          </w:rPr>
          <w:t>Enclosure 5</w:t>
        </w:r>
        <w:r>
          <w:rPr>
            <w:rFonts w:ascii="Arial" w:hAnsi="Arial" w:cs="Arial"/>
            <w:color w:val="000000"/>
            <w:u w:val="single"/>
          </w:rPr>
          <w:t>)</w:t>
        </w:r>
      </w:ins>
      <w:ins w:id="489" w:author="Gwendolyn Davis" w:date="2010-07-23T13:51:00Z">
        <w:r w:rsidR="007D384B">
          <w:rPr>
            <w:rFonts w:ascii="Arial" w:hAnsi="Arial" w:cs="Arial"/>
            <w:color w:val="000000"/>
          </w:rPr>
          <w:t xml:space="preserve">.  </w:t>
        </w:r>
      </w:ins>
      <w:ins w:id="490" w:author="NAA" w:date="2010-06-24T12:28:00Z">
        <w:r w:rsidR="004B132B">
          <w:rPr>
            <w:rFonts w:ascii="Arial" w:hAnsi="Arial" w:cs="Arial"/>
            <w:color w:val="000000"/>
          </w:rPr>
          <w:t>An inspector may issue a</w:t>
        </w:r>
        <w:r w:rsidR="00EA16F8">
          <w:rPr>
            <w:rFonts w:ascii="Arial" w:hAnsi="Arial" w:cs="Arial"/>
            <w:color w:val="000000"/>
          </w:rPr>
          <w:t>n</w:t>
        </w:r>
        <w:r w:rsidR="004B132B">
          <w:rPr>
            <w:rFonts w:ascii="Arial" w:hAnsi="Arial" w:cs="Arial"/>
            <w:color w:val="000000"/>
          </w:rPr>
          <w:t xml:space="preserve"> NRC Form 591M Part 1, while still in </w:t>
        </w:r>
      </w:ins>
      <w:r w:rsidR="004B132B">
        <w:rPr>
          <w:rFonts w:ascii="Arial" w:hAnsi="Arial" w:cs="Arial"/>
          <w:color w:val="000000"/>
        </w:rPr>
        <w:t xml:space="preserve">the </w:t>
      </w:r>
      <w:ins w:id="491" w:author="NAA" w:date="2010-06-24T12:28:00Z">
        <w:r w:rsidR="004B132B">
          <w:rPr>
            <w:rFonts w:ascii="Arial" w:hAnsi="Arial" w:cs="Arial"/>
            <w:color w:val="000000"/>
          </w:rPr>
          <w:t>field, for:</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492" w:author="NAA" w:date="2010-06-24T12:28:00Z"/>
          <w:rFonts w:ascii="Arial" w:hAnsi="Arial" w:cs="Arial"/>
          <w:color w:val="000000"/>
        </w:rPr>
      </w:pPr>
    </w:p>
    <w:p w:rsidR="00390C57" w:rsidRDefault="004A01AA"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493" w:author="NAA" w:date="2010-06-24T12:28:00Z"/>
          <w:rFonts w:ascii="Arial" w:hAnsi="Arial" w:cs="Arial"/>
          <w:color w:val="000000"/>
        </w:rPr>
      </w:pPr>
      <w:ins w:id="494" w:author="NAA" w:date="2010-06-24T12:28:00Z">
        <w:r>
          <w:rPr>
            <w:rFonts w:ascii="Arial" w:hAnsi="Arial" w:cs="Arial"/>
            <w:color w:val="000000"/>
          </w:rPr>
          <w:tab/>
        </w:r>
        <w:r>
          <w:rPr>
            <w:rFonts w:ascii="Arial" w:hAnsi="Arial" w:cs="Arial"/>
            <w:color w:val="000000"/>
          </w:rPr>
          <w:tab/>
        </w:r>
        <w:r w:rsidR="004B132B">
          <w:rPr>
            <w:rFonts w:ascii="Arial" w:hAnsi="Arial" w:cs="Arial"/>
            <w:color w:val="000000"/>
          </w:rPr>
          <w:tab/>
        </w:r>
        <w:r>
          <w:rPr>
            <w:rFonts w:ascii="Arial" w:hAnsi="Arial" w:cs="Arial"/>
            <w:color w:val="000000"/>
          </w:rPr>
          <w:t>(</w:t>
        </w:r>
        <w:r w:rsidR="004B132B">
          <w:rPr>
            <w:rFonts w:ascii="Arial" w:hAnsi="Arial" w:cs="Arial"/>
            <w:color w:val="000000"/>
          </w:rPr>
          <w:t>a</w:t>
        </w:r>
        <w:r w:rsidR="00D735DE">
          <w:rPr>
            <w:rFonts w:ascii="Arial" w:hAnsi="Arial" w:cs="Arial"/>
            <w:color w:val="000000"/>
          </w:rPr>
          <w:t>)</w:t>
        </w:r>
        <w:r w:rsidR="004B132B">
          <w:rPr>
            <w:rFonts w:ascii="Arial" w:hAnsi="Arial" w:cs="Arial"/>
            <w:color w:val="000000"/>
          </w:rPr>
          <w:t xml:space="preserve">  </w:t>
        </w:r>
        <w:r w:rsidR="00D735DE">
          <w:rPr>
            <w:rFonts w:ascii="Arial" w:hAnsi="Arial" w:cs="Arial"/>
            <w:color w:val="000000"/>
          </w:rPr>
          <w:tab/>
        </w:r>
        <w:r w:rsidR="004B132B">
          <w:rPr>
            <w:rFonts w:ascii="Arial" w:hAnsi="Arial" w:cs="Arial"/>
            <w:color w:val="000000"/>
          </w:rPr>
          <w:t>an</w:t>
        </w:r>
      </w:ins>
      <w:r w:rsidR="004B132B">
        <w:rPr>
          <w:rFonts w:ascii="Arial" w:hAnsi="Arial" w:cs="Arial"/>
          <w:color w:val="000000"/>
        </w:rPr>
        <w:t xml:space="preserve"> inspection</w:t>
      </w:r>
      <w:ins w:id="495" w:author="NAA" w:date="2010-06-24T12:28:00Z">
        <w:r w:rsidR="004B132B">
          <w:rPr>
            <w:rFonts w:ascii="Arial" w:hAnsi="Arial" w:cs="Arial"/>
            <w:color w:val="000000"/>
          </w:rPr>
          <w:t xml:space="preserve"> that results in no</w:t>
        </w:r>
      </w:ins>
      <w:r w:rsidR="004B132B">
        <w:rPr>
          <w:rFonts w:ascii="Arial" w:hAnsi="Arial" w:cs="Arial"/>
          <w:color w:val="000000"/>
        </w:rPr>
        <w:t xml:space="preserve"> findings</w:t>
      </w:r>
      <w:ins w:id="496" w:author="NAA" w:date="2010-06-24T12:28:00Z">
        <w:r w:rsidR="004B132B">
          <w:rPr>
            <w:rFonts w:ascii="Arial" w:hAnsi="Arial" w:cs="Arial"/>
            <w:color w:val="000000"/>
          </w:rPr>
          <w:t>; or</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497" w:author="NAA" w:date="2010-06-24T12:28:00Z"/>
          <w:rFonts w:ascii="Arial" w:hAnsi="Arial" w:cs="Arial"/>
          <w:color w:val="000000"/>
        </w:rPr>
      </w:pPr>
    </w:p>
    <w:p w:rsidR="00390C57" w:rsidRDefault="004B132B"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498" w:author="NAA" w:date="2010-06-24T12:28:00Z"/>
          <w:rFonts w:ascii="Arial" w:hAnsi="Arial" w:cs="Arial"/>
          <w:color w:val="000000"/>
        </w:rPr>
      </w:pPr>
      <w:ins w:id="499" w:author="NAA" w:date="2010-06-24T12:28:00Z">
        <w:r>
          <w:rPr>
            <w:rFonts w:ascii="Arial" w:hAnsi="Arial" w:cs="Arial"/>
            <w:color w:val="000000"/>
          </w:rPr>
          <w:tab/>
        </w:r>
        <w:r w:rsidR="00D735DE">
          <w:rPr>
            <w:rFonts w:ascii="Arial" w:hAnsi="Arial" w:cs="Arial"/>
            <w:color w:val="000000"/>
          </w:rPr>
          <w:tab/>
        </w:r>
        <w:r w:rsidR="00D735DE">
          <w:rPr>
            <w:rFonts w:ascii="Arial" w:hAnsi="Arial" w:cs="Arial"/>
            <w:color w:val="000000"/>
          </w:rPr>
          <w:tab/>
          <w:t>(</w:t>
        </w:r>
        <w:r>
          <w:rPr>
            <w:rFonts w:ascii="Arial" w:hAnsi="Arial" w:cs="Arial"/>
            <w:color w:val="000000"/>
          </w:rPr>
          <w:t>b</w:t>
        </w:r>
        <w:r w:rsidR="00D735DE">
          <w:rPr>
            <w:rFonts w:ascii="Arial" w:hAnsi="Arial" w:cs="Arial"/>
            <w:color w:val="000000"/>
          </w:rPr>
          <w:t>)</w:t>
        </w:r>
        <w:r>
          <w:rPr>
            <w:rFonts w:ascii="Arial" w:hAnsi="Arial" w:cs="Arial"/>
            <w:color w:val="000000"/>
          </w:rPr>
          <w:t xml:space="preserve">  </w:t>
        </w:r>
        <w:r w:rsidR="00D735DE">
          <w:rPr>
            <w:rFonts w:ascii="Arial" w:hAnsi="Arial" w:cs="Arial"/>
            <w:color w:val="000000"/>
          </w:rPr>
          <w:tab/>
        </w:r>
        <w:r>
          <w:rPr>
            <w:rFonts w:ascii="Arial" w:hAnsi="Arial" w:cs="Arial"/>
            <w:color w:val="000000"/>
          </w:rPr>
          <w:t>to document a non-cited safety violation (NCV); or</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00" w:author="NAA" w:date="2010-06-24T12:28:00Z"/>
          <w:rFonts w:ascii="Arial" w:hAnsi="Arial" w:cs="Arial"/>
          <w:color w:val="000000"/>
        </w:rPr>
      </w:pPr>
    </w:p>
    <w:p w:rsidR="00390C57" w:rsidRDefault="00D735DE"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605" w:hanging="331"/>
        <w:jc w:val="both"/>
        <w:rPr>
          <w:ins w:id="501" w:author="NAA" w:date="2010-06-24T12:28:00Z"/>
          <w:rFonts w:ascii="Arial" w:hAnsi="Arial" w:cs="Arial"/>
          <w:color w:val="000000"/>
        </w:rPr>
      </w:pPr>
      <w:ins w:id="502" w:author="NAA" w:date="2010-06-24T12:28:00Z">
        <w:r>
          <w:rPr>
            <w:rFonts w:ascii="Arial" w:hAnsi="Arial" w:cs="Arial"/>
            <w:color w:val="000000"/>
          </w:rPr>
          <w:tab/>
        </w:r>
        <w:r>
          <w:rPr>
            <w:rFonts w:ascii="Arial" w:hAnsi="Arial" w:cs="Arial"/>
            <w:color w:val="000000"/>
          </w:rPr>
          <w:tab/>
          <w:t>(</w:t>
        </w:r>
        <w:r w:rsidR="004B132B">
          <w:rPr>
            <w:rFonts w:ascii="Arial" w:hAnsi="Arial" w:cs="Arial"/>
            <w:color w:val="000000"/>
          </w:rPr>
          <w:t>c</w:t>
        </w:r>
        <w:r>
          <w:rPr>
            <w:rFonts w:ascii="Arial" w:hAnsi="Arial" w:cs="Arial"/>
            <w:color w:val="000000"/>
          </w:rPr>
          <w:t>)</w:t>
        </w:r>
        <w:r w:rsidR="00650C1D">
          <w:rPr>
            <w:rFonts w:ascii="Arial" w:hAnsi="Arial" w:cs="Arial"/>
            <w:color w:val="000000"/>
          </w:rPr>
          <w:t xml:space="preserve">  </w:t>
        </w:r>
        <w:r>
          <w:rPr>
            <w:rFonts w:ascii="Arial" w:hAnsi="Arial" w:cs="Arial"/>
            <w:color w:val="000000"/>
          </w:rPr>
          <w:tab/>
        </w:r>
        <w:r w:rsidR="004B132B">
          <w:rPr>
            <w:rFonts w:ascii="Arial" w:hAnsi="Arial" w:cs="Arial"/>
            <w:color w:val="000000"/>
          </w:rPr>
          <w:t>to document a S</w:t>
        </w:r>
        <w:r w:rsidR="00EA16F8">
          <w:rPr>
            <w:rFonts w:ascii="Arial" w:hAnsi="Arial" w:cs="Arial"/>
            <w:color w:val="000000"/>
          </w:rPr>
          <w:t>e</w:t>
        </w:r>
        <w:r w:rsidR="004B132B">
          <w:rPr>
            <w:rFonts w:ascii="Arial" w:hAnsi="Arial" w:cs="Arial"/>
            <w:color w:val="000000"/>
          </w:rPr>
          <w:t xml:space="preserve">verity Level IV violation (health and safety only) that </w:t>
        </w:r>
      </w:ins>
    </w:p>
    <w:p w:rsidR="00390C57" w:rsidRDefault="00743D03"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74" w:hanging="331"/>
        <w:jc w:val="both"/>
        <w:rPr>
          <w:ins w:id="503" w:author="NAA" w:date="2010-06-24T12:28:00Z"/>
          <w:rFonts w:ascii="Arial" w:hAnsi="Arial" w:cs="Arial"/>
          <w:color w:val="000000"/>
        </w:rPr>
      </w:pPr>
      <w:ins w:id="504" w:author="NAA" w:date="2010-06-24T12:28:00Z">
        <w:r>
          <w:rPr>
            <w:rFonts w:ascii="Arial" w:hAnsi="Arial" w:cs="Arial"/>
            <w:color w:val="000000"/>
          </w:rPr>
          <w:tab/>
          <w:t xml:space="preserve">does </w:t>
        </w:r>
        <w:r w:rsidR="004B132B">
          <w:rPr>
            <w:rFonts w:ascii="Arial" w:hAnsi="Arial" w:cs="Arial"/>
            <w:color w:val="000000"/>
          </w:rPr>
          <w:t xml:space="preserve">not require </w:t>
        </w:r>
        <w:r w:rsidR="00C136FE">
          <w:rPr>
            <w:rFonts w:ascii="Arial" w:hAnsi="Arial" w:cs="Arial"/>
            <w:color w:val="000000"/>
          </w:rPr>
          <w:t xml:space="preserve">an </w:t>
        </w:r>
        <w:r w:rsidR="00650C1D">
          <w:rPr>
            <w:rFonts w:ascii="Arial" w:hAnsi="Arial" w:cs="Arial"/>
            <w:color w:val="000000"/>
          </w:rPr>
          <w:t>amendment to the license to correct and is not willful or repeti</w:t>
        </w:r>
        <w:r w:rsidR="00180B0D">
          <w:rPr>
            <w:rFonts w:ascii="Arial" w:hAnsi="Arial" w:cs="Arial"/>
            <w:color w:val="000000"/>
          </w:rPr>
          <w:t>tive</w:t>
        </w:r>
        <w:r w:rsidR="00650C1D">
          <w:rPr>
            <w:rFonts w:ascii="Arial" w:hAnsi="Arial" w:cs="Arial"/>
            <w:color w:val="000000"/>
          </w:rPr>
          <w:t xml:space="preserve"> in nature.  The Severity Level IV violation being documented in this manner must be corrected while the inspector is present, or can be easily corrected within 30 days of the date of the inspection.</w:t>
        </w:r>
        <w:r w:rsidR="00AD7915">
          <w:rPr>
            <w:rFonts w:ascii="Arial" w:hAnsi="Arial" w:cs="Arial"/>
            <w:color w:val="000000"/>
          </w:rPr>
          <w:t xml:space="preserve">  Any corrective actions must be listed on the NRC Form 591M Part 1.</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05" w:author="NAA" w:date="2010-06-24T12:28:00Z"/>
          <w:rFonts w:ascii="Arial" w:hAnsi="Arial" w:cs="Arial"/>
          <w:color w:val="000000"/>
        </w:rPr>
      </w:pPr>
    </w:p>
    <w:p w:rsidR="00390C57" w:rsidRDefault="00AA633D"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ins w:id="506" w:author="NAA" w:date="2010-06-24T12:28:00Z"/>
          <w:rFonts w:ascii="Arial" w:hAnsi="Arial" w:cs="Arial"/>
          <w:color w:val="000000"/>
        </w:rPr>
      </w:pPr>
      <w:ins w:id="507" w:author="NAA" w:date="2010-06-24T12:28:00Z">
        <w:r>
          <w:rPr>
            <w:rFonts w:ascii="Arial" w:hAnsi="Arial" w:cs="Arial"/>
            <w:color w:val="000000"/>
          </w:rPr>
          <w:t xml:space="preserve">When NRC Form 591M Part 1 is used to document the results of an inspection, NRC Form 591M Part 3 must also be completed.  Enclosure 5 of </w:t>
        </w:r>
        <w:r>
          <w:rPr>
            <w:rFonts w:ascii="Arial" w:hAnsi="Arial" w:cs="Arial"/>
            <w:color w:val="000000"/>
          </w:rPr>
          <w:lastRenderedPageBreak/>
          <w:t xml:space="preserve">this Chapter provides the format for documenting the results of an inspection using NRC Form 591M.  </w:t>
        </w:r>
        <w:r w:rsidR="00BC379F">
          <w:rPr>
            <w:rFonts w:ascii="Arial" w:hAnsi="Arial" w:cs="Arial"/>
            <w:color w:val="000000"/>
          </w:rPr>
          <w:t>The inspector must ensure that each cited and non-cited violation on the form includes: a brief statement of the circumstances, including the date(s) of the violation or NCV and the facts necessary to demonstrate that a requirement was not met</w:t>
        </w:r>
        <w:r w:rsidR="00A1583F">
          <w:rPr>
            <w:rFonts w:ascii="Arial" w:hAnsi="Arial" w:cs="Arial"/>
            <w:color w:val="000000"/>
          </w:rPr>
          <w:t xml:space="preserve">; </w:t>
        </w:r>
        <w:r w:rsidR="00BC379F">
          <w:rPr>
            <w:rFonts w:ascii="Arial" w:hAnsi="Arial" w:cs="Arial"/>
            <w:color w:val="000000"/>
          </w:rPr>
          <w:t>reference to the regulation, license condition or other legally binding requirement that was violated</w:t>
        </w:r>
        <w:r w:rsidR="00A1583F">
          <w:rPr>
            <w:rFonts w:ascii="Arial" w:hAnsi="Arial" w:cs="Arial"/>
            <w:color w:val="000000"/>
          </w:rPr>
          <w:t xml:space="preserve">; </w:t>
        </w:r>
        <w:r w:rsidR="00BC379F">
          <w:rPr>
            <w:rFonts w:ascii="Arial" w:hAnsi="Arial" w:cs="Arial"/>
            <w:color w:val="000000"/>
          </w:rPr>
          <w:t>and</w:t>
        </w:r>
        <w:r w:rsidR="00B71C53">
          <w:rPr>
            <w:rFonts w:ascii="Arial" w:hAnsi="Arial" w:cs="Arial"/>
            <w:color w:val="000000"/>
          </w:rPr>
          <w:t xml:space="preserve"> </w:t>
        </w:r>
        <w:r w:rsidR="00BC379F">
          <w:rPr>
            <w:rFonts w:ascii="Arial" w:hAnsi="Arial" w:cs="Arial"/>
            <w:color w:val="000000"/>
          </w:rPr>
          <w:t xml:space="preserve">a description of the licensee’s corrective actions.  </w:t>
        </w:r>
        <w:r w:rsidR="004C7476">
          <w:rPr>
            <w:rFonts w:ascii="Arial" w:hAnsi="Arial" w:cs="Arial"/>
            <w:color w:val="000000"/>
          </w:rPr>
          <w:t xml:space="preserve">NRC Form 591M Part 1 may not be used to transmit </w:t>
        </w:r>
        <w:r w:rsidR="00D94B9F">
          <w:rPr>
            <w:rFonts w:ascii="Arial" w:hAnsi="Arial" w:cs="Arial"/>
            <w:color w:val="000000"/>
          </w:rPr>
          <w:t>n</w:t>
        </w:r>
        <w:r w:rsidR="004C7476">
          <w:rPr>
            <w:rFonts w:ascii="Arial" w:hAnsi="Arial" w:cs="Arial"/>
            <w:color w:val="000000"/>
          </w:rPr>
          <w:t xml:space="preserve">on-cited or cited security related violations.  </w:t>
        </w:r>
        <w:r w:rsidR="00BC379F">
          <w:rPr>
            <w:rFonts w:ascii="Arial" w:hAnsi="Arial" w:cs="Arial"/>
            <w:color w:val="000000"/>
          </w:rPr>
          <w:t>Following are examples of cited violations on an NRC Form 591M:</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08" w:author="NAA" w:date="2010-06-24T12:28:00Z"/>
          <w:rFonts w:ascii="Arial" w:hAnsi="Arial" w:cs="Arial"/>
          <w:color w:val="000000"/>
        </w:rPr>
      </w:pPr>
    </w:p>
    <w:p w:rsidR="00390C57" w:rsidRDefault="00A1583F" w:rsidP="000139FD">
      <w:pPr>
        <w:numPr>
          <w:ilvl w:val="0"/>
          <w:numId w:val="13"/>
        </w:num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09" w:author="NAA" w:date="2010-06-24T12:28:00Z"/>
          <w:rFonts w:ascii="Arial" w:hAnsi="Arial" w:cs="Arial"/>
          <w:color w:val="000000"/>
        </w:rPr>
      </w:pPr>
      <w:ins w:id="510" w:author="NAA" w:date="2010-06-24T12:28:00Z">
        <w:r>
          <w:rPr>
            <w:rFonts w:ascii="Arial" w:hAnsi="Arial" w:cs="Arial"/>
            <w:color w:val="000000"/>
          </w:rPr>
          <w:t xml:space="preserve">10 CFR </w:t>
        </w:r>
        <w:r w:rsidR="00643320">
          <w:rPr>
            <w:rFonts w:ascii="Arial" w:hAnsi="Arial" w:cs="Arial"/>
            <w:color w:val="000000"/>
          </w:rPr>
          <w:t xml:space="preserve">20.1101(c) requires </w:t>
        </w:r>
      </w:ins>
      <w:r w:rsidR="00643320">
        <w:rPr>
          <w:rFonts w:ascii="Arial" w:hAnsi="Arial" w:cs="Arial"/>
          <w:color w:val="000000"/>
        </w:rPr>
        <w:t xml:space="preserve">the licensee </w:t>
      </w:r>
      <w:ins w:id="511" w:author="NAA" w:date="2010-06-24T12:28:00Z">
        <w:r w:rsidR="00643320">
          <w:rPr>
            <w:rFonts w:ascii="Arial" w:hAnsi="Arial" w:cs="Arial"/>
            <w:color w:val="000000"/>
          </w:rPr>
          <w:t xml:space="preserve">to annually </w:t>
        </w:r>
        <w:r w:rsidR="002656E1">
          <w:rPr>
            <w:rFonts w:ascii="Arial" w:hAnsi="Arial" w:cs="Arial"/>
            <w:color w:val="000000"/>
          </w:rPr>
          <w:t>review the content and implementation of the radiation protection program.  During years 2006 and 2007, the licensee did not complete the review.  The licensee will complete the review in October 2007 for the period of January 2006 through September 2007.  The licensee intends to complete future reviews in Octo</w:t>
        </w:r>
        <w:r>
          <w:rPr>
            <w:rFonts w:ascii="Arial" w:hAnsi="Arial" w:cs="Arial"/>
            <w:color w:val="000000"/>
          </w:rPr>
          <w:t>b</w:t>
        </w:r>
        <w:r w:rsidR="002656E1">
          <w:rPr>
            <w:rFonts w:ascii="Arial" w:hAnsi="Arial" w:cs="Arial"/>
            <w:color w:val="000000"/>
          </w:rPr>
          <w:t xml:space="preserve">er of each year by completing NUREG-1556, Volume 2, Appendix I, Radiation Safety Program Audit.  </w:t>
        </w:r>
      </w:ins>
    </w:p>
    <w:p w:rsidR="00390C57" w:rsidRDefault="00390C57" w:rsidP="000139FD">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800"/>
        <w:jc w:val="both"/>
        <w:rPr>
          <w:ins w:id="512" w:author="NAA" w:date="2010-06-24T12:28:00Z"/>
          <w:rFonts w:ascii="Arial" w:hAnsi="Arial" w:cs="Arial"/>
          <w:color w:val="000000"/>
        </w:rPr>
      </w:pPr>
    </w:p>
    <w:p w:rsidR="00390C57" w:rsidRDefault="0079654D" w:rsidP="000139FD">
      <w:pPr>
        <w:numPr>
          <w:ilvl w:val="0"/>
          <w:numId w:val="13"/>
        </w:num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ins w:id="513" w:author="NAA" w:date="2010-06-24T12:28:00Z">
        <w:r>
          <w:rPr>
            <w:rFonts w:ascii="Arial" w:hAnsi="Arial" w:cs="Arial"/>
            <w:color w:val="000000"/>
          </w:rPr>
          <w:t>As required by 10 CFR 34.29, the licensee did not perform a quarterly physical inventory during the period from February 25, 2007, to October 24, 2007, to account for all sealed sources and devices containing depleted uranium.  The licensee will implement an automated reminder system to notify the Radiation Safety Officer to perform the inventories.</w:t>
        </w:r>
      </w:ins>
    </w:p>
    <w:p w:rsidR="00A757A9" w:rsidRDefault="00A757A9" w:rsidP="00A757A9">
      <w:pPr>
        <w:pStyle w:val="ListParagraph"/>
        <w:rPr>
          <w:rFonts w:ascii="Arial" w:hAnsi="Arial" w:cs="Arial"/>
          <w:color w:val="000000"/>
        </w:rPr>
      </w:pPr>
    </w:p>
    <w:p w:rsidR="00390C57" w:rsidRPr="00F72D98" w:rsidRDefault="0079654D" w:rsidP="00CB66B9">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14" w:author="NAA" w:date="2010-06-24T12:28:00Z"/>
          <w:rFonts w:ascii="Arial" w:hAnsi="Arial" w:cs="Arial"/>
          <w:color w:val="000000"/>
        </w:rPr>
      </w:pPr>
      <w:ins w:id="515" w:author="NAA" w:date="2010-06-24T12:28:00Z">
        <w:r w:rsidRPr="007439C4">
          <w:rPr>
            <w:rFonts w:ascii="Arial" w:hAnsi="Arial" w:cs="Arial"/>
            <w:color w:val="000000"/>
            <w:u w:val="single"/>
          </w:rPr>
          <w:t>Inspection Record</w:t>
        </w:r>
        <w:r w:rsidR="00750009">
          <w:rPr>
            <w:rFonts w:ascii="Arial" w:hAnsi="Arial" w:cs="Arial"/>
            <w:color w:val="000000"/>
            <w:u w:val="single"/>
          </w:rPr>
          <w:t>, Enclosure 6</w:t>
        </w:r>
      </w:ins>
      <w:ins w:id="516" w:author="Gwendolyn Davis" w:date="2010-07-23T14:44:00Z">
        <w:r w:rsidR="000139FD" w:rsidRPr="00F72D98">
          <w:rPr>
            <w:rFonts w:ascii="Arial" w:hAnsi="Arial" w:cs="Arial"/>
            <w:color w:val="000000"/>
          </w:rPr>
          <w:t xml:space="preserve">.  </w:t>
        </w:r>
      </w:ins>
      <w:ins w:id="517" w:author="NAA" w:date="2010-06-24T12:28:00Z">
        <w:r w:rsidRPr="00F72D98">
          <w:rPr>
            <w:rFonts w:ascii="Arial" w:hAnsi="Arial" w:cs="Arial"/>
            <w:color w:val="000000"/>
          </w:rPr>
          <w:t>An inspector may document non-escalated violations in an inspection record conf</w:t>
        </w:r>
        <w:r w:rsidR="00A37727" w:rsidRPr="00F72D98">
          <w:rPr>
            <w:rFonts w:ascii="Arial" w:hAnsi="Arial" w:cs="Arial"/>
            <w:color w:val="000000"/>
          </w:rPr>
          <w:t>o</w:t>
        </w:r>
        <w:r w:rsidRPr="00F72D98">
          <w:rPr>
            <w:rFonts w:ascii="Arial" w:hAnsi="Arial" w:cs="Arial"/>
            <w:color w:val="000000"/>
          </w:rPr>
          <w:t>rming to the requirements of Enclosure 6.</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18" w:author="NAA" w:date="2010-06-24T12:28:00Z"/>
          <w:rFonts w:ascii="Arial" w:hAnsi="Arial" w:cs="Arial"/>
          <w:color w:val="000000"/>
        </w:rPr>
      </w:pPr>
    </w:p>
    <w:p w:rsidR="00390C57" w:rsidRDefault="0079654D"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ins w:id="519" w:author="NAA" w:date="2010-06-24T12:28:00Z"/>
          <w:rFonts w:ascii="Arial" w:hAnsi="Arial" w:cs="Arial"/>
          <w:color w:val="000000"/>
        </w:rPr>
      </w:pPr>
      <w:ins w:id="520" w:author="NAA" w:date="2010-06-24T12:28:00Z">
        <w:r>
          <w:rPr>
            <w:rFonts w:ascii="Arial" w:hAnsi="Arial" w:cs="Arial"/>
            <w:color w:val="000000"/>
          </w:rPr>
          <w:t>The inspector must ensure that each cited and non-cited violation in Enclosure 6 includes: a brief statement of the circumstances, including the date(s) of the violation or NCV and the facts necessary to demonstrate that</w:t>
        </w:r>
        <w:r w:rsidR="00750009">
          <w:rPr>
            <w:rFonts w:ascii="Arial" w:hAnsi="Arial" w:cs="Arial"/>
            <w:color w:val="000000"/>
          </w:rPr>
          <w:t xml:space="preserve"> </w:t>
        </w:r>
        <w:r>
          <w:rPr>
            <w:rFonts w:ascii="Arial" w:hAnsi="Arial" w:cs="Arial"/>
            <w:color w:val="000000"/>
          </w:rPr>
          <w:t>a requirement was not met</w:t>
        </w:r>
        <w:r w:rsidR="00A37727">
          <w:rPr>
            <w:rFonts w:ascii="Arial" w:hAnsi="Arial" w:cs="Arial"/>
            <w:color w:val="000000"/>
          </w:rPr>
          <w:t xml:space="preserve">; </w:t>
        </w:r>
        <w:r>
          <w:rPr>
            <w:rFonts w:ascii="Arial" w:hAnsi="Arial" w:cs="Arial"/>
            <w:color w:val="000000"/>
          </w:rPr>
          <w:t>reference to the regulation or license condition that was violated</w:t>
        </w:r>
        <w:r w:rsidR="00A37727">
          <w:rPr>
            <w:rFonts w:ascii="Arial" w:hAnsi="Arial" w:cs="Arial"/>
            <w:color w:val="000000"/>
          </w:rPr>
          <w:t xml:space="preserve">; </w:t>
        </w:r>
        <w:r>
          <w:rPr>
            <w:rFonts w:ascii="Arial" w:hAnsi="Arial" w:cs="Arial"/>
            <w:color w:val="000000"/>
          </w:rPr>
          <w:t>and a description of the licensee’s corrective actions.</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21" w:author="NAA" w:date="2010-06-24T12:28:00Z"/>
          <w:rFonts w:ascii="Arial" w:hAnsi="Arial" w:cs="Arial"/>
          <w:color w:val="000000"/>
        </w:rPr>
      </w:pPr>
    </w:p>
    <w:p w:rsidR="00390C57" w:rsidRDefault="0079654D"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ins w:id="522" w:author="NAA" w:date="2010-06-24T12:28:00Z"/>
          <w:rFonts w:ascii="Arial" w:hAnsi="Arial" w:cs="Arial"/>
          <w:color w:val="000000"/>
        </w:rPr>
      </w:pPr>
      <w:ins w:id="523" w:author="NAA" w:date="2010-06-24T12:28:00Z">
        <w:r>
          <w:rPr>
            <w:rFonts w:ascii="Arial" w:hAnsi="Arial" w:cs="Arial"/>
            <w:color w:val="000000"/>
          </w:rPr>
          <w:t>The licensee will be issued a cover</w:t>
        </w:r>
      </w:ins>
      <w:r>
        <w:rPr>
          <w:rFonts w:ascii="Arial" w:hAnsi="Arial" w:cs="Arial"/>
          <w:color w:val="000000"/>
        </w:rPr>
        <w:t xml:space="preserve"> letter</w:t>
      </w:r>
      <w:ins w:id="524" w:author="NAA" w:date="2010-06-24T12:28:00Z">
        <w:r>
          <w:rPr>
            <w:rFonts w:ascii="Arial" w:hAnsi="Arial" w:cs="Arial"/>
            <w:color w:val="000000"/>
          </w:rPr>
          <w:t>,</w:t>
        </w:r>
      </w:ins>
      <w:r>
        <w:rPr>
          <w:rFonts w:ascii="Arial" w:hAnsi="Arial" w:cs="Arial"/>
          <w:color w:val="000000"/>
        </w:rPr>
        <w:t xml:space="preserve"> with </w:t>
      </w:r>
      <w:ins w:id="525" w:author="NAA" w:date="2010-06-24T12:28:00Z">
        <w:r>
          <w:rPr>
            <w:rFonts w:ascii="Arial" w:hAnsi="Arial" w:cs="Arial"/>
            <w:color w:val="000000"/>
          </w:rPr>
          <w:t xml:space="preserve">or without </w:t>
        </w:r>
      </w:ins>
      <w:r>
        <w:rPr>
          <w:rFonts w:ascii="Arial" w:hAnsi="Arial" w:cs="Arial"/>
          <w:color w:val="000000"/>
        </w:rPr>
        <w:t>a Notice o</w:t>
      </w:r>
      <w:r w:rsidR="007439C4">
        <w:rPr>
          <w:rFonts w:ascii="Arial" w:hAnsi="Arial" w:cs="Arial"/>
          <w:color w:val="000000"/>
        </w:rPr>
        <w:t>f</w:t>
      </w:r>
      <w:r>
        <w:rPr>
          <w:rFonts w:ascii="Arial" w:hAnsi="Arial" w:cs="Arial"/>
          <w:color w:val="000000"/>
        </w:rPr>
        <w:t xml:space="preserve"> Violation</w:t>
      </w:r>
      <w:ins w:id="526" w:author="NAA" w:date="2010-06-24T12:28:00Z">
        <w:r w:rsidR="00A37727">
          <w:rPr>
            <w:rFonts w:ascii="Arial" w:hAnsi="Arial" w:cs="Arial"/>
            <w:color w:val="000000"/>
          </w:rPr>
          <w:t>.</w:t>
        </w:r>
        <w:r>
          <w:rPr>
            <w:rFonts w:ascii="Arial" w:hAnsi="Arial" w:cs="Arial"/>
            <w:color w:val="000000"/>
          </w:rPr>
          <w:t xml:space="preserve"> </w:t>
        </w:r>
        <w:r w:rsidR="00A37727">
          <w:rPr>
            <w:rFonts w:ascii="Arial" w:hAnsi="Arial" w:cs="Arial"/>
            <w:color w:val="000000"/>
          </w:rPr>
          <w:t xml:space="preserve"> </w:t>
        </w:r>
        <w:r w:rsidR="007439C4">
          <w:rPr>
            <w:rFonts w:ascii="Arial" w:hAnsi="Arial" w:cs="Arial"/>
            <w:color w:val="000000"/>
          </w:rPr>
          <w:t>The cover letter</w:t>
        </w:r>
      </w:ins>
      <w:r w:rsidR="007439C4">
        <w:rPr>
          <w:rFonts w:ascii="Arial" w:hAnsi="Arial" w:cs="Arial"/>
          <w:color w:val="000000"/>
        </w:rPr>
        <w:t xml:space="preserve"> should </w:t>
      </w:r>
      <w:ins w:id="527" w:author="NAA" w:date="2010-06-24T12:28:00Z">
        <w:r w:rsidR="007439C4">
          <w:rPr>
            <w:rFonts w:ascii="Arial" w:hAnsi="Arial" w:cs="Arial"/>
            <w:color w:val="000000"/>
          </w:rPr>
          <w:t xml:space="preserve">not contain any security-related information.  A sample cover letter is provided in Enclosure 7.  If security-related </w:t>
        </w:r>
        <w:r w:rsidR="00A37727">
          <w:rPr>
            <w:rFonts w:ascii="Arial" w:hAnsi="Arial" w:cs="Arial"/>
            <w:color w:val="000000"/>
          </w:rPr>
          <w:t>o</w:t>
        </w:r>
        <w:r w:rsidR="007439C4">
          <w:rPr>
            <w:rFonts w:ascii="Arial" w:hAnsi="Arial" w:cs="Arial"/>
            <w:color w:val="000000"/>
          </w:rPr>
          <w:t>r sensitive information has to be conveyed to the licensee, the inspector will prepare a separate enclosure with the proper Sensitive Unclassified Non-Safeguards Information (SUNSI) or Safeguards Information – Modified Handling (SGI-M) markings.  The inspector must ensure that these instructions are consistent with the current version of EGM-08-002 on sensitive security information issued by the Office of Enforcement.</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28" w:author="NAA" w:date="2010-06-24T12:28:00Z"/>
          <w:rFonts w:ascii="Arial" w:hAnsi="Arial" w:cs="Arial"/>
          <w:color w:val="000000"/>
        </w:rPr>
      </w:pPr>
    </w:p>
    <w:p w:rsidR="003061A2" w:rsidRPr="00CB66B9" w:rsidRDefault="007439C4" w:rsidP="00CB66B9">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ins w:id="529" w:author="NAA" w:date="2010-06-24T12:28:00Z">
        <w:r w:rsidRPr="007439C4">
          <w:rPr>
            <w:rFonts w:ascii="Arial" w:hAnsi="Arial" w:cs="Arial"/>
            <w:color w:val="000000"/>
            <w:u w:val="single"/>
          </w:rPr>
          <w:t>Narrative Inspection Report</w:t>
        </w:r>
      </w:ins>
      <w:ins w:id="530" w:author="Gwendolyn Davis" w:date="2010-07-23T16:36:00Z">
        <w:r w:rsidR="00CB66B9" w:rsidRPr="00CB66B9">
          <w:rPr>
            <w:rFonts w:ascii="Arial" w:hAnsi="Arial" w:cs="Arial"/>
            <w:color w:val="000000"/>
            <w:u w:val="single"/>
          </w:rPr>
          <w:t xml:space="preserve">. </w:t>
        </w:r>
        <w:r w:rsidR="00CB66B9">
          <w:rPr>
            <w:rFonts w:ascii="Arial" w:hAnsi="Arial" w:cs="Arial"/>
            <w:color w:val="000000"/>
            <w:u w:val="single"/>
          </w:rPr>
          <w:t xml:space="preserve"> </w:t>
        </w:r>
      </w:ins>
      <w:ins w:id="531" w:author="NAA" w:date="2010-06-24T12:28:00Z">
        <w:r w:rsidRPr="00CB66B9">
          <w:rPr>
            <w:rFonts w:ascii="Arial" w:hAnsi="Arial" w:cs="Arial"/>
            <w:color w:val="000000"/>
          </w:rPr>
          <w:t xml:space="preserve">A narrative inspection report is required for all team inspections and actions involving an enforcement conference and/or escalated enforcement.  For cases of escalated enforcement, the narrative </w:t>
        </w:r>
        <w:r w:rsidRPr="00CB66B9">
          <w:rPr>
            <w:rFonts w:ascii="Arial" w:hAnsi="Arial" w:cs="Arial"/>
            <w:color w:val="000000"/>
          </w:rPr>
          <w:lastRenderedPageBreak/>
          <w:t xml:space="preserve">report </w:t>
        </w:r>
      </w:ins>
      <w:r w:rsidRPr="00CB66B9">
        <w:rPr>
          <w:rFonts w:ascii="Arial" w:hAnsi="Arial" w:cs="Arial"/>
          <w:color w:val="000000"/>
        </w:rPr>
        <w:t xml:space="preserve">should </w:t>
      </w:r>
      <w:ins w:id="532" w:author="NAA" w:date="2010-06-24T12:28:00Z">
        <w:r w:rsidRPr="00CB66B9">
          <w:rPr>
            <w:rFonts w:ascii="Arial" w:hAnsi="Arial" w:cs="Arial"/>
            <w:color w:val="000000"/>
          </w:rPr>
          <w:t>address only the areas of concern and any violations that were identified.  A cover letter with a narrative inspection report, and the applicable NRC enforcement</w:t>
        </w:r>
        <w:r w:rsidR="00B27458" w:rsidRPr="00CB66B9">
          <w:rPr>
            <w:rFonts w:ascii="Arial" w:hAnsi="Arial" w:cs="Arial"/>
            <w:color w:val="000000"/>
          </w:rPr>
          <w:t xml:space="preserve"> action, will be sent to the licensee.  The cover letter should not contain any security-related or sensitive information.  If security-related or sensitive information is conveyed to the licensee, the inspector should prepare a separate enclosure with the proper markings.  The narrative report should also contain the information described below.</w:t>
        </w:r>
      </w:ins>
    </w:p>
    <w:p w:rsidR="00390C57" w:rsidRPr="00CB66B9" w:rsidRDefault="00390C57" w:rsidP="00CB66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ins w:id="533" w:author="NAA" w:date="2010-06-24T12:28:00Z"/>
          <w:rFonts w:ascii="Arial" w:hAnsi="Arial" w:cs="Arial"/>
          <w:color w:val="000000"/>
        </w:rPr>
      </w:pPr>
    </w:p>
    <w:p w:rsidR="00390C57" w:rsidRDefault="008E4A85" w:rsidP="0032233E">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hanging="806"/>
        <w:jc w:val="both"/>
        <w:rPr>
          <w:ins w:id="534" w:author="NAA" w:date="2010-06-24T12:28:00Z"/>
          <w:rFonts w:ascii="Arial" w:hAnsi="Arial" w:cs="Arial"/>
          <w:color w:val="000000"/>
        </w:rPr>
      </w:pPr>
      <w:ins w:id="535" w:author="NAA" w:date="2010-06-24T12:28:00Z">
        <w:r w:rsidRPr="00086246">
          <w:rPr>
            <w:rFonts w:ascii="Arial" w:hAnsi="Arial" w:cs="Arial"/>
            <w:color w:val="000000"/>
          </w:rPr>
          <w:tab/>
          <w:t>b.</w:t>
        </w:r>
        <w:r w:rsidRPr="00086246">
          <w:rPr>
            <w:rFonts w:ascii="Arial" w:hAnsi="Arial" w:cs="Arial"/>
            <w:color w:val="000000"/>
          </w:rPr>
          <w:tab/>
        </w:r>
        <w:r w:rsidR="00B27458" w:rsidRPr="00F72D98">
          <w:rPr>
            <w:rFonts w:ascii="Arial" w:hAnsi="Arial" w:cs="Arial"/>
            <w:color w:val="000000"/>
          </w:rPr>
          <w:t>Required Information to Document Inspections</w:t>
        </w:r>
      </w:ins>
      <w:ins w:id="536" w:author="Gwendolyn Davis" w:date="2010-07-23T16:38:00Z">
        <w:r w:rsidR="0032233E" w:rsidRPr="00F72D98">
          <w:rPr>
            <w:rFonts w:ascii="Arial" w:hAnsi="Arial" w:cs="Arial"/>
            <w:color w:val="000000"/>
          </w:rPr>
          <w:t>.</w:t>
        </w:r>
      </w:ins>
      <w:ins w:id="537" w:author="NAA" w:date="2010-06-24T12:28:00Z">
        <w:r w:rsidR="007439C4" w:rsidRPr="0032233E">
          <w:rPr>
            <w:rFonts w:ascii="Arial" w:hAnsi="Arial" w:cs="Arial"/>
            <w:color w:val="000000"/>
          </w:rPr>
          <w:t xml:space="preserve"> </w:t>
        </w:r>
      </w:ins>
      <w:ins w:id="538" w:author="Gwendolyn Davis" w:date="2010-07-23T16:38:00Z">
        <w:r w:rsidR="00CB66B9" w:rsidRPr="0032233E">
          <w:rPr>
            <w:rFonts w:ascii="Arial" w:hAnsi="Arial" w:cs="Arial"/>
            <w:color w:val="000000"/>
          </w:rPr>
          <w:t xml:space="preserve"> </w:t>
        </w:r>
      </w:ins>
      <w:ins w:id="539" w:author="NAA" w:date="2010-06-24T12:28:00Z">
        <w:r w:rsidR="00B27458">
          <w:rPr>
            <w:rFonts w:ascii="Arial" w:hAnsi="Arial" w:cs="Arial"/>
            <w:color w:val="000000"/>
          </w:rPr>
          <w:t xml:space="preserve">All documented inspection results (NRC Form 591M </w:t>
        </w:r>
        <w:r w:rsidR="00223151">
          <w:rPr>
            <w:rFonts w:ascii="Arial" w:hAnsi="Arial" w:cs="Arial"/>
            <w:color w:val="000000"/>
          </w:rPr>
          <w:t>(</w:t>
        </w:r>
        <w:r w:rsidR="00B27458">
          <w:rPr>
            <w:rFonts w:ascii="Arial" w:hAnsi="Arial" w:cs="Arial"/>
            <w:color w:val="000000"/>
          </w:rPr>
          <w:t>Enclosure 5</w:t>
        </w:r>
        <w:r w:rsidR="00223151">
          <w:rPr>
            <w:rFonts w:ascii="Arial" w:hAnsi="Arial" w:cs="Arial"/>
            <w:color w:val="000000"/>
          </w:rPr>
          <w:t>), Inspection Record (Enclosure 6),</w:t>
        </w:r>
        <w:r w:rsidR="00B27458">
          <w:rPr>
            <w:rFonts w:ascii="Arial" w:hAnsi="Arial" w:cs="Arial"/>
            <w:color w:val="000000"/>
          </w:rPr>
          <w:t xml:space="preserve"> or narrative </w:t>
        </w:r>
        <w:r w:rsidR="00223151">
          <w:rPr>
            <w:rFonts w:ascii="Arial" w:hAnsi="Arial" w:cs="Arial"/>
            <w:color w:val="000000"/>
          </w:rPr>
          <w:t xml:space="preserve">inspection </w:t>
        </w:r>
        <w:r w:rsidR="00B27458">
          <w:rPr>
            <w:rFonts w:ascii="Arial" w:hAnsi="Arial" w:cs="Arial"/>
            <w:color w:val="000000"/>
          </w:rPr>
          <w:t>report must contain the following minimum information:</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1.</w:t>
      </w:r>
      <w:r>
        <w:rPr>
          <w:rFonts w:ascii="Arial" w:hAnsi="Arial" w:cs="Arial"/>
          <w:color w:val="000000"/>
        </w:rPr>
        <w:tab/>
        <w:t xml:space="preserve">the procedure(s) used; </w:t>
      </w:r>
    </w:p>
    <w:p w:rsidR="0032233E" w:rsidRDefault="0032233E"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540" w:author="Gwendolyn Davis" w:date="2010-07-23T16:40:00Z"/>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2.</w:t>
      </w:r>
      <w:r>
        <w:rPr>
          <w:rFonts w:ascii="Arial" w:hAnsi="Arial" w:cs="Arial"/>
          <w:color w:val="000000"/>
        </w:rPr>
        <w:tab/>
        <w:t xml:space="preserve">the focus areas examined;  </w:t>
      </w:r>
    </w:p>
    <w:p w:rsidR="0032233E" w:rsidRDefault="0032233E"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541" w:author="Gwendolyn Davis" w:date="2010-07-23T16:41:00Z"/>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3.</w:t>
      </w:r>
      <w:r>
        <w:rPr>
          <w:rFonts w:ascii="Arial" w:hAnsi="Arial" w:cs="Arial"/>
          <w:color w:val="000000"/>
        </w:rPr>
        <w:tab/>
        <w:t xml:space="preserve">the status of follow-up items involving prior enforcement or reported licensee events; </w:t>
      </w:r>
    </w:p>
    <w:p w:rsidR="0032233E" w:rsidRDefault="0032233E"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542" w:author="Gwendolyn Davis" w:date="2010-07-23T16:41:00Z"/>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4.</w:t>
      </w:r>
      <w:r>
        <w:rPr>
          <w:rFonts w:ascii="Arial" w:hAnsi="Arial" w:cs="Arial"/>
          <w:color w:val="000000"/>
        </w:rPr>
        <w:tab/>
        <w:t xml:space="preserve">sufficient information to support cited violations, non-cited violations, and closed violations identified during a previous inspection; </w:t>
      </w:r>
    </w:p>
    <w:p w:rsidR="0032233E" w:rsidRDefault="0032233E"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543" w:author="Gwendolyn Davis" w:date="2010-07-23T16:41:00Z"/>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Pr>
          <w:rFonts w:ascii="Arial" w:hAnsi="Arial" w:cs="Arial"/>
          <w:color w:val="000000"/>
        </w:rPr>
        <w:t>5.</w:t>
      </w:r>
      <w:r>
        <w:rPr>
          <w:rFonts w:ascii="Arial" w:hAnsi="Arial" w:cs="Arial"/>
          <w:color w:val="000000"/>
        </w:rPr>
        <w:tab/>
        <w:t xml:space="preserve">description of completed and anticipated corrective actions </w:t>
      </w:r>
      <w:ins w:id="544" w:author="NAA" w:date="2010-06-24T12:28:00Z">
        <w:r w:rsidR="008E4A85">
          <w:rPr>
            <w:rFonts w:ascii="Arial" w:hAnsi="Arial" w:cs="Arial"/>
            <w:color w:val="000000"/>
          </w:rPr>
          <w:t>for</w:t>
        </w:r>
      </w:ins>
      <w:r>
        <w:rPr>
          <w:rFonts w:ascii="Arial" w:hAnsi="Arial" w:cs="Arial"/>
          <w:color w:val="000000"/>
        </w:rPr>
        <w:t xml:space="preserve"> any identified violations;</w:t>
      </w:r>
    </w:p>
    <w:p w:rsidR="0032233E" w:rsidRDefault="0032233E"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545" w:author="Gwendolyn Davis" w:date="2010-07-23T16:41:00Z"/>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rPr>
      </w:pPr>
      <w:r>
        <w:rPr>
          <w:rFonts w:ascii="Arial" w:hAnsi="Arial" w:cs="Arial"/>
          <w:color w:val="000000"/>
        </w:rPr>
        <w:t>6.</w:t>
      </w:r>
      <w:r>
        <w:rPr>
          <w:rFonts w:ascii="Arial" w:hAnsi="Arial" w:cs="Arial"/>
          <w:color w:val="000000"/>
        </w:rPr>
        <w:tab/>
        <w:t>a succinct description of the scope of the licensee</w:t>
      </w:r>
      <w:r w:rsidR="00061F05">
        <w:rPr>
          <w:rFonts w:ascii="Arial" w:hAnsi="Arial" w:cs="Arial"/>
          <w:color w:val="000000"/>
        </w:rPr>
        <w:t>’</w:t>
      </w:r>
      <w:r>
        <w:rPr>
          <w:rFonts w:ascii="Arial" w:hAnsi="Arial" w:cs="Arial"/>
          <w:color w:val="000000"/>
        </w:rPr>
        <w:t>s program</w:t>
      </w:r>
      <w:ins w:id="546" w:author="NAA" w:date="2010-06-24T12:28:00Z">
        <w:r w:rsidRPr="00CC7A2C">
          <w:rPr>
            <w:rFonts w:ascii="Arial" w:hAnsi="Arial" w:cs="Arial"/>
          </w:rPr>
          <w:t>;</w:t>
        </w:r>
      </w:ins>
      <w:r w:rsidR="00B20A25" w:rsidRPr="00B20A25">
        <w:rPr>
          <w:rFonts w:ascii="Arial" w:hAnsi="Arial"/>
        </w:rPr>
        <w:t xml:space="preserve">  </w:t>
      </w:r>
    </w:p>
    <w:p w:rsidR="0032233E" w:rsidRDefault="0032233E"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547" w:author="Gwendolyn Davis" w:date="2010-07-23T16:41:00Z"/>
          <w:rFonts w:ascii="Arial" w:hAnsi="Arial"/>
        </w:rPr>
      </w:pPr>
    </w:p>
    <w:p w:rsidR="00390C57" w:rsidRDefault="00B20A2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rPr>
      </w:pPr>
      <w:r w:rsidRPr="00B20A25">
        <w:rPr>
          <w:rFonts w:ascii="Arial" w:hAnsi="Arial"/>
        </w:rPr>
        <w:t>7.</w:t>
      </w:r>
      <w:r w:rsidRPr="00B20A25">
        <w:rPr>
          <w:rFonts w:ascii="Arial" w:hAnsi="Arial"/>
        </w:rPr>
        <w:tab/>
        <w:t>if applicable, a statement that the licensee</w:t>
      </w:r>
      <w:r w:rsidR="00061F05">
        <w:rPr>
          <w:rFonts w:ascii="Arial" w:hAnsi="Arial"/>
        </w:rPr>
        <w:t>’</w:t>
      </w:r>
      <w:r w:rsidRPr="00B20A25">
        <w:rPr>
          <w:rFonts w:ascii="Arial" w:hAnsi="Arial"/>
        </w:rPr>
        <w:t xml:space="preserve">s reporting to NMMSS was reviewed in accordance with the procedures described in </w:t>
      </w:r>
      <w:ins w:id="548" w:author="NAA" w:date="2010-06-24T12:28:00Z">
        <w:r w:rsidR="00CC7A2C">
          <w:rPr>
            <w:rFonts w:ascii="Arial" w:hAnsi="Arial" w:cs="Arial"/>
          </w:rPr>
          <w:t xml:space="preserve">07-09 and  </w:t>
        </w:r>
      </w:ins>
      <w:r w:rsidRPr="00B20A25">
        <w:rPr>
          <w:rFonts w:ascii="Arial" w:hAnsi="Arial"/>
        </w:rPr>
        <w:t xml:space="preserve">Enclosure </w:t>
      </w:r>
      <w:ins w:id="549" w:author="NAA" w:date="2010-06-24T12:28:00Z">
        <w:r w:rsidR="00CC7A2C">
          <w:rPr>
            <w:rFonts w:ascii="Arial" w:hAnsi="Arial" w:cs="Arial"/>
          </w:rPr>
          <w:t>8; and,</w:t>
        </w:r>
      </w:ins>
    </w:p>
    <w:p w:rsidR="0032233E" w:rsidRDefault="0032233E"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550" w:author="Gwendolyn Davis" w:date="2010-07-23T16:41:00Z"/>
          <w:rFonts w:ascii="Arial" w:hAnsi="Arial" w:cs="Arial"/>
        </w:rPr>
      </w:pPr>
    </w:p>
    <w:p w:rsidR="00390C57" w:rsidRDefault="00CC7A2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ins w:id="551" w:author="NAA" w:date="2010-06-24T12:28:00Z"/>
          <w:rFonts w:ascii="Arial" w:hAnsi="Arial" w:cs="Arial"/>
        </w:rPr>
      </w:pPr>
      <w:ins w:id="552" w:author="NAA" w:date="2010-06-24T12:28:00Z">
        <w:r>
          <w:rPr>
            <w:rFonts w:ascii="Arial" w:hAnsi="Arial" w:cs="Arial"/>
          </w:rPr>
          <w:t>8.</w:t>
        </w:r>
        <w:r>
          <w:rPr>
            <w:rFonts w:ascii="Arial" w:hAnsi="Arial" w:cs="Arial"/>
          </w:rPr>
          <w:tab/>
        </w:r>
        <w:r w:rsidR="008E4A85">
          <w:rPr>
            <w:rFonts w:ascii="Arial" w:hAnsi="Arial" w:cs="Arial"/>
          </w:rPr>
          <w:t>f</w:t>
        </w:r>
        <w:r>
          <w:rPr>
            <w:rFonts w:ascii="Arial" w:hAnsi="Arial" w:cs="Arial"/>
          </w:rPr>
          <w:t>or</w:t>
        </w:r>
      </w:ins>
      <w:r w:rsidR="00F72D98">
        <w:rPr>
          <w:rFonts w:ascii="Arial" w:hAnsi="Arial" w:cs="Arial"/>
        </w:rPr>
        <w:t xml:space="preserve"> </w:t>
      </w:r>
      <w:ins w:id="553" w:author="NAA" w:date="2010-06-24T12:28:00Z">
        <w:r w:rsidR="00223151">
          <w:rPr>
            <w:rFonts w:ascii="Arial" w:hAnsi="Arial" w:cs="Arial"/>
          </w:rPr>
          <w:t>security inspection with no violations</w:t>
        </w:r>
        <w:r>
          <w:rPr>
            <w:rFonts w:ascii="Arial" w:hAnsi="Arial" w:cs="Arial"/>
          </w:rPr>
          <w:t>, the inspector should add a statement in the inspection record (e.g., NRC Form 591M Part 3 or Enclosure 5) that the licensee’s implementation of security requirements was reviewed and deemed to be adequate.</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54" w:author="NAA" w:date="2010-06-24T12:28:00Z"/>
          <w:rFonts w:ascii="Arial" w:hAnsi="Arial" w:cs="Arial"/>
        </w:rPr>
      </w:pPr>
    </w:p>
    <w:p w:rsidR="00390C57" w:rsidRDefault="00ED135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jc w:val="both"/>
        <w:rPr>
          <w:ins w:id="555" w:author="NAA" w:date="2010-06-24T12:28:00Z"/>
          <w:rFonts w:ascii="Arial" w:hAnsi="Arial" w:cs="Arial"/>
        </w:rPr>
      </w:pPr>
      <w:ins w:id="556" w:author="NAA" w:date="2010-06-24T12:28:00Z">
        <w:r>
          <w:rPr>
            <w:rFonts w:ascii="Arial" w:hAnsi="Arial" w:cs="Arial"/>
          </w:rPr>
          <w:t>The inspector must document findings with enough detail to make it clear what requirement was violated, how it was violated, who violated the requirement</w:t>
        </w:r>
        <w:r w:rsidR="00223151">
          <w:rPr>
            <w:rFonts w:ascii="Arial" w:hAnsi="Arial" w:cs="Arial"/>
          </w:rPr>
          <w:t xml:space="preserve"> (use titles only, names should be avoided, if possible)</w:t>
        </w:r>
        <w:r>
          <w:rPr>
            <w:rFonts w:ascii="Arial" w:hAnsi="Arial" w:cs="Arial"/>
          </w:rPr>
          <w:t>, and when it was violated</w:t>
        </w:r>
        <w:r w:rsidR="00223151">
          <w:rPr>
            <w:rFonts w:ascii="Arial" w:hAnsi="Arial" w:cs="Arial"/>
          </w:rPr>
          <w:t xml:space="preserve"> (including dates, or period of time of non-compliance, if known)</w:t>
        </w:r>
        <w:r>
          <w:rPr>
            <w:rFonts w:ascii="Arial" w:hAnsi="Arial" w:cs="Arial"/>
          </w:rPr>
          <w:t>.  If the licensee provides immediate or long term corrective action for the violation, this information should also be included as part of the inspection record.</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57" w:author="NAA" w:date="2010-06-24T12:28:00Z"/>
          <w:rFonts w:ascii="Arial" w:hAnsi="Arial" w:cs="Arial"/>
        </w:rPr>
      </w:pPr>
    </w:p>
    <w:p w:rsidR="00390C57" w:rsidRDefault="00ED135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jc w:val="both"/>
        <w:rPr>
          <w:ins w:id="558" w:author="NAA" w:date="2010-06-24T12:28:00Z"/>
          <w:rFonts w:ascii="Arial" w:hAnsi="Arial" w:cs="Arial"/>
        </w:rPr>
      </w:pPr>
      <w:ins w:id="559" w:author="NAA" w:date="2010-06-24T12:28:00Z">
        <w:r>
          <w:rPr>
            <w:rFonts w:ascii="Arial" w:hAnsi="Arial" w:cs="Arial"/>
          </w:rPr>
          <w:t xml:space="preserve">Any subsequent </w:t>
        </w:r>
      </w:ins>
      <w:r w:rsidR="00B20A25" w:rsidRPr="00B20A25">
        <w:rPr>
          <w:rFonts w:ascii="Arial" w:hAnsi="Arial"/>
        </w:rPr>
        <w:t xml:space="preserve">inspector should be able to </w:t>
      </w:r>
      <w:ins w:id="560" w:author="NAA" w:date="2010-06-24T12:28:00Z">
        <w:r>
          <w:rPr>
            <w:rFonts w:ascii="Arial" w:hAnsi="Arial" w:cs="Arial"/>
          </w:rPr>
          <w:t xml:space="preserve">refer to </w:t>
        </w:r>
      </w:ins>
      <w:r w:rsidR="00B20A25" w:rsidRPr="00B20A25">
        <w:rPr>
          <w:rFonts w:ascii="Arial" w:hAnsi="Arial"/>
        </w:rPr>
        <w:t xml:space="preserve">the inspection </w:t>
      </w:r>
      <w:ins w:id="561" w:author="NAA" w:date="2010-06-24T12:28:00Z">
        <w:r>
          <w:rPr>
            <w:rFonts w:ascii="Arial" w:hAnsi="Arial" w:cs="Arial"/>
          </w:rPr>
          <w:t>record to prepa</w:t>
        </w:r>
        <w:r w:rsidR="008E4A85">
          <w:rPr>
            <w:rFonts w:ascii="Arial" w:hAnsi="Arial" w:cs="Arial"/>
          </w:rPr>
          <w:t>r</w:t>
        </w:r>
        <w:r>
          <w:rPr>
            <w:rFonts w:ascii="Arial" w:hAnsi="Arial" w:cs="Arial"/>
          </w:rPr>
          <w:t>e</w:t>
        </w:r>
      </w:ins>
      <w:r w:rsidR="00B20A25" w:rsidRPr="00B20A25">
        <w:rPr>
          <w:rFonts w:ascii="Arial" w:hAnsi="Arial"/>
        </w:rPr>
        <w:t xml:space="preserve"> for </w:t>
      </w:r>
      <w:ins w:id="562" w:author="NAA" w:date="2010-06-24T12:28:00Z">
        <w:r>
          <w:rPr>
            <w:rFonts w:ascii="Arial" w:hAnsi="Arial" w:cs="Arial"/>
          </w:rPr>
          <w:t>an</w:t>
        </w:r>
      </w:ins>
      <w:r w:rsidR="00B20A25" w:rsidRPr="00B20A25">
        <w:rPr>
          <w:rFonts w:ascii="Arial" w:hAnsi="Arial"/>
        </w:rPr>
        <w:t xml:space="preserve"> inspection to </w:t>
      </w:r>
      <w:ins w:id="563" w:author="NAA" w:date="2010-06-24T12:28:00Z">
        <w:r>
          <w:rPr>
            <w:rFonts w:ascii="Arial" w:hAnsi="Arial" w:cs="Arial"/>
          </w:rPr>
          <w:t xml:space="preserve">easily </w:t>
        </w:r>
      </w:ins>
      <w:r w:rsidR="00B20A25" w:rsidRPr="00B20A25">
        <w:rPr>
          <w:rFonts w:ascii="Arial" w:hAnsi="Arial"/>
        </w:rPr>
        <w:t xml:space="preserve">determine </w:t>
      </w:r>
      <w:ins w:id="564" w:author="NAA" w:date="2010-06-24T12:28:00Z">
        <w:r>
          <w:rPr>
            <w:rFonts w:ascii="Arial" w:hAnsi="Arial" w:cs="Arial"/>
          </w:rPr>
          <w:t>what</w:t>
        </w:r>
      </w:ins>
      <w:r w:rsidR="00B20A25" w:rsidRPr="00B20A25">
        <w:rPr>
          <w:rFonts w:ascii="Arial" w:hAnsi="Arial"/>
        </w:rPr>
        <w:t xml:space="preserve"> corrective actions </w:t>
      </w:r>
      <w:ins w:id="565" w:author="NAA" w:date="2010-06-24T12:28:00Z">
        <w:r>
          <w:rPr>
            <w:rFonts w:ascii="Arial" w:hAnsi="Arial" w:cs="Arial"/>
          </w:rPr>
          <w:t>were</w:t>
        </w:r>
      </w:ins>
      <w:r w:rsidR="00B20A25" w:rsidRPr="00B20A25">
        <w:rPr>
          <w:rFonts w:ascii="Arial" w:hAnsi="Arial"/>
        </w:rPr>
        <w:t xml:space="preserve"> taken</w:t>
      </w:r>
      <w:ins w:id="566" w:author="NAA" w:date="2010-06-24T12:28:00Z">
        <w:r>
          <w:rPr>
            <w:rFonts w:ascii="Arial" w:hAnsi="Arial" w:cs="Arial"/>
          </w:rPr>
          <w:t>,</w:t>
        </w:r>
      </w:ins>
      <w:r w:rsidR="00B20A25" w:rsidRPr="00B20A25">
        <w:rPr>
          <w:rFonts w:ascii="Arial" w:hAnsi="Arial"/>
        </w:rPr>
        <w:t xml:space="preserve"> and </w:t>
      </w:r>
      <w:ins w:id="567" w:author="NAA" w:date="2010-06-24T12:28:00Z">
        <w:r>
          <w:rPr>
            <w:rFonts w:ascii="Arial" w:hAnsi="Arial" w:cs="Arial"/>
          </w:rPr>
          <w:t>why a violation was not cited.</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68" w:author="NAA" w:date="2010-06-24T12:28:00Z"/>
          <w:rFonts w:ascii="Arial" w:hAnsi="Arial" w:cs="Arial"/>
        </w:rPr>
      </w:pPr>
    </w:p>
    <w:p w:rsidR="003061A2" w:rsidRDefault="00B20A25"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jc w:val="both"/>
        <w:rPr>
          <w:rFonts w:ascii="Arial" w:hAnsi="Arial"/>
        </w:rPr>
      </w:pPr>
      <w:r w:rsidRPr="00B20A25">
        <w:rPr>
          <w:rFonts w:ascii="Arial" w:hAnsi="Arial"/>
        </w:rPr>
        <w:lastRenderedPageBreak/>
        <w:t xml:space="preserve">All inspection documentation shall be filed in the </w:t>
      </w:r>
      <w:ins w:id="569" w:author="NAA" w:date="2010-06-24T12:28:00Z">
        <w:r w:rsidR="00B901AC">
          <w:rPr>
            <w:rFonts w:ascii="Arial" w:hAnsi="Arial" w:cs="Arial"/>
          </w:rPr>
          <w:t>licensee’s</w:t>
        </w:r>
      </w:ins>
      <w:r w:rsidRPr="00B20A25">
        <w:rPr>
          <w:rFonts w:ascii="Arial" w:hAnsi="Arial"/>
        </w:rPr>
        <w:t xml:space="preserve"> docket file.  For medical events, the narrative report must follow the guidance in Management Directive 8.10.  Additional guidance on inspection reports can be found in </w:t>
      </w:r>
      <w:ins w:id="570" w:author="Gwendolyn Davis" w:date="2010-07-14T09:52:00Z">
        <w:r w:rsidR="00A660F4">
          <w:rPr>
            <w:rFonts w:ascii="Arial" w:hAnsi="Arial"/>
          </w:rPr>
          <w:t>IMC</w:t>
        </w:r>
      </w:ins>
      <w:r w:rsidRPr="00B20A25">
        <w:rPr>
          <w:rFonts w:ascii="Arial" w:hAnsi="Arial"/>
        </w:rPr>
        <w:t xml:space="preserve"> 0610, </w:t>
      </w:r>
      <w:ins w:id="571" w:author="NAA" w:date="2010-06-24T12:28:00Z">
        <w:r w:rsidR="00B901AC">
          <w:rPr>
            <w:rFonts w:ascii="Arial" w:hAnsi="Arial" w:cs="Arial"/>
          </w:rPr>
          <w:t>“</w:t>
        </w:r>
      </w:ins>
      <w:r w:rsidRPr="00B20A25">
        <w:rPr>
          <w:rFonts w:ascii="Arial" w:hAnsi="Arial"/>
        </w:rPr>
        <w:t>Inspection Reports</w:t>
      </w:r>
      <w:ins w:id="572" w:author="NAA" w:date="2010-06-24T12:28:00Z">
        <w:r w:rsidR="00B901AC">
          <w:rPr>
            <w:rFonts w:ascii="Arial" w:hAnsi="Arial" w:cs="Arial"/>
          </w:rPr>
          <w:t>.”</w:t>
        </w:r>
      </w:ins>
      <w:r w:rsidRPr="00B20A25">
        <w:rPr>
          <w:rFonts w:ascii="Arial" w:hAnsi="Arial"/>
        </w:rPr>
        <w:t xml:space="preserve">  Narrative inspection reports may be used to document other types of inspections at the discretion of regional management.</w:t>
      </w:r>
    </w:p>
    <w:p w:rsidR="003061A2" w:rsidRDefault="003061A2"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jc w:val="both"/>
        <w:rPr>
          <w:rFonts w:ascii="Arial" w:hAnsi="Arial"/>
        </w:rPr>
      </w:pPr>
    </w:p>
    <w:p w:rsidR="00390C57" w:rsidRDefault="005E52D2"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jc w:val="both"/>
        <w:rPr>
          <w:ins w:id="573" w:author="Gwendolyn Davis" w:date="2010-07-23T16:41:00Z"/>
          <w:rFonts w:ascii="Arial" w:hAnsi="Arial" w:cs="Arial"/>
        </w:rPr>
      </w:pPr>
      <w:ins w:id="574" w:author="NAA" w:date="2010-06-24T12:28:00Z">
        <w:r>
          <w:rPr>
            <w:rFonts w:ascii="Arial" w:hAnsi="Arial" w:cs="Arial"/>
          </w:rPr>
          <w:t xml:space="preserve">Each </w:t>
        </w:r>
        <w:r w:rsidR="00B119BC">
          <w:rPr>
            <w:rFonts w:ascii="Arial" w:hAnsi="Arial" w:cs="Arial"/>
          </w:rPr>
          <w:t>type of report (591M, inspection rec</w:t>
        </w:r>
        <w:r>
          <w:rPr>
            <w:rFonts w:ascii="Arial" w:hAnsi="Arial" w:cs="Arial"/>
          </w:rPr>
          <w:t xml:space="preserve">ord, and narrative report) must </w:t>
        </w:r>
        <w:r w:rsidR="00B119BC">
          <w:rPr>
            <w:rFonts w:ascii="Arial" w:hAnsi="Arial" w:cs="Arial"/>
          </w:rPr>
          <w:t xml:space="preserve">be signed following Supervisory review.  In addition the three types of reports must be placed in </w:t>
        </w:r>
        <w:r w:rsidR="00DA0E93">
          <w:rPr>
            <w:rFonts w:ascii="Arial" w:hAnsi="Arial" w:cs="Arial"/>
          </w:rPr>
          <w:t xml:space="preserve">the </w:t>
        </w:r>
        <w:r w:rsidR="00850221">
          <w:rPr>
            <w:rFonts w:ascii="Arial" w:hAnsi="Arial" w:cs="Arial"/>
            <w:color w:val="000000"/>
          </w:rPr>
          <w:t>A</w:t>
        </w:r>
        <w:r w:rsidR="00DA0E93">
          <w:rPr>
            <w:rFonts w:ascii="Arial" w:hAnsi="Arial" w:cs="Arial"/>
            <w:color w:val="000000"/>
          </w:rPr>
          <w:t>gencywide Documents Access and Management System (</w:t>
        </w:r>
        <w:r w:rsidR="00B119BC">
          <w:rPr>
            <w:rFonts w:ascii="Arial" w:hAnsi="Arial" w:cs="Arial"/>
          </w:rPr>
          <w:t>ADAMS</w:t>
        </w:r>
        <w:r w:rsidR="00DA0E93">
          <w:rPr>
            <w:rFonts w:ascii="Arial" w:hAnsi="Arial" w:cs="Arial"/>
          </w:rPr>
          <w:t>)</w:t>
        </w:r>
        <w:r>
          <w:rPr>
            <w:rFonts w:ascii="Arial" w:hAnsi="Arial" w:cs="Arial"/>
          </w:rPr>
          <w:t xml:space="preserve"> </w:t>
        </w:r>
        <w:r w:rsidR="004C1F71">
          <w:rPr>
            <w:rFonts w:ascii="Arial" w:hAnsi="Arial" w:cs="Arial"/>
          </w:rPr>
          <w:t xml:space="preserve">or the Safeguards Information Local Area Network and Electronic Safe (SLES) system, </w:t>
        </w:r>
        <w:r>
          <w:rPr>
            <w:rFonts w:ascii="Arial" w:hAnsi="Arial" w:cs="Arial"/>
          </w:rPr>
          <w:t>following S</w:t>
        </w:r>
        <w:r w:rsidR="00B119BC">
          <w:rPr>
            <w:rFonts w:ascii="Arial" w:hAnsi="Arial" w:cs="Arial"/>
          </w:rPr>
          <w:t>upervisory review.</w:t>
        </w:r>
      </w:ins>
    </w:p>
    <w:p w:rsidR="0032233E" w:rsidRDefault="0032233E"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jc w:val="both"/>
        <w:rPr>
          <w:ins w:id="575" w:author="NAA" w:date="2010-06-24T12:28:00Z"/>
          <w:rFonts w:ascii="Arial" w:hAnsi="Arial" w:cs="Arial"/>
        </w:rPr>
      </w:pPr>
    </w:p>
    <w:p w:rsidR="009D61EC"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76" w:author="NAA" w:date="2010-06-24T12:28:00Z"/>
          <w:rFonts w:ascii="Arial" w:hAnsi="Arial" w:cs="Arial"/>
          <w:color w:val="000000"/>
        </w:rPr>
        <w:sectPr w:rsidR="009D61EC" w:rsidSect="00787EFC">
          <w:type w:val="continuous"/>
          <w:pgSz w:w="12240" w:h="15840"/>
          <w:pgMar w:top="1080" w:right="1440" w:bottom="720" w:left="1440" w:header="1080" w:footer="720" w:gutter="0"/>
          <w:cols w:space="720"/>
          <w:noEndnote/>
        </w:sect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bookmarkStart w:id="577" w:name="_Toc263168972"/>
      <w:r w:rsidRPr="00E72F5B">
        <w:rPr>
          <w:rFonts w:ascii="Arial" w:hAnsi="Arial" w:cs="Arial"/>
          <w:color w:val="000000"/>
        </w:rPr>
        <w:lastRenderedPageBreak/>
        <w:t>08.04</w:t>
      </w:r>
      <w:r w:rsidRPr="00E72F5B">
        <w:rPr>
          <w:rFonts w:ascii="Arial" w:hAnsi="Arial" w:cs="Arial"/>
          <w:color w:val="000000"/>
        </w:rPr>
        <w:tab/>
      </w:r>
      <w:r w:rsidRPr="00E72F5B">
        <w:rPr>
          <w:rFonts w:ascii="Arial" w:hAnsi="Arial" w:cs="Arial"/>
          <w:color w:val="000000"/>
          <w:u w:val="single"/>
        </w:rPr>
        <w:t>Methods of Transmitting Inspection Results</w:t>
      </w:r>
      <w:r w:rsidRPr="00E72F5B">
        <w:rPr>
          <w:rFonts w:ascii="Arial" w:hAnsi="Arial" w:cs="Arial"/>
          <w:color w:val="000000"/>
        </w:rPr>
        <w:t>.</w:t>
      </w:r>
      <w:bookmarkEnd w:id="577"/>
      <w:r w:rsidRPr="00E72F5B">
        <w:rPr>
          <w:rFonts w:ascii="Arial" w:hAnsi="Arial" w:cs="Arial"/>
          <w:color w:val="000000"/>
        </w:rPr>
        <w:t xml:space="preserve">  Results of inspections may be reported to the licensee by either issuing an NRC Form 591M, or a regional office letter either with or without a Notice of Violation (NOV) to the licensee.</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Pr="00F72D98" w:rsidRDefault="00620ED6" w:rsidP="00F72D98">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olor w:val="000000"/>
          <w:u w:val="single"/>
        </w:rPr>
      </w:pPr>
      <w:r>
        <w:rPr>
          <w:rFonts w:ascii="Arial" w:hAnsi="Arial"/>
          <w:color w:val="000000"/>
          <w:u w:val="single"/>
        </w:rPr>
        <w:t>NRC Form 591M</w:t>
      </w:r>
      <w:ins w:id="578" w:author="NAA" w:date="2010-06-24T12:28:00Z">
        <w:r w:rsidR="00D50469" w:rsidRPr="00D50469">
          <w:rPr>
            <w:rFonts w:ascii="Arial" w:hAnsi="Arial" w:cs="Arial"/>
            <w:color w:val="000000"/>
            <w:u w:val="single"/>
          </w:rPr>
          <w:t xml:space="preserve"> Part</w:t>
        </w:r>
        <w:r w:rsidR="005227F0">
          <w:rPr>
            <w:rFonts w:ascii="Arial" w:hAnsi="Arial" w:cs="Arial"/>
            <w:color w:val="000000"/>
            <w:u w:val="single"/>
          </w:rPr>
          <w:t xml:space="preserve"> </w:t>
        </w:r>
      </w:ins>
      <w:r>
        <w:rPr>
          <w:rFonts w:ascii="Arial" w:hAnsi="Arial"/>
          <w:color w:val="000000"/>
          <w:u w:val="single"/>
        </w:rPr>
        <w:t>1</w:t>
      </w:r>
      <w:r w:rsidR="00F72D98">
        <w:rPr>
          <w:rFonts w:ascii="Arial" w:hAnsi="Arial"/>
          <w:color w:val="000000"/>
        </w:rPr>
        <w:t>.</w:t>
      </w:r>
      <w:r w:rsidRPr="00F72D98">
        <w:rPr>
          <w:rFonts w:ascii="Arial" w:hAnsi="Arial"/>
          <w:color w:val="000000"/>
        </w:rPr>
        <w:t xml:space="preserve"> </w:t>
      </w:r>
      <w:r w:rsidR="00F72D98" w:rsidRPr="00F72D98">
        <w:rPr>
          <w:rFonts w:ascii="Arial" w:hAnsi="Arial"/>
          <w:color w:val="000000"/>
        </w:rPr>
        <w:t xml:space="preserve"> </w:t>
      </w:r>
      <w:r w:rsidR="00D50469" w:rsidRPr="00F72D98">
        <w:rPr>
          <w:rFonts w:ascii="Arial" w:hAnsi="Arial" w:cs="Arial"/>
          <w:color w:val="000000"/>
        </w:rPr>
        <w:t xml:space="preserve">The inspector will present </w:t>
      </w:r>
      <w:r w:rsidR="00130F01" w:rsidRPr="00F72D98">
        <w:rPr>
          <w:rFonts w:ascii="Arial" w:hAnsi="Arial" w:cs="Arial"/>
          <w:color w:val="000000"/>
        </w:rPr>
        <w:t>NRC Form 591M</w:t>
      </w:r>
      <w:ins w:id="579" w:author="NAA" w:date="2010-06-24T12:28:00Z">
        <w:r w:rsidR="00130F01" w:rsidRPr="00F72D98">
          <w:rPr>
            <w:rFonts w:ascii="Arial" w:hAnsi="Arial" w:cs="Arial"/>
            <w:color w:val="000000"/>
          </w:rPr>
          <w:t xml:space="preserve"> Part 1</w:t>
        </w:r>
      </w:ins>
      <w:r w:rsidR="00130F01" w:rsidRPr="00F72D98">
        <w:rPr>
          <w:rFonts w:ascii="Arial" w:hAnsi="Arial" w:cs="Arial"/>
          <w:color w:val="000000"/>
        </w:rPr>
        <w:t xml:space="preserve"> to the licensee at the conclusion of the exit interview, or, on ra</w:t>
      </w:r>
      <w:r w:rsidR="005227F0" w:rsidRPr="00F72D98">
        <w:rPr>
          <w:rFonts w:ascii="Arial" w:hAnsi="Arial" w:cs="Arial"/>
          <w:color w:val="000000"/>
        </w:rPr>
        <w:t>r</w:t>
      </w:r>
      <w:r w:rsidR="00130F01" w:rsidRPr="00F72D98">
        <w:rPr>
          <w:rFonts w:ascii="Arial" w:hAnsi="Arial" w:cs="Arial"/>
          <w:color w:val="000000"/>
        </w:rPr>
        <w:t xml:space="preserve">e occasions where consultation with regional management </w:t>
      </w:r>
      <w:r w:rsidR="005227F0" w:rsidRPr="00F72D98">
        <w:rPr>
          <w:rFonts w:ascii="Arial" w:hAnsi="Arial" w:cs="Arial"/>
          <w:color w:val="000000"/>
        </w:rPr>
        <w:t>i</w:t>
      </w:r>
      <w:r w:rsidR="00130F01" w:rsidRPr="00F72D98">
        <w:rPr>
          <w:rFonts w:ascii="Arial" w:hAnsi="Arial" w:cs="Arial"/>
          <w:color w:val="000000"/>
        </w:rPr>
        <w:t xml:space="preserve">s necessary, the inspector may transmit NRC Form 591M </w:t>
      </w:r>
      <w:ins w:id="580" w:author="NAA" w:date="2010-06-24T12:28:00Z">
        <w:r w:rsidR="00130F01" w:rsidRPr="00F72D98">
          <w:rPr>
            <w:rFonts w:ascii="Arial" w:hAnsi="Arial" w:cs="Arial"/>
            <w:color w:val="000000"/>
          </w:rPr>
          <w:t xml:space="preserve">Part 1 </w:t>
        </w:r>
      </w:ins>
      <w:r w:rsidR="00130F01" w:rsidRPr="00F72D98">
        <w:rPr>
          <w:rFonts w:ascii="Arial" w:hAnsi="Arial" w:cs="Arial"/>
          <w:color w:val="000000"/>
        </w:rPr>
        <w:t>from the regional office</w:t>
      </w:r>
      <w:ins w:id="581" w:author="NAA" w:date="2010-06-24T12:28:00Z">
        <w:r w:rsidR="00130F01" w:rsidRPr="00F72D98">
          <w:rPr>
            <w:rFonts w:ascii="Arial" w:hAnsi="Arial" w:cs="Arial"/>
            <w:color w:val="000000"/>
          </w:rPr>
          <w:t xml:space="preserve">.  NRC Form 591M Part </w:t>
        </w:r>
        <w:r w:rsidR="005227F0" w:rsidRPr="00F72D98">
          <w:rPr>
            <w:rFonts w:ascii="Arial" w:hAnsi="Arial" w:cs="Arial"/>
            <w:color w:val="000000"/>
          </w:rPr>
          <w:t>1</w:t>
        </w:r>
      </w:ins>
      <w:r w:rsidR="00C97E42" w:rsidRPr="00F72D98">
        <w:rPr>
          <w:rFonts w:ascii="Arial" w:hAnsi="Arial" w:cs="Arial"/>
          <w:color w:val="000000"/>
        </w:rPr>
        <w:t xml:space="preserve"> </w:t>
      </w:r>
      <w:r w:rsidR="00130F01" w:rsidRPr="00F72D98">
        <w:rPr>
          <w:rFonts w:ascii="Arial" w:hAnsi="Arial" w:cs="Arial"/>
          <w:color w:val="000000"/>
        </w:rPr>
        <w:t xml:space="preserve">may </w:t>
      </w:r>
      <w:ins w:id="582" w:author="NAA" w:date="2010-06-24T12:28:00Z">
        <w:r w:rsidR="00130F01" w:rsidRPr="00F72D98">
          <w:rPr>
            <w:rFonts w:ascii="Arial" w:hAnsi="Arial" w:cs="Arial"/>
            <w:color w:val="000000"/>
          </w:rPr>
          <w:t xml:space="preserve">not </w:t>
        </w:r>
      </w:ins>
      <w:r w:rsidR="00130F01" w:rsidRPr="00F72D98">
        <w:rPr>
          <w:rFonts w:ascii="Arial" w:hAnsi="Arial" w:cs="Arial"/>
          <w:color w:val="000000"/>
        </w:rPr>
        <w:t xml:space="preserve">be used </w:t>
      </w:r>
      <w:ins w:id="583" w:author="NAA" w:date="2010-06-24T12:28:00Z">
        <w:r w:rsidR="00130F01" w:rsidRPr="00F72D98">
          <w:rPr>
            <w:rFonts w:ascii="Arial" w:hAnsi="Arial" w:cs="Arial"/>
            <w:color w:val="000000"/>
          </w:rPr>
          <w:t xml:space="preserve">to transmit </w:t>
        </w:r>
        <w:r w:rsidR="002769BE" w:rsidRPr="00F72D98">
          <w:rPr>
            <w:rFonts w:ascii="Arial" w:hAnsi="Arial" w:cs="Arial"/>
            <w:color w:val="000000"/>
          </w:rPr>
          <w:t>security related</w:t>
        </w:r>
      </w:ins>
      <w:r w:rsidR="002769BE" w:rsidRPr="00F72D98">
        <w:rPr>
          <w:rFonts w:ascii="Arial" w:hAnsi="Arial" w:cs="Arial"/>
          <w:color w:val="000000"/>
        </w:rPr>
        <w:t xml:space="preserve"> </w:t>
      </w:r>
      <w:r w:rsidR="00130F01" w:rsidRPr="00F72D98">
        <w:rPr>
          <w:rFonts w:ascii="Arial" w:hAnsi="Arial" w:cs="Arial"/>
          <w:color w:val="000000"/>
        </w:rPr>
        <w:t>non-</w:t>
      </w:r>
      <w:ins w:id="584" w:author="NAA" w:date="2010-06-24T12:28:00Z">
        <w:r w:rsidR="00130F01" w:rsidRPr="00F72D98">
          <w:rPr>
            <w:rFonts w:ascii="Arial" w:hAnsi="Arial" w:cs="Arial"/>
            <w:color w:val="000000"/>
          </w:rPr>
          <w:t>cited or cited</w:t>
        </w:r>
      </w:ins>
      <w:r w:rsidR="00130F01" w:rsidRPr="00F72D98">
        <w:rPr>
          <w:rFonts w:ascii="Arial" w:hAnsi="Arial" w:cs="Arial"/>
          <w:color w:val="000000"/>
        </w:rPr>
        <w:t xml:space="preserve"> violations</w:t>
      </w:r>
      <w:ins w:id="585" w:author="NAA" w:date="2010-06-24T12:28:00Z">
        <w:r w:rsidR="00130F01" w:rsidRPr="00F72D98">
          <w:rPr>
            <w:rFonts w:ascii="Arial" w:hAnsi="Arial" w:cs="Arial"/>
            <w:color w:val="000000"/>
          </w:rPr>
          <w:t>.</w:t>
        </w:r>
      </w:ins>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586" w:author="NAA" w:date="2010-06-24T12:28:00Z"/>
          <w:rFonts w:ascii="Arial" w:hAnsi="Arial" w:cs="Arial"/>
          <w:color w:val="000000"/>
        </w:rPr>
      </w:pPr>
    </w:p>
    <w:p w:rsidR="003061A2" w:rsidRPr="004D6EE1" w:rsidRDefault="004D6EE1" w:rsidP="004D6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jc w:val="both"/>
        <w:rPr>
          <w:rFonts w:ascii="Arial" w:hAnsi="Arial"/>
          <w:color w:val="000000"/>
        </w:rPr>
      </w:pPr>
      <w:ins w:id="587" w:author="Gwendolyn Davis" w:date="2010-07-23T16:50:00Z">
        <w:r w:rsidRPr="004D6EE1">
          <w:rPr>
            <w:rFonts w:ascii="Arial" w:hAnsi="Arial"/>
            <w:color w:val="000000"/>
          </w:rPr>
          <w:t>T</w:t>
        </w:r>
      </w:ins>
      <w:r w:rsidR="00130F01" w:rsidRPr="004D6EE1">
        <w:rPr>
          <w:rFonts w:ascii="Arial" w:hAnsi="Arial"/>
          <w:color w:val="000000"/>
        </w:rPr>
        <w:t xml:space="preserve">he NRC Form 591M, </w:t>
      </w:r>
      <w:ins w:id="588" w:author="NAA" w:date="2010-06-24T12:28:00Z">
        <w:r w:rsidR="00130F01" w:rsidRPr="004D6EE1">
          <w:rPr>
            <w:rFonts w:ascii="Arial" w:hAnsi="Arial"/>
            <w:color w:val="000000"/>
          </w:rPr>
          <w:t>“</w:t>
        </w:r>
      </w:ins>
      <w:r w:rsidR="00130F01" w:rsidRPr="004D6EE1">
        <w:rPr>
          <w:rFonts w:ascii="Arial" w:hAnsi="Arial"/>
          <w:color w:val="000000"/>
        </w:rPr>
        <w:t xml:space="preserve">Safety </w:t>
      </w:r>
      <w:r w:rsidR="00271AE9" w:rsidRPr="004D6EE1">
        <w:rPr>
          <w:rFonts w:ascii="Arial" w:hAnsi="Arial"/>
          <w:color w:val="000000"/>
        </w:rPr>
        <w:t>Inspection Report</w:t>
      </w:r>
      <w:ins w:id="589" w:author="NAA" w:date="2010-06-24T12:28:00Z">
        <w:r w:rsidR="00271AE9" w:rsidRPr="004D6EE1">
          <w:rPr>
            <w:rFonts w:ascii="Arial" w:hAnsi="Arial"/>
            <w:color w:val="000000"/>
          </w:rPr>
          <w:t xml:space="preserve"> and Compliance Inspection</w:t>
        </w:r>
      </w:ins>
      <w:r w:rsidR="00DB43A1" w:rsidRPr="004D6EE1">
        <w:rPr>
          <w:rFonts w:ascii="Arial" w:hAnsi="Arial"/>
          <w:color w:val="000000"/>
        </w:rPr>
        <w:t>,</w:t>
      </w:r>
      <w:ins w:id="590" w:author="NAA" w:date="2010-06-24T12:28:00Z">
        <w:r w:rsidR="00130F01" w:rsidRPr="004D6EE1">
          <w:rPr>
            <w:rFonts w:ascii="Arial" w:hAnsi="Arial"/>
            <w:color w:val="000000"/>
          </w:rPr>
          <w:t>”</w:t>
        </w:r>
      </w:ins>
      <w:r w:rsidR="00DB43A1" w:rsidRPr="004D6EE1">
        <w:rPr>
          <w:rFonts w:ascii="Arial" w:hAnsi="Arial"/>
          <w:color w:val="000000"/>
        </w:rPr>
        <w:t xml:space="preserve"> </w:t>
      </w:r>
      <w:r w:rsidR="00130F01" w:rsidRPr="004D6EE1">
        <w:rPr>
          <w:rFonts w:ascii="Arial" w:hAnsi="Arial"/>
          <w:color w:val="000000"/>
        </w:rPr>
        <w:t>shall include the name of the responsible inspector.  The inspector shall sign the completed Form 591M</w:t>
      </w:r>
      <w:r w:rsidR="005227F0" w:rsidRPr="004D6EE1">
        <w:rPr>
          <w:rFonts w:ascii="Arial" w:hAnsi="Arial"/>
          <w:color w:val="000000"/>
        </w:rPr>
        <w:t xml:space="preserve"> </w:t>
      </w:r>
      <w:ins w:id="591" w:author="NAA" w:date="2010-06-24T12:28:00Z">
        <w:r w:rsidR="00130F01" w:rsidRPr="004D6EE1">
          <w:rPr>
            <w:rFonts w:ascii="Arial" w:hAnsi="Arial"/>
            <w:color w:val="000000"/>
          </w:rPr>
          <w:t>Part 1.  Supervisory</w:t>
        </w:r>
      </w:ins>
      <w:r w:rsidR="00130F01" w:rsidRPr="004D6EE1">
        <w:rPr>
          <w:rFonts w:ascii="Arial" w:hAnsi="Arial"/>
          <w:color w:val="000000"/>
        </w:rPr>
        <w:t xml:space="preserve"> review is </w:t>
      </w:r>
      <w:ins w:id="592" w:author="NAA" w:date="2010-06-24T12:28:00Z">
        <w:r w:rsidR="00130F01" w:rsidRPr="004D6EE1">
          <w:rPr>
            <w:rFonts w:ascii="Arial" w:hAnsi="Arial"/>
            <w:color w:val="000000"/>
          </w:rPr>
          <w:t>required, but</w:t>
        </w:r>
      </w:ins>
      <w:r w:rsidR="00130F01" w:rsidRPr="004D6EE1">
        <w:rPr>
          <w:rFonts w:ascii="Arial" w:hAnsi="Arial"/>
          <w:color w:val="000000"/>
        </w:rPr>
        <w:t xml:space="preserve"> is </w:t>
      </w:r>
      <w:ins w:id="593" w:author="NAA" w:date="2010-06-24T12:28:00Z">
        <w:r w:rsidR="00130F01" w:rsidRPr="004D6EE1">
          <w:rPr>
            <w:rFonts w:ascii="Arial" w:hAnsi="Arial"/>
            <w:color w:val="000000"/>
          </w:rPr>
          <w:t>not necessary prior to issuance of Form 591M</w:t>
        </w:r>
        <w:r w:rsidR="005227F0" w:rsidRPr="004D6EE1">
          <w:rPr>
            <w:rFonts w:ascii="Arial" w:hAnsi="Arial"/>
            <w:color w:val="000000"/>
          </w:rPr>
          <w:t xml:space="preserve"> </w:t>
        </w:r>
        <w:r w:rsidR="00130F01" w:rsidRPr="004D6EE1">
          <w:rPr>
            <w:rFonts w:ascii="Arial" w:hAnsi="Arial"/>
            <w:color w:val="000000"/>
          </w:rPr>
          <w:t>Part</w:t>
        </w:r>
        <w:r w:rsidR="005227F0" w:rsidRPr="004D6EE1">
          <w:rPr>
            <w:rFonts w:ascii="Arial" w:hAnsi="Arial"/>
            <w:color w:val="000000"/>
          </w:rPr>
          <w:t xml:space="preserve"> </w:t>
        </w:r>
        <w:r w:rsidR="00130F01" w:rsidRPr="004D6EE1">
          <w:rPr>
            <w:rFonts w:ascii="Arial" w:hAnsi="Arial"/>
            <w:color w:val="000000"/>
          </w:rPr>
          <w:t>1</w:t>
        </w:r>
        <w:r w:rsidR="00346BA1" w:rsidRPr="004D6EE1">
          <w:rPr>
            <w:rFonts w:ascii="Arial" w:hAnsi="Arial"/>
            <w:color w:val="000000"/>
          </w:rPr>
          <w:t xml:space="preserve">, to </w:t>
        </w:r>
      </w:ins>
      <w:r w:rsidR="00346BA1" w:rsidRPr="004D6EE1">
        <w:rPr>
          <w:rFonts w:ascii="Arial" w:hAnsi="Arial"/>
          <w:color w:val="000000"/>
        </w:rPr>
        <w:t>the licensee</w:t>
      </w:r>
      <w:ins w:id="594" w:author="NAA" w:date="2010-06-24T12:28:00Z">
        <w:r w:rsidR="00130F01" w:rsidRPr="004D6EE1">
          <w:rPr>
            <w:rFonts w:ascii="Arial" w:hAnsi="Arial"/>
            <w:color w:val="000000"/>
          </w:rPr>
          <w:t>.</w:t>
        </w:r>
        <w:r w:rsidR="00346BA1" w:rsidRPr="004D6EE1">
          <w:rPr>
            <w:rFonts w:ascii="Arial" w:hAnsi="Arial"/>
            <w:color w:val="000000"/>
          </w:rPr>
          <w:t xml:space="preserve">  If no</w:t>
        </w:r>
      </w:ins>
      <w:r w:rsidR="00346BA1" w:rsidRPr="004D6EE1">
        <w:rPr>
          <w:rFonts w:ascii="Arial" w:hAnsi="Arial"/>
          <w:color w:val="000000"/>
        </w:rPr>
        <w:t xml:space="preserve"> changes </w:t>
      </w:r>
      <w:ins w:id="595" w:author="NAA" w:date="2010-06-24T12:28:00Z">
        <w:r w:rsidR="00346BA1" w:rsidRPr="004D6EE1">
          <w:rPr>
            <w:rFonts w:ascii="Arial" w:hAnsi="Arial"/>
            <w:color w:val="000000"/>
          </w:rPr>
          <w:t>are needed after supervisory review, the supervisor will sign the final signature block and the completed form will be put in ADAMS (only one form is maintained since it provides record of both</w:t>
        </w:r>
      </w:ins>
      <w:r w:rsidR="00346BA1" w:rsidRPr="004D6EE1">
        <w:rPr>
          <w:rFonts w:ascii="Arial" w:hAnsi="Arial"/>
          <w:color w:val="000000"/>
        </w:rPr>
        <w:t xml:space="preserve"> the </w:t>
      </w:r>
      <w:ins w:id="596" w:author="NAA" w:date="2010-06-24T12:28:00Z">
        <w:r w:rsidR="00346BA1" w:rsidRPr="004D6EE1">
          <w:rPr>
            <w:rFonts w:ascii="Arial" w:hAnsi="Arial"/>
            <w:color w:val="000000"/>
          </w:rPr>
          <w:t xml:space="preserve">finding communicated to </w:t>
        </w:r>
      </w:ins>
      <w:r w:rsidR="00346BA1" w:rsidRPr="004D6EE1">
        <w:rPr>
          <w:rFonts w:ascii="Arial" w:hAnsi="Arial"/>
          <w:color w:val="000000"/>
        </w:rPr>
        <w:t>the licensee</w:t>
      </w:r>
      <w:ins w:id="597" w:author="NAA" w:date="2010-06-24T12:28:00Z">
        <w:r w:rsidR="00346BA1" w:rsidRPr="004D6EE1">
          <w:rPr>
            <w:rFonts w:ascii="Arial" w:hAnsi="Arial"/>
            <w:color w:val="000000"/>
          </w:rPr>
          <w:t>, and</w:t>
        </w:r>
      </w:ins>
      <w:r w:rsidR="00346BA1" w:rsidRPr="004D6EE1">
        <w:rPr>
          <w:rFonts w:ascii="Arial" w:hAnsi="Arial"/>
          <w:color w:val="000000"/>
        </w:rPr>
        <w:t xml:space="preserve"> the </w:t>
      </w:r>
      <w:ins w:id="598" w:author="NAA" w:date="2010-06-24T12:28:00Z">
        <w:r w:rsidR="00346BA1" w:rsidRPr="004D6EE1">
          <w:rPr>
            <w:rFonts w:ascii="Arial" w:hAnsi="Arial"/>
            <w:color w:val="000000"/>
          </w:rPr>
          <w:t xml:space="preserve">final approved action).  </w:t>
        </w:r>
        <w:r w:rsidR="00130F01" w:rsidRPr="004D6EE1">
          <w:rPr>
            <w:rFonts w:ascii="Arial" w:hAnsi="Arial"/>
            <w:color w:val="000000"/>
          </w:rPr>
          <w:t>If changes are needed after supervisory review, Form 591M Part 1 will be reissued</w:t>
        </w:r>
      </w:ins>
      <w:r w:rsidR="00346BA1" w:rsidRPr="004D6EE1">
        <w:rPr>
          <w:rFonts w:ascii="Arial" w:hAnsi="Arial"/>
          <w:color w:val="000000"/>
        </w:rPr>
        <w:t xml:space="preserve"> to the licensee</w:t>
      </w:r>
      <w:ins w:id="599" w:author="NAA" w:date="2010-06-24T12:28:00Z">
        <w:r w:rsidR="00346BA1" w:rsidRPr="004D6EE1">
          <w:rPr>
            <w:rFonts w:ascii="Arial" w:hAnsi="Arial"/>
            <w:color w:val="000000"/>
          </w:rPr>
          <w:t>, and both the original Part 1 and</w:t>
        </w:r>
      </w:ins>
      <w:r w:rsidR="00346BA1" w:rsidRPr="004D6EE1">
        <w:rPr>
          <w:rFonts w:ascii="Arial" w:hAnsi="Arial"/>
          <w:color w:val="000000"/>
        </w:rPr>
        <w:t xml:space="preserve"> the </w:t>
      </w:r>
      <w:ins w:id="600" w:author="NAA" w:date="2010-06-24T12:28:00Z">
        <w:r w:rsidR="00346BA1" w:rsidRPr="004D6EE1">
          <w:rPr>
            <w:rFonts w:ascii="Arial" w:hAnsi="Arial"/>
            <w:color w:val="000000"/>
          </w:rPr>
          <w:t xml:space="preserve">revised completed form </w:t>
        </w:r>
      </w:ins>
      <w:r w:rsidR="004F3C94" w:rsidRPr="004D6EE1">
        <w:rPr>
          <w:rFonts w:ascii="Arial" w:hAnsi="Arial"/>
          <w:color w:val="000000"/>
        </w:rPr>
        <w:t>will</w:t>
      </w:r>
      <w:ins w:id="601" w:author="NAA" w:date="2010-06-24T12:28:00Z">
        <w:r w:rsidR="00346BA1" w:rsidRPr="004D6EE1">
          <w:rPr>
            <w:rFonts w:ascii="Arial" w:hAnsi="Arial"/>
            <w:color w:val="000000"/>
          </w:rPr>
          <w:t xml:space="preserve"> be put in ADAMS (both versions are maintained in order to provide record of both</w:t>
        </w:r>
      </w:ins>
      <w:r w:rsidR="00346BA1" w:rsidRPr="004D6EE1">
        <w:rPr>
          <w:rFonts w:ascii="Arial" w:hAnsi="Arial"/>
          <w:color w:val="000000"/>
        </w:rPr>
        <w:t xml:space="preserve"> the </w:t>
      </w:r>
      <w:ins w:id="602" w:author="NAA" w:date="2010-06-24T12:28:00Z">
        <w:r w:rsidR="00346BA1" w:rsidRPr="004D6EE1">
          <w:rPr>
            <w:rFonts w:ascii="Arial" w:hAnsi="Arial"/>
            <w:color w:val="000000"/>
          </w:rPr>
          <w:t>initial finding communicated to the licensee and</w:t>
        </w:r>
      </w:ins>
      <w:r w:rsidR="00346BA1" w:rsidRPr="004D6EE1">
        <w:rPr>
          <w:rFonts w:ascii="Arial" w:hAnsi="Arial"/>
          <w:color w:val="000000"/>
        </w:rPr>
        <w:t xml:space="preserve"> the </w:t>
      </w:r>
      <w:ins w:id="603" w:author="NAA" w:date="2010-06-24T12:28:00Z">
        <w:r w:rsidR="00346BA1" w:rsidRPr="004D6EE1">
          <w:rPr>
            <w:rFonts w:ascii="Arial" w:hAnsi="Arial"/>
            <w:color w:val="000000"/>
          </w:rPr>
          <w:t>final approved action).</w:t>
        </w:r>
      </w:ins>
    </w:p>
    <w:p w:rsidR="00390C57" w:rsidRPr="004D6EE1" w:rsidRDefault="00390C57" w:rsidP="004D6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720" w:firstLine="605"/>
        <w:jc w:val="both"/>
        <w:rPr>
          <w:rFonts w:ascii="Arial" w:hAnsi="Arial"/>
          <w:color w:val="000000"/>
        </w:rPr>
      </w:pPr>
    </w:p>
    <w:p w:rsidR="004D6EE1" w:rsidRDefault="00130F01" w:rsidP="0032233E">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604" w:author="Gwendolyn Davis" w:date="2010-07-23T16:56:00Z"/>
          <w:rFonts w:ascii="Arial" w:hAnsi="Arial"/>
          <w:color w:val="000000"/>
        </w:rPr>
      </w:pPr>
      <w:ins w:id="605" w:author="NAA" w:date="2010-06-24T12:28:00Z">
        <w:r w:rsidRPr="0032233E">
          <w:rPr>
            <w:rFonts w:ascii="Arial" w:hAnsi="Arial"/>
            <w:color w:val="000000"/>
            <w:u w:val="single"/>
          </w:rPr>
          <w:t xml:space="preserve">Letter to licensee, with or without </w:t>
        </w:r>
      </w:ins>
      <w:r w:rsidR="00620ED6">
        <w:rPr>
          <w:rFonts w:ascii="Arial" w:hAnsi="Arial"/>
          <w:color w:val="000000"/>
          <w:u w:val="single"/>
        </w:rPr>
        <w:t>NOV</w:t>
      </w:r>
      <w:r w:rsidR="0032233E" w:rsidRPr="00F72D98">
        <w:rPr>
          <w:rFonts w:ascii="Arial" w:hAnsi="Arial"/>
          <w:color w:val="000000"/>
        </w:rPr>
        <w:t xml:space="preserve">.  </w:t>
      </w:r>
      <w:ins w:id="606" w:author="NAA" w:date="2010-06-24T12:28:00Z">
        <w:r w:rsidRPr="004D6EE1">
          <w:rPr>
            <w:rFonts w:ascii="Arial" w:hAnsi="Arial"/>
            <w:color w:val="000000"/>
          </w:rPr>
          <w:t>When finding</w:t>
        </w:r>
        <w:r w:rsidR="003B31C2" w:rsidRPr="004D6EE1">
          <w:rPr>
            <w:rFonts w:ascii="Arial" w:hAnsi="Arial"/>
            <w:color w:val="000000"/>
          </w:rPr>
          <w:t>s</w:t>
        </w:r>
        <w:r w:rsidRPr="004D6EE1">
          <w:rPr>
            <w:rFonts w:ascii="Arial" w:hAnsi="Arial"/>
            <w:color w:val="000000"/>
          </w:rPr>
          <w:t xml:space="preserve"> are </w:t>
        </w:r>
      </w:ins>
      <w:r w:rsidRPr="004D6EE1">
        <w:rPr>
          <w:rFonts w:ascii="Arial" w:hAnsi="Arial"/>
          <w:color w:val="000000"/>
        </w:rPr>
        <w:t xml:space="preserve">documented in </w:t>
      </w:r>
      <w:ins w:id="607" w:author="NAA" w:date="2010-06-24T12:28:00Z">
        <w:r w:rsidRPr="004D6EE1">
          <w:rPr>
            <w:rFonts w:ascii="Arial" w:hAnsi="Arial"/>
            <w:color w:val="000000"/>
          </w:rPr>
          <w:t>an</w:t>
        </w:r>
      </w:ins>
    </w:p>
    <w:p w:rsidR="003061A2" w:rsidRPr="004D6EE1" w:rsidRDefault="00130F01" w:rsidP="004D6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jc w:val="both"/>
        <w:rPr>
          <w:rFonts w:ascii="Arial" w:hAnsi="Arial"/>
          <w:color w:val="000000"/>
        </w:rPr>
      </w:pPr>
      <w:ins w:id="608" w:author="NAA" w:date="2010-06-24T12:28:00Z">
        <w:r w:rsidRPr="004D6EE1">
          <w:rPr>
            <w:rFonts w:ascii="Arial" w:hAnsi="Arial"/>
            <w:color w:val="000000"/>
          </w:rPr>
          <w:t>Inspection Record (Enclosure 6) o</w:t>
        </w:r>
        <w:r w:rsidR="00B32B0B" w:rsidRPr="004D6EE1">
          <w:rPr>
            <w:rFonts w:ascii="Arial" w:hAnsi="Arial"/>
            <w:color w:val="000000"/>
          </w:rPr>
          <w:t>r</w:t>
        </w:r>
        <w:r w:rsidRPr="004D6EE1">
          <w:rPr>
            <w:rFonts w:ascii="Arial" w:hAnsi="Arial"/>
            <w:color w:val="000000"/>
          </w:rPr>
          <w:t xml:space="preserve"> in a narrative </w:t>
        </w:r>
      </w:ins>
      <w:r w:rsidRPr="004D6EE1">
        <w:rPr>
          <w:rFonts w:ascii="Arial" w:hAnsi="Arial"/>
          <w:color w:val="000000"/>
        </w:rPr>
        <w:t xml:space="preserve">inspection </w:t>
      </w:r>
      <w:ins w:id="609" w:author="NAA" w:date="2010-06-24T12:28:00Z">
        <w:r w:rsidRPr="004D6EE1">
          <w:rPr>
            <w:rFonts w:ascii="Arial" w:hAnsi="Arial"/>
            <w:color w:val="000000"/>
          </w:rPr>
          <w:t xml:space="preserve">report, a letter (Enclosure 7) shall be </w:t>
        </w:r>
        <w:r w:rsidR="00B32B0B" w:rsidRPr="004D6EE1">
          <w:rPr>
            <w:rFonts w:ascii="Arial" w:hAnsi="Arial"/>
            <w:color w:val="000000"/>
          </w:rPr>
          <w:t>used to inform the licensee of the results of the inspection.  The letter will be a publicly available document.  If security-related information is transmitted to the licensee the information should be placed in a separate enclosure to the letter with the proper SUNSI or SGI-M markings.</w:t>
        </w:r>
      </w:ins>
    </w:p>
    <w:p w:rsidR="00390C57" w:rsidRPr="004D6EE1" w:rsidRDefault="00390C57" w:rsidP="004D6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720"/>
        <w:jc w:val="both"/>
        <w:rPr>
          <w:rFonts w:ascii="Arial" w:hAnsi="Arial"/>
          <w:color w:val="000000"/>
          <w:u w:val="single"/>
        </w:rPr>
      </w:pPr>
    </w:p>
    <w:p w:rsidR="00390C57" w:rsidRPr="001B019A" w:rsidRDefault="00B32B0B" w:rsidP="004D6EE1">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06"/>
        <w:jc w:val="both"/>
        <w:rPr>
          <w:ins w:id="610" w:author="NAA" w:date="2010-06-24T12:28:00Z"/>
          <w:rFonts w:ascii="Arial" w:hAnsi="Arial"/>
          <w:color w:val="000000"/>
        </w:rPr>
      </w:pPr>
      <w:ins w:id="611" w:author="NAA" w:date="2010-06-24T12:28:00Z">
        <w:r w:rsidRPr="001B019A">
          <w:rPr>
            <w:rFonts w:ascii="Arial" w:hAnsi="Arial"/>
            <w:color w:val="000000"/>
            <w:u w:val="single"/>
          </w:rPr>
          <w:t>Marking of Inspection Documentation</w:t>
        </w:r>
      </w:ins>
      <w:ins w:id="612" w:author="Gwendolyn Davis" w:date="2010-07-23T16:57:00Z">
        <w:r w:rsidR="004D6EE1" w:rsidRPr="001B019A">
          <w:rPr>
            <w:rFonts w:ascii="Arial" w:hAnsi="Arial"/>
            <w:color w:val="000000"/>
          </w:rPr>
          <w:t xml:space="preserve">.  </w:t>
        </w:r>
      </w:ins>
      <w:ins w:id="613" w:author="NAA" w:date="2010-06-24T12:28:00Z">
        <w:r w:rsidRPr="001B019A">
          <w:rPr>
            <w:rFonts w:ascii="Arial" w:hAnsi="Arial"/>
            <w:color w:val="000000"/>
          </w:rPr>
          <w:t xml:space="preserve">Information relative to the licensee’s </w:t>
        </w:r>
      </w:ins>
      <w:ins w:id="614" w:author="Gwendolyn Davis" w:date="2010-07-23T16:58:00Z">
        <w:r w:rsidR="004D6EE1" w:rsidRPr="001B019A">
          <w:rPr>
            <w:rFonts w:ascii="Arial" w:hAnsi="Arial"/>
            <w:color w:val="000000"/>
          </w:rPr>
          <w:t xml:space="preserve"> </w:t>
        </w:r>
      </w:ins>
      <w:ins w:id="615" w:author="NAA" w:date="2010-06-24T12:28:00Z">
        <w:r w:rsidRPr="001B019A">
          <w:rPr>
            <w:rFonts w:ascii="Arial" w:hAnsi="Arial"/>
            <w:color w:val="000000"/>
          </w:rPr>
          <w:t xml:space="preserve">physical protection measures (security-related information) is sensitive information and needs to be protected.  The inspector should ensure that the NOV, documentation of findings (i.e., NRC Form 591M Part 3 (Enclosure 5), Inspection Record (Enclosure 6), or narrative inspection report), and any other separate </w:t>
        </w:r>
        <w:r w:rsidRPr="001B019A">
          <w:rPr>
            <w:rFonts w:ascii="Arial" w:hAnsi="Arial"/>
            <w:color w:val="000000"/>
          </w:rPr>
          <w:lastRenderedPageBreak/>
          <w:t xml:space="preserve">enclosure are appropriately protected, handled and marked in accordance with the SUNSI and SGI-M guidance.  All </w:t>
        </w:r>
        <w:r w:rsidR="00C92A81" w:rsidRPr="001B019A">
          <w:rPr>
            <w:rFonts w:ascii="Arial" w:hAnsi="Arial"/>
            <w:color w:val="000000"/>
          </w:rPr>
          <w:t>cov</w:t>
        </w:r>
        <w:r w:rsidRPr="001B019A">
          <w:rPr>
            <w:rFonts w:ascii="Arial" w:hAnsi="Arial"/>
            <w:color w:val="000000"/>
          </w:rPr>
          <w:t>er letters to licensees will be publicly available and should not contain sensitive information.</w:t>
        </w:r>
      </w:ins>
    </w:p>
    <w:p w:rsidR="00390C57" w:rsidRPr="004D6EE1"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616" w:author="NAA" w:date="2010-06-24T12:28:00Z"/>
          <w:rFonts w:ascii="Arial" w:hAnsi="Arial" w:cs="Arial"/>
          <w:color w:val="000000"/>
        </w:rPr>
      </w:pP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ins w:id="617" w:author="Gwendolyn Davis" w:date="2010-07-23T12:09:00Z"/>
          <w:rFonts w:ascii="Arial" w:hAnsi="Arial"/>
          <w:strike/>
          <w:color w:val="0000FF"/>
        </w:rPr>
      </w:pPr>
    </w:p>
    <w:p w:rsidR="008F699B" w:rsidRDefault="008F699B"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jc w:val="both"/>
        <w:rPr>
          <w:rFonts w:ascii="Arial" w:hAnsi="Arial"/>
          <w:strike/>
          <w:color w:val="0000FF"/>
          <w:rPrChange w:id="618" w:author="Unknown">
            <w:rPr>
              <w:rFonts w:ascii="Arial" w:hAnsi="Arial"/>
              <w:color w:val="000000"/>
            </w:rPr>
          </w:rPrChange>
        </w:rPr>
        <w:sectPr w:rsidR="008F699B"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cs="Arial"/>
          <w:color w:val="000000"/>
        </w:rPr>
      </w:pPr>
      <w:bookmarkStart w:id="619" w:name="_Toc263168973"/>
      <w:r w:rsidRPr="00E72F5B">
        <w:rPr>
          <w:rFonts w:ascii="Arial" w:hAnsi="Arial" w:cs="Arial"/>
          <w:color w:val="000000"/>
        </w:rPr>
        <w:lastRenderedPageBreak/>
        <w:t>2800-09</w:t>
      </w:r>
      <w:r w:rsidRPr="00E72F5B">
        <w:rPr>
          <w:rFonts w:ascii="Arial" w:hAnsi="Arial" w:cs="Arial"/>
          <w:color w:val="000000"/>
        </w:rPr>
        <w:tab/>
        <w:t>COORDINATION OF REGIONAL RESPONSIBILITY FOR INSPECTIONS</w:t>
      </w:r>
      <w:bookmarkEnd w:id="619"/>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620" w:name="_Toc263168974"/>
      <w:r w:rsidRPr="00E72F5B">
        <w:rPr>
          <w:rFonts w:ascii="Arial" w:hAnsi="Arial" w:cs="Arial"/>
          <w:color w:val="000000"/>
        </w:rPr>
        <w:t>09.01</w:t>
      </w:r>
      <w:r w:rsidRPr="00E72F5B">
        <w:rPr>
          <w:rFonts w:ascii="Arial" w:hAnsi="Arial" w:cs="Arial"/>
          <w:color w:val="000000"/>
        </w:rPr>
        <w:tab/>
      </w:r>
      <w:r w:rsidRPr="00E72F5B">
        <w:rPr>
          <w:rFonts w:ascii="Arial" w:hAnsi="Arial" w:cs="Arial"/>
          <w:color w:val="000000"/>
          <w:u w:val="single"/>
        </w:rPr>
        <w:t>General</w:t>
      </w:r>
      <w:r w:rsidRPr="00E72F5B">
        <w:rPr>
          <w:rFonts w:ascii="Arial" w:hAnsi="Arial" w:cs="Arial"/>
          <w:color w:val="000000"/>
        </w:rPr>
        <w:t>.  When a license authorizes operations in more than one region, the responsibility for inspection shall reside with the regional office in which the licensee's main office is located.  The main office means the corporate office, normally the street address listed in item 2 of the license.</w:t>
      </w:r>
      <w:bookmarkEnd w:id="620"/>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ins w:id="621" w:author="Gwendolyn Davis" w:date="2010-07-14T10:16:00Z"/>
          <w:rFonts w:ascii="Arial" w:hAnsi="Arial" w:cs="Arial"/>
          <w:color w:val="000000"/>
        </w:rPr>
      </w:pPr>
      <w:bookmarkStart w:id="622" w:name="_Toc263168975"/>
      <w:r w:rsidRPr="00E72F5B">
        <w:rPr>
          <w:rFonts w:ascii="Arial" w:hAnsi="Arial" w:cs="Arial"/>
          <w:color w:val="000000"/>
        </w:rPr>
        <w:t>09.02</w:t>
      </w:r>
      <w:r w:rsidRPr="00E72F5B">
        <w:rPr>
          <w:rFonts w:ascii="Arial" w:hAnsi="Arial" w:cs="Arial"/>
          <w:color w:val="000000"/>
        </w:rPr>
        <w:tab/>
      </w:r>
      <w:r w:rsidRPr="00E72F5B">
        <w:rPr>
          <w:rFonts w:ascii="Arial" w:hAnsi="Arial" w:cs="Arial"/>
          <w:color w:val="000000"/>
          <w:u w:val="single"/>
        </w:rPr>
        <w:t>Assistance in Inspections</w:t>
      </w:r>
      <w:r w:rsidRPr="00E72F5B">
        <w:rPr>
          <w:rFonts w:ascii="Arial" w:hAnsi="Arial" w:cs="Arial"/>
          <w:color w:val="000000"/>
        </w:rPr>
        <w:t>.  In the interest of efficiency in use of travel time and funds, the responsible regional office may request another regional office to conduct inspections (assist inspections) of the activities of such licensees when the licensee is operating outside the geographical area of the responsible region.  [</w:t>
      </w:r>
      <w:r w:rsidR="004F6BD4">
        <w:rPr>
          <w:rFonts w:ascii="Arial" w:hAnsi="Arial" w:cs="Arial"/>
          <w:color w:val="000000"/>
        </w:rPr>
        <w:t>See Section</w:t>
      </w:r>
      <w:r w:rsidRPr="00E72F5B">
        <w:rPr>
          <w:rFonts w:ascii="Arial" w:hAnsi="Arial" w:cs="Arial"/>
          <w:color w:val="000000"/>
        </w:rPr>
        <w:t xml:space="preserve"> 07.04(b)]  Because of the close proximity of a licensed facility to the responsible region</w:t>
      </w:r>
      <w:r w:rsidR="00061F05">
        <w:rPr>
          <w:rFonts w:ascii="Arial" w:hAnsi="Arial" w:cs="Arial"/>
          <w:color w:val="000000"/>
        </w:rPr>
        <w:t>’</w:t>
      </w:r>
      <w:r w:rsidRPr="00E72F5B">
        <w:rPr>
          <w:rFonts w:ascii="Arial" w:hAnsi="Arial" w:cs="Arial"/>
          <w:color w:val="000000"/>
        </w:rPr>
        <w:t xml:space="preserve">s boundary, </w:t>
      </w: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r w:rsidRPr="00E72F5B">
        <w:rPr>
          <w:rFonts w:ascii="Arial" w:hAnsi="Arial" w:cs="Arial"/>
          <w:color w:val="000000"/>
        </w:rPr>
        <w:t>the responsible region's personnel may perform the inspection activity themselves rather than request assistance from another region.  In such cases, these activities should be coordinated between regions.</w:t>
      </w:r>
      <w:bookmarkEnd w:id="622"/>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623" w:name="_Toc263168976"/>
      <w:r w:rsidRPr="00E72F5B">
        <w:rPr>
          <w:rFonts w:ascii="Arial" w:hAnsi="Arial" w:cs="Arial"/>
          <w:color w:val="000000"/>
        </w:rPr>
        <w:t>09.03</w:t>
      </w:r>
      <w:r w:rsidRPr="00E72F5B">
        <w:rPr>
          <w:rFonts w:ascii="Arial" w:hAnsi="Arial" w:cs="Arial"/>
          <w:color w:val="000000"/>
        </w:rPr>
        <w:tab/>
      </w:r>
      <w:r w:rsidRPr="00E72F5B">
        <w:rPr>
          <w:rFonts w:ascii="Arial" w:hAnsi="Arial" w:cs="Arial"/>
          <w:color w:val="000000"/>
          <w:u w:val="single"/>
        </w:rPr>
        <w:t>Transfer of Responsibility</w:t>
      </w:r>
      <w:r w:rsidRPr="00E72F5B">
        <w:rPr>
          <w:rFonts w:ascii="Arial" w:hAnsi="Arial" w:cs="Arial"/>
          <w:color w:val="000000"/>
        </w:rPr>
        <w:t>.  Notwithstanding the above (Sections 09.01 and 09.02), when a license has an address that places the inspection responsibility in one region, and operations under the license routinely or predominantly occur within another region, the inspection responsibility may be transferred to the region in which the operations are performed.  This transfer shall be done with mutual agreement of the regional offices involved.  The regional offices should ensure that the appropriate changes are made to the LTS to show which office has the overall responsibility for inspection and enforcement.</w:t>
      </w:r>
      <w:bookmarkEnd w:id="623"/>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1763D9" w:rsidRDefault="001763D9"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cs="Arial"/>
          <w:color w:val="000000"/>
        </w:rPr>
      </w:pPr>
      <w:bookmarkStart w:id="624" w:name="_Toc263168977"/>
      <w:r w:rsidRPr="00E72F5B">
        <w:rPr>
          <w:rFonts w:ascii="Arial" w:hAnsi="Arial" w:cs="Arial"/>
          <w:color w:val="000000"/>
        </w:rPr>
        <w:t>2800-10</w:t>
      </w:r>
      <w:r w:rsidRPr="00E72F5B">
        <w:rPr>
          <w:rFonts w:ascii="Arial" w:hAnsi="Arial" w:cs="Arial"/>
          <w:color w:val="000000"/>
        </w:rPr>
        <w:tab/>
        <w:t>COORDINATION WITH OTHER AGENCIES</w:t>
      </w:r>
      <w:bookmarkEnd w:id="624"/>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625" w:name="_Toc263168978"/>
      <w:r w:rsidRPr="00E72F5B">
        <w:rPr>
          <w:rFonts w:ascii="Arial" w:hAnsi="Arial" w:cs="Arial"/>
          <w:color w:val="000000"/>
        </w:rPr>
        <w:t>10.01</w:t>
      </w:r>
      <w:r w:rsidRPr="00E72F5B">
        <w:rPr>
          <w:rFonts w:ascii="Arial" w:hAnsi="Arial" w:cs="Arial"/>
          <w:color w:val="000000"/>
        </w:rPr>
        <w:tab/>
      </w:r>
      <w:r w:rsidR="00620ED6">
        <w:rPr>
          <w:rFonts w:ascii="Arial" w:hAnsi="Arial"/>
          <w:color w:val="000000"/>
          <w:u w:val="single"/>
        </w:rPr>
        <w:t>Federal Agencies</w:t>
      </w:r>
      <w:r w:rsidRPr="00E72F5B">
        <w:rPr>
          <w:rFonts w:ascii="Arial" w:hAnsi="Arial" w:cs="Arial"/>
          <w:color w:val="000000"/>
        </w:rPr>
        <w:t xml:space="preserve">.  NRC does not conduct inspections of licensee compliance with the requirements of other Federal agencies, except the U.S. Department of Transportation (DOT).  However, NRC inspectors may identify concerns that are within another agency's regulatory authority.  If such concerns are significant and the licensee demonstrates a pattern of unresponsiveness, the NRC regional office, in coordination with </w:t>
      </w:r>
      <w:ins w:id="626" w:author="NAA" w:date="2010-06-24T12:28:00Z">
        <w:r w:rsidR="0023596B">
          <w:rPr>
            <w:rFonts w:ascii="Arial" w:hAnsi="Arial" w:cs="Arial"/>
            <w:color w:val="000000"/>
          </w:rPr>
          <w:t>FSME</w:t>
        </w:r>
      </w:ins>
      <w:r w:rsidRPr="00E72F5B">
        <w:rPr>
          <w:rFonts w:ascii="Arial" w:hAnsi="Arial" w:cs="Arial"/>
          <w:color w:val="000000"/>
        </w:rPr>
        <w:t>, should inform the appropriate liaisons within the other agency about the concerns.</w:t>
      </w:r>
      <w:bookmarkEnd w:id="625"/>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sidRPr="00E72F5B">
        <w:rPr>
          <w:rFonts w:ascii="Arial" w:hAnsi="Arial" w:cs="Arial"/>
          <w:color w:val="000000"/>
        </w:rPr>
        <w:t xml:space="preserve">Except for DOT regulations, it is important that all inspectors recognize and understand that they are not to make decisions regarding activities under the purview of other agencies.  Thus, in discussing the concerns with the licensee, inspectors are cautioned not to judge whether a given condition is a violation of another agency's rules or regulations, but are to point out concerns to heighten licensee awareness.  For example, if an inspector identified concerns for lack of fire protection, then it would be appropriate to encourage the licensee to advise the local fire department of conditions in the facility and to take prompt action to correct the situation.  The inspector would also advise the licensee of the </w:t>
      </w:r>
      <w:r w:rsidRPr="00E72F5B">
        <w:rPr>
          <w:rFonts w:ascii="Arial" w:hAnsi="Arial" w:cs="Arial"/>
          <w:color w:val="000000"/>
        </w:rPr>
        <w:lastRenderedPageBreak/>
        <w:t>inspector</w:t>
      </w:r>
      <w:r w:rsidR="00061F05">
        <w:rPr>
          <w:rFonts w:ascii="Arial" w:hAnsi="Arial" w:cs="Arial"/>
          <w:color w:val="000000"/>
        </w:rPr>
        <w:t>’</w:t>
      </w:r>
      <w:r w:rsidRPr="00E72F5B">
        <w:rPr>
          <w:rFonts w:ascii="Arial" w:hAnsi="Arial" w:cs="Arial"/>
          <w:color w:val="000000"/>
        </w:rPr>
        <w:t xml:space="preserve">s obligation to inform the NRC supervisor who may coordinate the information with OSHA as per </w:t>
      </w:r>
      <w:ins w:id="627" w:author="Gwendolyn Davis" w:date="2010-07-14T09:52:00Z">
        <w:r w:rsidR="00A660F4">
          <w:rPr>
            <w:rFonts w:ascii="Arial" w:hAnsi="Arial" w:cs="Arial"/>
            <w:color w:val="000000"/>
          </w:rPr>
          <w:t>IMC</w:t>
        </w:r>
      </w:ins>
      <w:r w:rsidRPr="00E72F5B">
        <w:rPr>
          <w:rFonts w:ascii="Arial" w:hAnsi="Arial" w:cs="Arial"/>
          <w:color w:val="000000"/>
        </w:rPr>
        <w:t xml:space="preserve"> 1007.</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sidRPr="00E72F5B">
        <w:rPr>
          <w:rFonts w:ascii="Arial" w:hAnsi="Arial" w:cs="Arial"/>
          <w:color w:val="000000"/>
        </w:rPr>
        <w:t>In the case of complaints or allegations involving another federal agency</w:t>
      </w:r>
      <w:r w:rsidR="00061F05">
        <w:rPr>
          <w:rFonts w:ascii="Arial" w:hAnsi="Arial" w:cs="Arial"/>
          <w:color w:val="000000"/>
        </w:rPr>
        <w:t>’</w:t>
      </w:r>
      <w:r w:rsidRPr="00E72F5B">
        <w:rPr>
          <w:rFonts w:ascii="Arial" w:hAnsi="Arial" w:cs="Arial"/>
          <w:color w:val="000000"/>
        </w:rPr>
        <w:t>s jurisdiction, the inspector should withhold the information from the licensee and elevate the concerns to the attention of NRC regional management while the inspector is still onsite.  [</w:t>
      </w:r>
      <w:ins w:id="628" w:author="NAA" w:date="2010-06-24T12:28:00Z">
        <w:r w:rsidR="004F6BD4">
          <w:rPr>
            <w:rFonts w:ascii="Arial" w:hAnsi="Arial" w:cs="Arial"/>
            <w:color w:val="000000"/>
          </w:rPr>
          <w:t>See</w:t>
        </w:r>
      </w:ins>
      <w:r w:rsidR="004F6BD4">
        <w:rPr>
          <w:rFonts w:ascii="Arial" w:hAnsi="Arial" w:cs="Arial"/>
          <w:color w:val="000000"/>
        </w:rPr>
        <w:t xml:space="preserve"> Section</w:t>
      </w:r>
      <w:r w:rsidRPr="00E72F5B">
        <w:rPr>
          <w:rFonts w:ascii="Arial" w:hAnsi="Arial" w:cs="Arial"/>
          <w:color w:val="000000"/>
        </w:rPr>
        <w:t xml:space="preserve"> 08.02]</w:t>
      </w:r>
    </w:p>
    <w:p w:rsidR="009D61EC" w:rsidRPr="00E72F5B"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RPr="00E72F5B" w:rsidSect="00787EFC">
          <w:type w:val="continuous"/>
          <w:pgSz w:w="12240" w:h="15840"/>
          <w:pgMar w:top="1080" w:right="1440" w:bottom="720" w:left="1440" w:header="1080" w:footer="720" w:gutter="0"/>
          <w:cols w:space="720"/>
          <w:noEndnote/>
        </w:sectPr>
      </w:pP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629" w:author="NAA" w:date="2010-06-24T12:28:00Z"/>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sidRPr="00E72F5B">
        <w:rPr>
          <w:rFonts w:ascii="Arial" w:hAnsi="Arial" w:cs="Arial"/>
          <w:color w:val="000000"/>
        </w:rPr>
        <w:t xml:space="preserve">NRC has entered into several Memoranda of Understanding (MOUs), with other Federal </w:t>
      </w:r>
      <w:r w:rsidR="0037729E" w:rsidRPr="00E72F5B">
        <w:rPr>
          <w:rFonts w:ascii="Arial" w:hAnsi="Arial" w:cs="Arial"/>
          <w:color w:val="000000"/>
        </w:rPr>
        <w:t>agencies,</w:t>
      </w:r>
      <w:r w:rsidR="0037729E">
        <w:rPr>
          <w:rFonts w:ascii="Arial" w:hAnsi="Arial" w:cs="Arial"/>
          <w:color w:val="000000"/>
        </w:rPr>
        <w:t xml:space="preserve"> </w:t>
      </w:r>
      <w:ins w:id="630" w:author="NAA" w:date="2010-06-24T12:28:00Z">
        <w:r w:rsidR="0037729E" w:rsidRPr="00E72F5B">
          <w:rPr>
            <w:rFonts w:ascii="Arial" w:hAnsi="Arial" w:cs="Arial"/>
            <w:color w:val="000000"/>
          </w:rPr>
          <w:t>which</w:t>
        </w:r>
      </w:ins>
      <w:r w:rsidRPr="00E72F5B">
        <w:rPr>
          <w:rFonts w:ascii="Arial" w:hAnsi="Arial" w:cs="Arial"/>
          <w:color w:val="000000"/>
        </w:rPr>
        <w:t xml:space="preserve"> outline agreements regarding items such as exchange of trade-secret information and evidence in criminal proceedings.  These MOUs are published in the NRC Rules and Regulations (Volume IV) and copies may be obtained from the regional office or </w:t>
      </w:r>
      <w:ins w:id="631" w:author="NAA" w:date="2010-06-24T12:28:00Z">
        <w:r w:rsidR="00484D5A">
          <w:rPr>
            <w:rFonts w:ascii="Arial" w:hAnsi="Arial" w:cs="Arial"/>
            <w:color w:val="000000"/>
          </w:rPr>
          <w:t>MSSA</w:t>
        </w:r>
        <w:r w:rsidRPr="00E72F5B">
          <w:rPr>
            <w:rFonts w:ascii="Arial" w:hAnsi="Arial" w:cs="Arial"/>
            <w:color w:val="000000"/>
          </w:rPr>
          <w:t>.</w:t>
        </w:r>
      </w:ins>
      <w:r w:rsidRPr="00E72F5B">
        <w:rPr>
          <w:rFonts w:ascii="Arial" w:hAnsi="Arial" w:cs="Arial"/>
          <w:color w:val="000000"/>
        </w:rPr>
        <w:t xml:space="preserve">  The following MOUs contain information that is relevant to inspection activities: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sidRPr="00E72F5B">
        <w:rPr>
          <w:rFonts w:ascii="Arial" w:hAnsi="Arial" w:cs="Arial"/>
          <w:color w:val="000000"/>
        </w:rPr>
        <w:t>a.</w:t>
      </w:r>
      <w:r w:rsidRPr="00E72F5B">
        <w:rPr>
          <w:rFonts w:ascii="Arial" w:hAnsi="Arial" w:cs="Arial"/>
          <w:color w:val="000000"/>
        </w:rPr>
        <w:tab/>
        <w:t>U.S. Department of Transportation (DOT).  The NRC/DOT MOU, "Transportation of Radioactive Materials" - published in the Federal Register July 2, 1979, delineates DOT's and NRC's respective responsibilities for regulating safety in transportation of radioactive materials.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sidRPr="00E72F5B">
        <w:rPr>
          <w:rFonts w:ascii="Arial" w:hAnsi="Arial" w:cs="Arial"/>
          <w:color w:val="000000"/>
        </w:rPr>
        <w:t>b.</w:t>
      </w:r>
      <w:r w:rsidRPr="00E72F5B">
        <w:rPr>
          <w:rFonts w:ascii="Arial" w:hAnsi="Arial" w:cs="Arial"/>
          <w:color w:val="000000"/>
        </w:rPr>
        <w:tab/>
        <w:t>U.S. Department of Justice (DOJ)</w:t>
      </w:r>
      <w:ins w:id="632" w:author="Gwendolyn Davis" w:date="2010-07-23T17:01:00Z">
        <w:r w:rsidR="001763D9">
          <w:rPr>
            <w:rFonts w:ascii="Arial" w:hAnsi="Arial" w:cs="Arial"/>
            <w:color w:val="000000"/>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sidRPr="00E72F5B">
        <w:rPr>
          <w:rFonts w:ascii="Arial" w:hAnsi="Arial" w:cs="Arial"/>
          <w:color w:val="000000"/>
        </w:rPr>
        <w:t>1.</w:t>
      </w:r>
      <w:r w:rsidRPr="00E72F5B">
        <w:rPr>
          <w:rFonts w:ascii="Arial" w:hAnsi="Arial" w:cs="Arial"/>
          <w:color w:val="000000"/>
        </w:rPr>
        <w:tab/>
        <w:t>The NRC/DOJ</w:t>
      </w:r>
      <w:r w:rsidRPr="00E72F5B">
        <w:rPr>
          <w:rFonts w:ascii="Arial" w:hAnsi="Arial" w:cs="Arial"/>
          <w:color w:val="000000"/>
        </w:rPr>
        <w:sym w:font="WP TypographicSymbols" w:char="0042"/>
      </w:r>
      <w:r w:rsidRPr="00E72F5B">
        <w:rPr>
          <w:rFonts w:ascii="Arial" w:hAnsi="Arial" w:cs="Arial"/>
          <w:color w:val="000000"/>
        </w:rPr>
        <w:t>Federal Bureau of Investigation (FBI) MOU, "Cooperation Regarding Threat, Theft, or Sabotage in U.S. Nuclear Industry" - published in the Federal Register May 16, 2000, provides a basis for contingency response planning, coordination, and cooperation between the FBI and the NRC, to deal effectively with threats, and with acts associated with theft or sabotage attempts against NRC-licensed nuclear facilities and activities.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sidRPr="00E72F5B">
        <w:rPr>
          <w:rFonts w:ascii="Arial" w:hAnsi="Arial" w:cs="Arial"/>
          <w:color w:val="000000"/>
        </w:rPr>
        <w:t>2.</w:t>
      </w:r>
      <w:r w:rsidRPr="00E72F5B">
        <w:rPr>
          <w:rFonts w:ascii="Arial" w:hAnsi="Arial" w:cs="Arial"/>
          <w:color w:val="000000"/>
        </w:rPr>
        <w:tab/>
        <w:t xml:space="preserve">The NRC/DOJ MOU published in the Federal Register December 14, 1988, provides for coordination between the two agencies for matters that could lead to NRC enforcement action, as well as DOJ criminal prosecution.  The MOU also facilitates exchange of information on matters within their respective jurisdictions.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sidRPr="00E72F5B">
        <w:rPr>
          <w:rFonts w:ascii="Arial" w:hAnsi="Arial" w:cs="Arial"/>
          <w:color w:val="000000"/>
        </w:rPr>
        <w:t>c.</w:t>
      </w:r>
      <w:r w:rsidRPr="00E72F5B">
        <w:rPr>
          <w:rFonts w:ascii="Arial" w:hAnsi="Arial" w:cs="Arial"/>
          <w:color w:val="000000"/>
        </w:rPr>
        <w:tab/>
        <w:t>U.S. Department of Labor (DOL)</w:t>
      </w:r>
      <w:ins w:id="633" w:author="Gwendolyn Davis" w:date="2010-07-23T17:01:00Z">
        <w:r w:rsidR="001763D9">
          <w:rPr>
            <w:rFonts w:ascii="Arial" w:hAnsi="Arial" w:cs="Arial"/>
            <w:color w:val="000000"/>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sidRPr="00E72F5B">
        <w:rPr>
          <w:rFonts w:ascii="Arial" w:hAnsi="Arial" w:cs="Arial"/>
          <w:color w:val="000000"/>
        </w:rPr>
        <w:t>1.</w:t>
      </w:r>
      <w:r w:rsidRPr="00E72F5B">
        <w:rPr>
          <w:rFonts w:ascii="Arial" w:hAnsi="Arial" w:cs="Arial"/>
          <w:color w:val="000000"/>
        </w:rPr>
        <w:tab/>
        <w:t>The NRC/DOL MOU, "Cooperation Regarding Employee Protection Matters" published in the Federal Register October 27, 1998, provides coordination of employee protection provisions in Section 211 of the Energy Reorganization Act of 1974.  Section 211 prohibits a licensee, applicant, or contractor or subcontractor of same from discriminating against any employee who assisted or participated, or is about to assist or participate, in an NRC inspection.</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sidRPr="00E72F5B">
        <w:rPr>
          <w:rFonts w:ascii="Arial" w:hAnsi="Arial" w:cs="Arial"/>
          <w:color w:val="000000"/>
        </w:rPr>
        <w:t>2.</w:t>
      </w:r>
      <w:r w:rsidRPr="00E72F5B">
        <w:rPr>
          <w:rFonts w:ascii="Arial" w:hAnsi="Arial" w:cs="Arial"/>
          <w:color w:val="000000"/>
        </w:rPr>
        <w:tab/>
        <w:t>The NRC/DOL</w:t>
      </w:r>
      <w:r w:rsidRPr="00E72F5B">
        <w:rPr>
          <w:rFonts w:ascii="Arial" w:hAnsi="Arial" w:cs="Arial"/>
          <w:color w:val="000000"/>
        </w:rPr>
        <w:sym w:font="WP TypographicSymbols" w:char="0042"/>
      </w:r>
      <w:r w:rsidRPr="00E72F5B">
        <w:rPr>
          <w:rFonts w:ascii="Arial" w:hAnsi="Arial" w:cs="Arial"/>
          <w:color w:val="000000"/>
        </w:rPr>
        <w:t xml:space="preserve">Mine Safety and Health Administration (MSHA) MOU, </w:t>
      </w:r>
      <w:r w:rsidRPr="00E72F5B">
        <w:rPr>
          <w:rFonts w:ascii="Arial" w:hAnsi="Arial" w:cs="Arial"/>
          <w:color w:val="000000"/>
        </w:rPr>
        <w:sym w:font="WP TypographicSymbols" w:char="0041"/>
      </w:r>
      <w:r w:rsidRPr="00E72F5B">
        <w:rPr>
          <w:rFonts w:ascii="Arial" w:hAnsi="Arial" w:cs="Arial"/>
          <w:color w:val="000000"/>
        </w:rPr>
        <w:t>Facilitation of Coordination and Cooperation in Areas of Mutual Jurisdiction and Concern,</w:t>
      </w:r>
      <w:r w:rsidRPr="00E72F5B">
        <w:rPr>
          <w:rFonts w:ascii="Arial" w:hAnsi="Arial" w:cs="Arial"/>
          <w:color w:val="000000"/>
        </w:rPr>
        <w:sym w:font="WP TypographicSymbols" w:char="0040"/>
      </w:r>
      <w:r w:rsidRPr="00E72F5B">
        <w:rPr>
          <w:rFonts w:ascii="Arial" w:hAnsi="Arial" w:cs="Arial"/>
          <w:color w:val="000000"/>
        </w:rPr>
        <w:t xml:space="preserve"> published in the Federal Register January 4, 1980, clarified </w:t>
      </w:r>
      <w:r w:rsidRPr="00E72F5B">
        <w:rPr>
          <w:rFonts w:ascii="Arial" w:hAnsi="Arial" w:cs="Arial"/>
          <w:color w:val="000000"/>
        </w:rPr>
        <w:lastRenderedPageBreak/>
        <w:t>the regulatory roles for NRC and MSHA for milling of source material, including inspection of an operating uranium mill.</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Pr="00E72F5B"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RPr="00E72F5B"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sidRPr="00E72F5B">
        <w:rPr>
          <w:rFonts w:ascii="Arial" w:hAnsi="Arial" w:cs="Arial"/>
          <w:color w:val="000000"/>
        </w:rPr>
        <w:lastRenderedPageBreak/>
        <w:t>3.</w:t>
      </w:r>
      <w:r w:rsidRPr="00E72F5B">
        <w:rPr>
          <w:rFonts w:ascii="Arial" w:hAnsi="Arial" w:cs="Arial"/>
          <w:color w:val="000000"/>
        </w:rPr>
        <w:tab/>
        <w:t>The NRC/DOL</w:t>
      </w:r>
      <w:r w:rsidRPr="00E72F5B">
        <w:rPr>
          <w:rFonts w:ascii="Arial" w:hAnsi="Arial" w:cs="Arial"/>
          <w:color w:val="000000"/>
        </w:rPr>
        <w:sym w:font="WP TypographicSymbols" w:char="0042"/>
      </w:r>
      <w:r w:rsidRPr="00E72F5B">
        <w:rPr>
          <w:rFonts w:ascii="Arial" w:hAnsi="Arial" w:cs="Arial"/>
          <w:color w:val="000000"/>
        </w:rPr>
        <w:t>Occupational Safety and Health Administration (OSHA), MOU, "Worker Protection at NRC-licensed Facilities" - published in the Federal Register October 31, 1988, was designed to ensure that there will be no gaps in the protection of workers at NRC-licensed facilities where the OSHA also has health and safety jurisdiction.  At the same time, the MOU is designed to avoid NRC and OSHA duplication of effort in those cases where it is not always practical to sharply identify boundaries between the NRC's responsibilities for nuclear safety and the OSHA's responsibilities for industrial safety.</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sidRPr="00E72F5B">
        <w:rPr>
          <w:rFonts w:ascii="Arial" w:hAnsi="Arial" w:cs="Arial"/>
          <w:color w:val="000000"/>
        </w:rPr>
        <w:t xml:space="preserve">Specific guidance on the responsibilities and interfacing activities for reporting non-radiological hazards to OSHA can be found in </w:t>
      </w:r>
      <w:ins w:id="634" w:author="Gwendolyn Davis" w:date="2010-07-14T09:52:00Z">
        <w:r w:rsidR="00A660F4">
          <w:rPr>
            <w:rFonts w:ascii="Arial" w:hAnsi="Arial" w:cs="Arial"/>
            <w:color w:val="000000"/>
          </w:rPr>
          <w:t>IMC</w:t>
        </w:r>
      </w:ins>
      <w:r w:rsidRPr="00E72F5B">
        <w:rPr>
          <w:rFonts w:ascii="Arial" w:hAnsi="Arial" w:cs="Arial"/>
          <w:color w:val="000000"/>
        </w:rPr>
        <w:t xml:space="preserve"> 1007.  There are 4 categories of hazards that may be associated the licensed materials: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sidRPr="00E72F5B">
        <w:rPr>
          <w:rFonts w:ascii="Arial" w:hAnsi="Arial" w:cs="Arial"/>
          <w:color w:val="000000"/>
        </w:rPr>
        <w:t>(a)</w:t>
      </w:r>
      <w:r w:rsidRPr="00E72F5B">
        <w:rPr>
          <w:rFonts w:ascii="Arial" w:hAnsi="Arial" w:cs="Arial"/>
          <w:color w:val="000000"/>
        </w:rPr>
        <w:tab/>
        <w:t xml:space="preserve">radiation risk from radioactive materials,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sidRPr="00E72F5B">
        <w:rPr>
          <w:rFonts w:ascii="Arial" w:hAnsi="Arial" w:cs="Arial"/>
          <w:color w:val="000000"/>
        </w:rPr>
        <w:t>(b)</w:t>
      </w:r>
      <w:r w:rsidRPr="00E72F5B">
        <w:rPr>
          <w:rFonts w:ascii="Arial" w:hAnsi="Arial" w:cs="Arial"/>
          <w:color w:val="000000"/>
        </w:rPr>
        <w:tab/>
        <w:t xml:space="preserve">chemical risk from radioactive materials,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sidRPr="00E72F5B">
        <w:rPr>
          <w:rFonts w:ascii="Arial" w:hAnsi="Arial" w:cs="Arial"/>
          <w:color w:val="000000"/>
        </w:rPr>
        <w:t>(c)</w:t>
      </w:r>
      <w:r w:rsidRPr="00E72F5B">
        <w:rPr>
          <w:rFonts w:ascii="Arial" w:hAnsi="Arial" w:cs="Arial"/>
          <w:color w:val="000000"/>
        </w:rPr>
        <w:tab/>
        <w:t xml:space="preserve">facility conditions that affect the safety of radioactive materials and thus present a risk to workers or members of the public, and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604"/>
        <w:jc w:val="both"/>
        <w:rPr>
          <w:rFonts w:ascii="Arial" w:hAnsi="Arial" w:cs="Arial"/>
          <w:color w:val="000000"/>
        </w:rPr>
      </w:pPr>
      <w:r w:rsidRPr="00E72F5B">
        <w:rPr>
          <w:rFonts w:ascii="Arial" w:hAnsi="Arial" w:cs="Arial"/>
          <w:color w:val="000000"/>
        </w:rPr>
        <w:t>(d)</w:t>
      </w:r>
      <w:r w:rsidRPr="00E72F5B">
        <w:rPr>
          <w:rFonts w:ascii="Arial" w:hAnsi="Arial" w:cs="Arial"/>
          <w:color w:val="000000"/>
        </w:rPr>
        <w:tab/>
        <w:t xml:space="preserve">facility conditions that result in an occupational risk but do not affect the safety of licensed materials.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sidRPr="00E72F5B">
        <w:rPr>
          <w:rFonts w:ascii="Arial" w:hAnsi="Arial" w:cs="Arial"/>
          <w:color w:val="000000"/>
        </w:rPr>
        <w:t xml:space="preserve">Generally, NRC has jurisdiction over categories (a), (b), and (c).  OSHA has authority and responsibility for category (d).  Through this MOU, NRC supports OSHA by reporting category (d) conditions to the licensee, NRC, and OSHA so appropriate action(s) can be taken.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jc w:val="both"/>
        <w:rPr>
          <w:rFonts w:ascii="Arial" w:hAnsi="Arial" w:cs="Arial"/>
          <w:color w:val="000000"/>
        </w:rPr>
      </w:pPr>
      <w:r w:rsidRPr="00E72F5B">
        <w:rPr>
          <w:rFonts w:ascii="Arial" w:hAnsi="Arial" w:cs="Arial"/>
          <w:color w:val="000000"/>
        </w:rPr>
        <w:t xml:space="preserve">Time spent on meeting the requirements of </w:t>
      </w:r>
      <w:ins w:id="635" w:author="Gwendolyn Davis" w:date="2010-07-14T09:52:00Z">
        <w:r w:rsidR="00A660F4">
          <w:rPr>
            <w:rFonts w:ascii="Arial" w:hAnsi="Arial" w:cs="Arial"/>
            <w:color w:val="000000"/>
          </w:rPr>
          <w:t>IMC</w:t>
        </w:r>
      </w:ins>
      <w:r w:rsidRPr="00E72F5B">
        <w:rPr>
          <w:rFonts w:ascii="Arial" w:hAnsi="Arial" w:cs="Arial"/>
          <w:color w:val="000000"/>
        </w:rPr>
        <w:t xml:space="preserve"> 1007 for category (d) conditions are to be charged to IP 93001, </w:t>
      </w:r>
      <w:r w:rsidRPr="00E72F5B">
        <w:rPr>
          <w:rFonts w:ascii="Arial" w:hAnsi="Arial" w:cs="Arial"/>
          <w:color w:val="000000"/>
        </w:rPr>
        <w:sym w:font="WP TypographicSymbols" w:char="0041"/>
      </w:r>
      <w:r w:rsidRPr="00E72F5B">
        <w:rPr>
          <w:rFonts w:ascii="Arial" w:hAnsi="Arial" w:cs="Arial"/>
          <w:color w:val="000000"/>
        </w:rPr>
        <w:t>OSHA Interface Activities.</w:t>
      </w:r>
      <w:r w:rsidRPr="00E72F5B">
        <w:rPr>
          <w:rFonts w:ascii="Arial" w:hAnsi="Arial" w:cs="Arial"/>
          <w:color w:val="000000"/>
        </w:rPr>
        <w:sym w:font="WP TypographicSymbols" w:char="0040"/>
      </w:r>
      <w:r w:rsidRPr="00E72F5B">
        <w:rPr>
          <w:rFonts w:ascii="Arial" w:hAnsi="Arial" w:cs="Arial"/>
          <w:color w:val="000000"/>
        </w:rPr>
        <w:t xml:space="preserve">  Time spent on category (a), (b), and (c) conditions are to be charged to the program-specific inspection procedure.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sidRPr="00E72F5B">
        <w:rPr>
          <w:rFonts w:ascii="Arial" w:hAnsi="Arial" w:cs="Arial"/>
          <w:color w:val="000000"/>
        </w:rPr>
        <w:t>d.</w:t>
      </w:r>
      <w:r w:rsidRPr="00E72F5B">
        <w:rPr>
          <w:rFonts w:ascii="Arial" w:hAnsi="Arial" w:cs="Arial"/>
          <w:color w:val="000000"/>
        </w:rPr>
        <w:tab/>
        <w:t>U.S. Environmental Protection Agency (EPA)</w:t>
      </w:r>
      <w:ins w:id="636" w:author="Gwendolyn Davis" w:date="2010-07-23T17:01:00Z">
        <w:r w:rsidR="001763D9">
          <w:rPr>
            <w:rFonts w:ascii="Arial" w:hAnsi="Arial" w:cs="Arial"/>
            <w:color w:val="000000"/>
          </w:rPr>
          <w:t>.</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sidRPr="00E72F5B">
        <w:rPr>
          <w:rFonts w:ascii="Arial" w:hAnsi="Arial" w:cs="Arial"/>
          <w:color w:val="000000"/>
        </w:rPr>
        <w:t>1.</w:t>
      </w:r>
      <w:r w:rsidRPr="00E72F5B">
        <w:rPr>
          <w:rFonts w:ascii="Arial" w:hAnsi="Arial" w:cs="Arial"/>
          <w:color w:val="000000"/>
        </w:rPr>
        <w:tab/>
        <w:t>The NRC/EPA MOU, "Regulation of Radionuclide Emissions</w:t>
      </w:r>
      <w:r w:rsidR="00DB43A1">
        <w:rPr>
          <w:rFonts w:ascii="Arial" w:hAnsi="Arial" w:cs="Arial"/>
          <w:color w:val="000000"/>
        </w:rPr>
        <w:t>,</w:t>
      </w:r>
      <w:r w:rsidRPr="00E72F5B">
        <w:rPr>
          <w:rFonts w:ascii="Arial" w:hAnsi="Arial" w:cs="Arial"/>
          <w:color w:val="000000"/>
        </w:rPr>
        <w:t>" published in the Federal Register November 3, 1980, defines in general terms the respective roles of the two agencies and establishes a framework of cooperation for avoiding unnecessary duplication of effort and for conserving resources in establishing, implementing, and enforcing standards for airborne radionuclide emissions from sources and facilities licensed by the NRC.</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sidRPr="00E72F5B">
        <w:rPr>
          <w:rFonts w:ascii="Arial" w:hAnsi="Arial" w:cs="Arial"/>
          <w:color w:val="000000"/>
        </w:rPr>
        <w:t>2.</w:t>
      </w:r>
      <w:r w:rsidRPr="00E72F5B">
        <w:rPr>
          <w:rFonts w:ascii="Arial" w:hAnsi="Arial" w:cs="Arial"/>
          <w:color w:val="000000"/>
        </w:rPr>
        <w:tab/>
        <w:t xml:space="preserve">The NRC/EPA MOU published in the Federal Register November 16, 1992,  was designed to foster NRC/EPA cooperation in protecting health and safety and the environment on issues relating to the regulation of radionuclides in the environment.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Pr="00E72F5B"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RPr="00E72F5B"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605"/>
        <w:jc w:val="both"/>
        <w:rPr>
          <w:rFonts w:ascii="Arial" w:hAnsi="Arial" w:cs="Arial"/>
          <w:color w:val="000000"/>
        </w:rPr>
      </w:pPr>
      <w:r w:rsidRPr="00E72F5B">
        <w:rPr>
          <w:rFonts w:ascii="Arial" w:hAnsi="Arial" w:cs="Arial"/>
          <w:color w:val="000000"/>
        </w:rPr>
        <w:lastRenderedPageBreak/>
        <w:t>3.</w:t>
      </w:r>
      <w:r w:rsidRPr="00E72F5B">
        <w:rPr>
          <w:rFonts w:ascii="Arial" w:hAnsi="Arial" w:cs="Arial"/>
          <w:color w:val="000000"/>
        </w:rPr>
        <w:tab/>
        <w:t>The NRC/EPA MOU published in the Federal Register December 22, 1992, concerns "Clean Air Act Standards for Radionuclide Releases from Facilities Other than Nuclear Power Reactors Licensed by NRC or its Agreement States."  The MOU was designed to ensure that facilities other than nuclear power reactors, licensed by the NRC, will continue to limit air emissions of radionuclides to levels that result in protection of the public health with an ample margin of safety.</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1763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sidRPr="00E72F5B">
        <w:rPr>
          <w:rFonts w:ascii="Arial" w:hAnsi="Arial" w:cs="Arial"/>
          <w:color w:val="000000"/>
        </w:rPr>
        <w:t>e.</w:t>
      </w:r>
      <w:r w:rsidRPr="00E72F5B">
        <w:rPr>
          <w:rFonts w:ascii="Arial" w:hAnsi="Arial" w:cs="Arial"/>
          <w:color w:val="000000"/>
        </w:rPr>
        <w:tab/>
        <w:t>U.S. Department of Health and Human Services (DHHS)</w:t>
      </w:r>
      <w:ins w:id="637" w:author="Gwendolyn Davis" w:date="2010-07-23T17:02:00Z">
        <w:r w:rsidR="001763D9">
          <w:rPr>
            <w:rFonts w:ascii="Arial" w:hAnsi="Arial" w:cs="Arial"/>
            <w:color w:val="000000"/>
          </w:rPr>
          <w:t xml:space="preserve">.  </w:t>
        </w:r>
      </w:ins>
      <w:r w:rsidRPr="00E72F5B">
        <w:rPr>
          <w:rFonts w:ascii="Arial" w:hAnsi="Arial" w:cs="Arial"/>
          <w:color w:val="000000"/>
        </w:rPr>
        <w:t>The NRC/DHHS</w:t>
      </w:r>
      <w:r w:rsidRPr="00E72F5B">
        <w:rPr>
          <w:rFonts w:ascii="Arial" w:hAnsi="Arial" w:cs="Arial"/>
          <w:color w:val="000000"/>
        </w:rPr>
        <w:sym w:font="WP TypographicSymbols" w:char="0042"/>
      </w:r>
      <w:r w:rsidRPr="00E72F5B">
        <w:rPr>
          <w:rFonts w:ascii="Arial" w:hAnsi="Arial" w:cs="Arial"/>
          <w:color w:val="000000"/>
        </w:rPr>
        <w:t xml:space="preserve">FDA MOU published in the Federal Register December 23, 2002, renewed with minor changes the MOU signed by NRC and FDA on August 26, 1993.  The MOU coordinates </w:t>
      </w:r>
      <w:ins w:id="638" w:author="NAA" w:date="2010-06-24T12:28:00Z">
        <w:r w:rsidR="00271AE9">
          <w:rPr>
            <w:rFonts w:ascii="Arial" w:hAnsi="Arial" w:cs="Arial"/>
            <w:color w:val="000000"/>
          </w:rPr>
          <w:t>the sharing of information and coordinating joint or accompaniment between</w:t>
        </w:r>
      </w:ins>
      <w:r w:rsidR="00271AE9">
        <w:rPr>
          <w:rFonts w:ascii="Arial" w:hAnsi="Arial" w:cs="Arial"/>
          <w:color w:val="000000"/>
        </w:rPr>
        <w:t xml:space="preserve"> NRC and FDA </w:t>
      </w:r>
      <w:ins w:id="639" w:author="NAA" w:date="2010-06-24T12:28:00Z">
        <w:r w:rsidR="00271AE9">
          <w:rPr>
            <w:rFonts w:ascii="Arial" w:hAnsi="Arial" w:cs="Arial"/>
            <w:color w:val="000000"/>
          </w:rPr>
          <w:t xml:space="preserve">for areas of joint </w:t>
        </w:r>
      </w:ins>
      <w:r w:rsidR="00271AE9">
        <w:rPr>
          <w:rFonts w:ascii="Arial" w:hAnsi="Arial" w:cs="Arial"/>
          <w:color w:val="000000"/>
        </w:rPr>
        <w:t xml:space="preserve">regulatory </w:t>
      </w:r>
      <w:ins w:id="640" w:author="NAA" w:date="2010-06-24T12:28:00Z">
        <w:r w:rsidR="00271AE9">
          <w:rPr>
            <w:rFonts w:ascii="Arial" w:hAnsi="Arial" w:cs="Arial"/>
            <w:color w:val="000000"/>
          </w:rPr>
          <w:t>interest (i.e.</w:t>
        </w:r>
      </w:ins>
      <w:r w:rsidRPr="00E72F5B">
        <w:rPr>
          <w:rFonts w:ascii="Arial" w:hAnsi="Arial" w:cs="Arial"/>
          <w:color w:val="000000"/>
        </w:rPr>
        <w:t xml:space="preserve"> medical devices, drugs, and biological products using byproduct, source, or special nuclear material</w:t>
      </w:r>
      <w:ins w:id="641" w:author="NAA" w:date="2010-06-24T12:28:00Z">
        <w:r w:rsidRPr="00E72F5B">
          <w:rPr>
            <w:rFonts w:ascii="Arial" w:hAnsi="Arial" w:cs="Arial"/>
            <w:color w:val="000000"/>
          </w:rPr>
          <w:t>.</w:t>
        </w:r>
        <w:r w:rsidR="00271AE9">
          <w:rPr>
            <w:rFonts w:ascii="Arial" w:hAnsi="Arial" w:cs="Arial"/>
            <w:color w:val="000000"/>
          </w:rPr>
          <w:t>)</w:t>
        </w:r>
      </w:ins>
    </w:p>
    <w:p w:rsidR="00390C57" w:rsidRDefault="00390C57" w:rsidP="001763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p>
    <w:p w:rsidR="00390C57" w:rsidRDefault="009D61EC" w:rsidP="001763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cs="Arial"/>
          <w:color w:val="000000"/>
        </w:rPr>
      </w:pPr>
      <w:r w:rsidRPr="00E72F5B">
        <w:rPr>
          <w:rFonts w:ascii="Arial" w:hAnsi="Arial" w:cs="Arial"/>
          <w:color w:val="000000"/>
        </w:rPr>
        <w:t>f.</w:t>
      </w:r>
      <w:r w:rsidRPr="00E72F5B">
        <w:rPr>
          <w:rFonts w:ascii="Arial" w:hAnsi="Arial" w:cs="Arial"/>
          <w:color w:val="000000"/>
        </w:rPr>
        <w:tab/>
        <w:t>U.S. Department of Energy (DOE)</w:t>
      </w:r>
      <w:r w:rsidR="001763D9">
        <w:rPr>
          <w:rFonts w:ascii="Arial" w:hAnsi="Arial" w:cs="Arial"/>
          <w:color w:val="000000"/>
        </w:rPr>
        <w:t xml:space="preserve">.  </w:t>
      </w:r>
      <w:r w:rsidRPr="00E72F5B">
        <w:rPr>
          <w:rFonts w:ascii="Arial" w:hAnsi="Arial" w:cs="Arial"/>
          <w:color w:val="000000"/>
        </w:rPr>
        <w:t>The NRC/DOE</w:t>
      </w:r>
      <w:r w:rsidRPr="00E72F5B">
        <w:rPr>
          <w:rFonts w:ascii="Arial" w:hAnsi="Arial" w:cs="Arial"/>
          <w:color w:val="000000"/>
        </w:rPr>
        <w:sym w:font="WP TypographicSymbols" w:char="0042"/>
      </w:r>
      <w:r w:rsidRPr="00E72F5B">
        <w:rPr>
          <w:rFonts w:ascii="Arial" w:hAnsi="Arial" w:cs="Arial"/>
          <w:color w:val="000000"/>
        </w:rPr>
        <w:t xml:space="preserve">Office of Waste Management MOU, </w:t>
      </w:r>
      <w:r w:rsidRPr="00E72F5B">
        <w:rPr>
          <w:rFonts w:ascii="Arial" w:hAnsi="Arial" w:cs="Arial"/>
          <w:color w:val="000000"/>
        </w:rPr>
        <w:sym w:font="WP TypographicSymbols" w:char="0041"/>
      </w:r>
      <w:r w:rsidRPr="00E72F5B">
        <w:rPr>
          <w:rFonts w:ascii="Arial" w:hAnsi="Arial" w:cs="Arial"/>
          <w:color w:val="000000"/>
        </w:rPr>
        <w:t>Concerning the Management of Sealed Sources,</w:t>
      </w:r>
      <w:r w:rsidRPr="00E72F5B">
        <w:rPr>
          <w:rFonts w:ascii="Arial" w:hAnsi="Arial" w:cs="Arial"/>
          <w:color w:val="000000"/>
        </w:rPr>
        <w:sym w:font="WP TypographicSymbols" w:char="0040"/>
      </w:r>
      <w:r w:rsidRPr="00E72F5B">
        <w:rPr>
          <w:rFonts w:ascii="Arial" w:hAnsi="Arial" w:cs="Arial"/>
          <w:color w:val="000000"/>
        </w:rPr>
        <w:t xml:space="preserve"> published in the Federal Register January 7, 2000, addresses the problem of unwanted and uncontrolled radioactive materials (</w:t>
      </w:r>
      <w:r w:rsidRPr="00E72F5B">
        <w:rPr>
          <w:rFonts w:ascii="Arial" w:hAnsi="Arial" w:cs="Arial"/>
          <w:color w:val="000000"/>
        </w:rPr>
        <w:sym w:font="WP TypographicSymbols" w:char="0041"/>
      </w:r>
      <w:r w:rsidRPr="00E72F5B">
        <w:rPr>
          <w:rFonts w:ascii="Arial" w:hAnsi="Arial" w:cs="Arial"/>
          <w:color w:val="000000"/>
        </w:rPr>
        <w:t>orphan</w:t>
      </w:r>
      <w:r w:rsidRPr="00E72F5B">
        <w:rPr>
          <w:rFonts w:ascii="Arial" w:hAnsi="Arial" w:cs="Arial"/>
          <w:color w:val="000000"/>
        </w:rPr>
        <w:sym w:font="WP TypographicSymbols" w:char="0040"/>
      </w:r>
      <w:r w:rsidRPr="00E72F5B">
        <w:rPr>
          <w:rFonts w:ascii="Arial" w:hAnsi="Arial" w:cs="Arial"/>
          <w:color w:val="000000"/>
        </w:rPr>
        <w:t xml:space="preserve"> sources) and defines agreed-upon roles and responsibilities of the NRC and DOE in situations where the NRC is the lead Federal agency, where immediate health and safety hazards have been addressed, and where assistance with the transfer of  radioactive material is determined to be necessary for continued protection of public health and safety and the environment.</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642" w:name="_Toc263168979"/>
      <w:r w:rsidRPr="00E72F5B">
        <w:rPr>
          <w:rFonts w:ascii="Arial" w:hAnsi="Arial" w:cs="Arial"/>
          <w:color w:val="000000"/>
        </w:rPr>
        <w:t>10.02</w:t>
      </w:r>
      <w:r w:rsidRPr="00E72F5B">
        <w:rPr>
          <w:rFonts w:ascii="Arial" w:hAnsi="Arial" w:cs="Arial"/>
          <w:color w:val="000000"/>
        </w:rPr>
        <w:tab/>
      </w:r>
      <w:r w:rsidR="00620ED6">
        <w:rPr>
          <w:rFonts w:ascii="Arial" w:hAnsi="Arial"/>
          <w:color w:val="000000"/>
          <w:u w:val="single"/>
        </w:rPr>
        <w:t>State Agencies</w:t>
      </w:r>
      <w:r w:rsidRPr="00E72F5B">
        <w:rPr>
          <w:rFonts w:ascii="Arial" w:hAnsi="Arial" w:cs="Arial"/>
          <w:color w:val="000000"/>
        </w:rPr>
        <w:t xml:space="preserve">.  For routine NRC inspections in both Agreement and non-Agreement States, State radiation control program personnel shall be notified of the inspection at least </w:t>
      </w:r>
      <w:ins w:id="643" w:author="NAA" w:date="2010-06-24T12:28:00Z">
        <w:r w:rsidR="00F30DE9">
          <w:rPr>
            <w:rFonts w:ascii="Arial" w:hAnsi="Arial" w:cs="Arial"/>
            <w:color w:val="000000"/>
          </w:rPr>
          <w:t>one</w:t>
        </w:r>
      </w:ins>
      <w:r w:rsidRPr="00E72F5B">
        <w:rPr>
          <w:rFonts w:ascii="Arial" w:hAnsi="Arial" w:cs="Arial"/>
          <w:color w:val="000000"/>
        </w:rPr>
        <w:t xml:space="preserve"> week in advance, by telephone, e-mail, or facsimile.</w:t>
      </w:r>
      <w:bookmarkEnd w:id="642"/>
      <w:r w:rsidRPr="00E72F5B">
        <w:rPr>
          <w:rFonts w:ascii="Arial" w:hAnsi="Arial" w:cs="Arial"/>
          <w:color w:val="000000"/>
        </w:rPr>
        <w:t xml:space="preserve">  </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sidRPr="00E72F5B">
        <w:rPr>
          <w:rFonts w:ascii="Arial" w:hAnsi="Arial" w:cs="Arial"/>
          <w:color w:val="000000"/>
        </w:rPr>
        <w:t xml:space="preserve">State personnel interested in </w:t>
      </w:r>
      <w:ins w:id="644" w:author="NAA" w:date="2010-06-24T12:28:00Z">
        <w:r w:rsidRPr="00E72F5B">
          <w:rPr>
            <w:rFonts w:ascii="Arial" w:hAnsi="Arial" w:cs="Arial"/>
            <w:color w:val="000000"/>
          </w:rPr>
          <w:t>participati</w:t>
        </w:r>
        <w:r w:rsidR="009F48AB">
          <w:rPr>
            <w:rFonts w:ascii="Arial" w:hAnsi="Arial" w:cs="Arial"/>
            <w:color w:val="000000"/>
          </w:rPr>
          <w:t>ng</w:t>
        </w:r>
      </w:ins>
      <w:r w:rsidRPr="00E72F5B">
        <w:rPr>
          <w:rFonts w:ascii="Arial" w:hAnsi="Arial" w:cs="Arial"/>
          <w:color w:val="000000"/>
        </w:rPr>
        <w:t xml:space="preserve"> may do so as observers as long as their presence does not affect NRC's inspection program.  State personnel should be informed that information gathered during the inspection is confidential and </w:t>
      </w:r>
      <w:ins w:id="645" w:author="NAA" w:date="2010-06-24T12:28:00Z">
        <w:r w:rsidRPr="00E72F5B">
          <w:rPr>
            <w:rFonts w:ascii="Arial" w:hAnsi="Arial" w:cs="Arial"/>
            <w:color w:val="000000"/>
          </w:rPr>
          <w:t>pre</w:t>
        </w:r>
        <w:r w:rsidR="00902CBD">
          <w:rPr>
            <w:rFonts w:ascii="Arial" w:hAnsi="Arial" w:cs="Arial"/>
            <w:color w:val="000000"/>
          </w:rPr>
          <w:t>-</w:t>
        </w:r>
        <w:r w:rsidRPr="00E72F5B">
          <w:rPr>
            <w:rFonts w:ascii="Arial" w:hAnsi="Arial" w:cs="Arial"/>
            <w:color w:val="000000"/>
          </w:rPr>
          <w:t>decisional</w:t>
        </w:r>
      </w:ins>
      <w:r w:rsidRPr="00E72F5B">
        <w:rPr>
          <w:rFonts w:ascii="Arial" w:hAnsi="Arial" w:cs="Arial"/>
          <w:color w:val="000000"/>
        </w:rPr>
        <w:t xml:space="preserve"> and shall not be disclosed.  </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A757A9"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sidRPr="00E72F5B">
        <w:rPr>
          <w:rFonts w:ascii="Arial" w:hAnsi="Arial" w:cs="Arial"/>
          <w:color w:val="000000"/>
        </w:rPr>
        <w:t>Whenever possible, for reactive inspections</w:t>
      </w:r>
      <w:ins w:id="646" w:author="NAA" w:date="2010-06-24T12:28:00Z">
        <w:r w:rsidR="000B71C4">
          <w:rPr>
            <w:rFonts w:ascii="Arial" w:hAnsi="Arial" w:cs="Arial"/>
            <w:color w:val="000000"/>
          </w:rPr>
          <w:t xml:space="preserve"> of NRC licensees</w:t>
        </w:r>
      </w:ins>
      <w:r w:rsidRPr="00E72F5B">
        <w:rPr>
          <w:rFonts w:ascii="Arial" w:hAnsi="Arial" w:cs="Arial"/>
          <w:color w:val="000000"/>
        </w:rPr>
        <w:t xml:space="preserve"> in Agreement States, State radiation control program personnel should be notified before the start of the inspection so </w:t>
      </w:r>
    </w:p>
    <w:p w:rsidR="00390C57"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sidRPr="00E72F5B">
        <w:rPr>
          <w:rFonts w:ascii="Arial" w:hAnsi="Arial" w:cs="Arial"/>
          <w:color w:val="000000"/>
        </w:rPr>
        <w:t>that any public inquiries that may come to the State radiation control agency may be referred to the appropriate regional office.</w:t>
      </w: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0"/>
        <w:rPr>
          <w:rFonts w:ascii="Arial" w:hAnsi="Arial" w:cs="Arial"/>
          <w:color w:val="000000"/>
        </w:rPr>
      </w:pPr>
      <w:bookmarkStart w:id="647" w:name="_Toc263168980"/>
      <w:r w:rsidRPr="00E72F5B">
        <w:rPr>
          <w:rFonts w:ascii="Arial" w:hAnsi="Arial" w:cs="Arial"/>
          <w:color w:val="000000"/>
        </w:rPr>
        <w:lastRenderedPageBreak/>
        <w:t>2800-11</w:t>
      </w:r>
      <w:r w:rsidRPr="00E72F5B">
        <w:rPr>
          <w:rFonts w:ascii="Arial" w:hAnsi="Arial" w:cs="Arial"/>
          <w:color w:val="000000"/>
        </w:rPr>
        <w:tab/>
        <w:t>INPUT INTO NRC TRACKING SYSTEMS</w:t>
      </w:r>
      <w:bookmarkEnd w:id="647"/>
    </w:p>
    <w:p w:rsidR="00390C57" w:rsidRDefault="00390C57"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648" w:name="_Toc263168981"/>
      <w:r w:rsidRPr="00E72F5B">
        <w:rPr>
          <w:rFonts w:ascii="Arial" w:hAnsi="Arial" w:cs="Arial"/>
          <w:color w:val="000000"/>
        </w:rPr>
        <w:t>11.01</w:t>
      </w:r>
      <w:r w:rsidRPr="00E72F5B">
        <w:rPr>
          <w:rFonts w:ascii="Arial" w:hAnsi="Arial" w:cs="Arial"/>
          <w:color w:val="000000"/>
        </w:rPr>
        <w:tab/>
      </w:r>
      <w:r w:rsidRPr="00E72F5B">
        <w:rPr>
          <w:rFonts w:ascii="Arial" w:hAnsi="Arial" w:cs="Arial"/>
          <w:color w:val="000000"/>
          <w:u w:val="single"/>
        </w:rPr>
        <w:t>Input into the Licensing Tracking System (LTS)</w:t>
      </w:r>
      <w:r w:rsidRPr="00E72F5B">
        <w:rPr>
          <w:rFonts w:ascii="Arial" w:hAnsi="Arial" w:cs="Arial"/>
          <w:color w:val="000000"/>
        </w:rPr>
        <w:t xml:space="preserve">. </w:t>
      </w:r>
      <w:r w:rsidR="00A52381">
        <w:rPr>
          <w:rFonts w:ascii="Arial" w:hAnsi="Arial" w:cs="Arial"/>
          <w:color w:val="000000"/>
        </w:rPr>
        <w:t xml:space="preserve"> </w:t>
      </w:r>
      <w:r w:rsidRPr="00E72F5B">
        <w:rPr>
          <w:rFonts w:ascii="Arial" w:hAnsi="Arial" w:cs="Arial"/>
          <w:color w:val="000000"/>
        </w:rPr>
        <w:t>Enclosure 1 provides a listing of license program codes</w:t>
      </w:r>
      <w:ins w:id="649" w:author="NAA" w:date="2010-06-24T12:28:00Z">
        <w:r w:rsidR="008C009C">
          <w:rPr>
            <w:rFonts w:ascii="Arial" w:hAnsi="Arial" w:cs="Arial"/>
            <w:color w:val="000000"/>
          </w:rPr>
          <w:t>, associated with this IMC,</w:t>
        </w:r>
      </w:ins>
      <w:r w:rsidRPr="00E72F5B">
        <w:rPr>
          <w:rFonts w:ascii="Arial" w:hAnsi="Arial" w:cs="Arial"/>
          <w:color w:val="000000"/>
        </w:rPr>
        <w:t xml:space="preserve"> with the associated inspection priorities.  Regions should enter data promptly into the LTS at the time a new license is issued or an inspection has been performed, including the dates for initial inspections of new licensees, the last inspection date, and the next inspection date for licensees already inspected.  When changes are made to the next inspection date (reductions in the inspection intervals), regions should enter the data for the </w:t>
      </w:r>
      <w:ins w:id="650" w:author="NAA" w:date="2010-06-24T12:28:00Z">
        <w:r w:rsidR="009F48AB">
          <w:rPr>
            <w:rFonts w:ascii="Arial" w:hAnsi="Arial" w:cs="Arial"/>
            <w:color w:val="000000"/>
          </w:rPr>
          <w:t>revised</w:t>
        </w:r>
      </w:ins>
      <w:r w:rsidRPr="00E72F5B">
        <w:rPr>
          <w:rFonts w:ascii="Arial" w:hAnsi="Arial" w:cs="Arial"/>
          <w:color w:val="000000"/>
        </w:rPr>
        <w:t xml:space="preserve"> next inspection date into the LTS and enter the Special Inspection Code on the Inspection and Enforcement Screen, as described in Section 06.04(b).</w:t>
      </w:r>
      <w:bookmarkEnd w:id="648"/>
      <w:r w:rsidRPr="00E72F5B">
        <w:rPr>
          <w:rFonts w:ascii="Arial" w:hAnsi="Arial" w:cs="Arial"/>
          <w:color w:val="000000"/>
        </w:rPr>
        <w:t xml:space="preserve"> </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Pr="00E72F5B"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RPr="00E72F5B" w:rsidSect="00787EFC">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outlineLvl w:val="1"/>
        <w:rPr>
          <w:rFonts w:ascii="Arial" w:hAnsi="Arial" w:cs="Arial"/>
          <w:color w:val="000000"/>
        </w:rPr>
      </w:pPr>
      <w:bookmarkStart w:id="651" w:name="_Toc263168982"/>
      <w:r w:rsidRPr="00E72F5B">
        <w:rPr>
          <w:rFonts w:ascii="Arial" w:hAnsi="Arial" w:cs="Arial"/>
          <w:color w:val="000000"/>
        </w:rPr>
        <w:lastRenderedPageBreak/>
        <w:t>11.02</w:t>
      </w:r>
      <w:r w:rsidRPr="00E72F5B">
        <w:rPr>
          <w:rFonts w:ascii="Arial" w:hAnsi="Arial" w:cs="Arial"/>
          <w:color w:val="000000"/>
        </w:rPr>
        <w:tab/>
      </w:r>
      <w:r w:rsidRPr="00E72F5B">
        <w:rPr>
          <w:rFonts w:ascii="Arial" w:hAnsi="Arial" w:cs="Arial"/>
          <w:color w:val="000000"/>
          <w:u w:val="single"/>
        </w:rPr>
        <w:t xml:space="preserve">Input into the Nuclear </w:t>
      </w:r>
      <w:ins w:id="652" w:author="NAA" w:date="2010-06-24T12:28:00Z">
        <w:r w:rsidRPr="00E72F5B">
          <w:rPr>
            <w:rFonts w:ascii="Arial" w:hAnsi="Arial" w:cs="Arial"/>
            <w:color w:val="000000"/>
            <w:u w:val="single"/>
          </w:rPr>
          <w:t>Material</w:t>
        </w:r>
      </w:ins>
      <w:r w:rsidRPr="00E72F5B">
        <w:rPr>
          <w:rFonts w:ascii="Arial" w:hAnsi="Arial" w:cs="Arial"/>
          <w:color w:val="000000"/>
          <w:u w:val="single"/>
        </w:rPr>
        <w:t xml:space="preserve"> Events Database (NMED)</w:t>
      </w:r>
      <w:r w:rsidRPr="00E72F5B">
        <w:rPr>
          <w:rFonts w:ascii="Arial" w:hAnsi="Arial" w:cs="Arial"/>
          <w:color w:val="000000"/>
        </w:rPr>
        <w:t xml:space="preserve">.  </w:t>
      </w:r>
      <w:ins w:id="653" w:author="NAA" w:date="2010-06-24T12:28:00Z">
        <w:r w:rsidR="00A42ACC">
          <w:rPr>
            <w:rFonts w:ascii="Arial" w:hAnsi="Arial" w:cs="Arial"/>
            <w:color w:val="000000"/>
          </w:rPr>
          <w:t>FSME</w:t>
        </w:r>
      </w:ins>
      <w:r w:rsidRPr="00E72F5B">
        <w:rPr>
          <w:rFonts w:ascii="Arial" w:hAnsi="Arial" w:cs="Arial"/>
          <w:color w:val="000000"/>
        </w:rPr>
        <w:t xml:space="preserve"> manages NMED for all </w:t>
      </w:r>
      <w:ins w:id="654" w:author="NAA" w:date="2010-06-24T12:28:00Z">
        <w:r w:rsidRPr="00E72F5B">
          <w:rPr>
            <w:rFonts w:ascii="Arial" w:hAnsi="Arial" w:cs="Arial"/>
            <w:color w:val="000000"/>
          </w:rPr>
          <w:t>material</w:t>
        </w:r>
        <w:r w:rsidR="009F48AB">
          <w:rPr>
            <w:rFonts w:ascii="Arial" w:hAnsi="Arial" w:cs="Arial"/>
            <w:color w:val="000000"/>
          </w:rPr>
          <w:t>s</w:t>
        </w:r>
      </w:ins>
      <w:r w:rsidRPr="00E72F5B">
        <w:rPr>
          <w:rFonts w:ascii="Arial" w:hAnsi="Arial" w:cs="Arial"/>
          <w:color w:val="000000"/>
        </w:rPr>
        <w:t xml:space="preserve">-related incidents and events. The regional office is responsible for ensuring that </w:t>
      </w:r>
      <w:ins w:id="655" w:author="NAA" w:date="2010-06-24T12:28:00Z">
        <w:r w:rsidR="00A42ACC">
          <w:rPr>
            <w:rFonts w:ascii="Arial" w:hAnsi="Arial" w:cs="Arial"/>
            <w:color w:val="000000"/>
          </w:rPr>
          <w:t>FSME</w:t>
        </w:r>
      </w:ins>
      <w:r w:rsidR="00A42ACC" w:rsidRPr="00E72F5B">
        <w:rPr>
          <w:rFonts w:ascii="Arial" w:hAnsi="Arial" w:cs="Arial"/>
          <w:color w:val="000000"/>
        </w:rPr>
        <w:t xml:space="preserve"> </w:t>
      </w:r>
      <w:r w:rsidRPr="00E72F5B">
        <w:rPr>
          <w:rFonts w:ascii="Arial" w:hAnsi="Arial" w:cs="Arial"/>
          <w:color w:val="000000"/>
        </w:rPr>
        <w:t>is notified of all material-related incidents. The regional office shall also forward annotated copies (</w:t>
      </w:r>
      <w:ins w:id="656" w:author="NAA" w:date="2010-06-24T12:28:00Z">
        <w:r w:rsidR="009F48AB">
          <w:rPr>
            <w:rFonts w:ascii="Arial" w:hAnsi="Arial" w:cs="Arial"/>
            <w:color w:val="000000"/>
          </w:rPr>
          <w:t xml:space="preserve">with the </w:t>
        </w:r>
      </w:ins>
      <w:r w:rsidRPr="00E72F5B">
        <w:rPr>
          <w:rFonts w:ascii="Arial" w:hAnsi="Arial" w:cs="Arial"/>
          <w:color w:val="000000"/>
        </w:rPr>
        <w:t xml:space="preserve">NMED </w:t>
      </w:r>
      <w:ins w:id="657" w:author="NAA" w:date="2010-06-24T12:28:00Z">
        <w:r w:rsidR="009F48AB">
          <w:rPr>
            <w:rFonts w:ascii="Arial" w:hAnsi="Arial" w:cs="Arial"/>
            <w:color w:val="000000"/>
          </w:rPr>
          <w:t>event number, event notification, or both</w:t>
        </w:r>
      </w:ins>
      <w:r w:rsidRPr="00E72F5B">
        <w:rPr>
          <w:rFonts w:ascii="Arial" w:hAnsi="Arial" w:cs="Arial"/>
          <w:color w:val="000000"/>
        </w:rPr>
        <w:t xml:space="preserve"> on each document) of all documentation regarding a </w:t>
      </w:r>
      <w:ins w:id="658" w:author="NAA" w:date="2010-06-24T12:28:00Z">
        <w:r w:rsidRPr="00E72F5B">
          <w:rPr>
            <w:rFonts w:ascii="Arial" w:hAnsi="Arial" w:cs="Arial"/>
            <w:color w:val="000000"/>
          </w:rPr>
          <w:t>material</w:t>
        </w:r>
        <w:r w:rsidR="009F48AB">
          <w:rPr>
            <w:rFonts w:ascii="Arial" w:hAnsi="Arial" w:cs="Arial"/>
            <w:color w:val="000000"/>
          </w:rPr>
          <w:t>s</w:t>
        </w:r>
      </w:ins>
      <w:r w:rsidRPr="00E72F5B">
        <w:rPr>
          <w:rFonts w:ascii="Arial" w:hAnsi="Arial" w:cs="Arial"/>
          <w:color w:val="000000"/>
        </w:rPr>
        <w:t xml:space="preserve"> incident (i.e., "Preliminary Notifications," reports of medical events, follow-up inspection reports) to the NMED contractor and the</w:t>
      </w:r>
      <w:r w:rsidR="00AF7748">
        <w:rPr>
          <w:rFonts w:ascii="Arial" w:hAnsi="Arial" w:cs="Arial"/>
          <w:color w:val="000000"/>
        </w:rPr>
        <w:t xml:space="preserve"> </w:t>
      </w:r>
      <w:ins w:id="659" w:author="NAA" w:date="2010-06-24T12:28:00Z">
        <w:r w:rsidR="00AF7748">
          <w:rPr>
            <w:rFonts w:ascii="Arial" w:hAnsi="Arial" w:cs="Arial"/>
            <w:color w:val="000000"/>
          </w:rPr>
          <w:t>NRC</w:t>
        </w:r>
        <w:r w:rsidRPr="00E72F5B">
          <w:rPr>
            <w:rFonts w:ascii="Arial" w:hAnsi="Arial" w:cs="Arial"/>
            <w:color w:val="000000"/>
          </w:rPr>
          <w:t xml:space="preserve"> </w:t>
        </w:r>
      </w:ins>
      <w:r w:rsidRPr="00E72F5B">
        <w:rPr>
          <w:rFonts w:ascii="Arial" w:hAnsi="Arial" w:cs="Arial"/>
          <w:color w:val="000000"/>
        </w:rPr>
        <w:t>NMED Project Manager</w:t>
      </w:r>
      <w:ins w:id="660" w:author="NAA" w:date="2010-06-24T12:28:00Z">
        <w:r w:rsidRPr="00E72F5B">
          <w:rPr>
            <w:rFonts w:ascii="Arial" w:hAnsi="Arial" w:cs="Arial"/>
            <w:color w:val="000000"/>
          </w:rPr>
          <w:t>.</w:t>
        </w:r>
      </w:ins>
      <w:bookmarkEnd w:id="651"/>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sidRPr="00E72F5B">
        <w:rPr>
          <w:rFonts w:ascii="Arial" w:hAnsi="Arial" w:cs="Arial"/>
          <w:color w:val="000000"/>
        </w:rPr>
        <w:t xml:space="preserve">The regional office is responsible for ensuring that sufficient information is provided for the NMED item to be considered "complete." For documents that are publicly available, entry into ADAMS meets the requirement for forwarding documents. For documents that are not publicly available, the regional office must </w:t>
      </w:r>
      <w:ins w:id="661" w:author="NAA" w:date="2010-06-24T12:28:00Z">
        <w:r w:rsidR="005C4688">
          <w:rPr>
            <w:rFonts w:ascii="Arial" w:hAnsi="Arial" w:cs="Arial"/>
            <w:color w:val="000000"/>
          </w:rPr>
          <w:t>redact</w:t>
        </w:r>
      </w:ins>
      <w:r w:rsidR="005C4688">
        <w:rPr>
          <w:rFonts w:ascii="Arial" w:hAnsi="Arial" w:cs="Arial"/>
          <w:color w:val="000000"/>
        </w:rPr>
        <w:t xml:space="preserve"> the </w:t>
      </w:r>
      <w:ins w:id="662" w:author="NAA" w:date="2010-06-24T12:28:00Z">
        <w:r w:rsidR="005C4688">
          <w:rPr>
            <w:rFonts w:ascii="Arial" w:hAnsi="Arial" w:cs="Arial"/>
            <w:color w:val="000000"/>
          </w:rPr>
          <w:t>non-publicly available information from</w:t>
        </w:r>
      </w:ins>
      <w:r w:rsidR="005C4688">
        <w:rPr>
          <w:rFonts w:ascii="Arial" w:hAnsi="Arial" w:cs="Arial"/>
          <w:color w:val="000000"/>
        </w:rPr>
        <w:t xml:space="preserve"> the </w:t>
      </w:r>
      <w:ins w:id="663" w:author="NAA" w:date="2010-06-24T12:28:00Z">
        <w:r w:rsidR="005C4688">
          <w:rPr>
            <w:rFonts w:ascii="Arial" w:hAnsi="Arial" w:cs="Arial"/>
            <w:color w:val="000000"/>
          </w:rPr>
          <w:t xml:space="preserve">document </w:t>
        </w:r>
        <w:r w:rsidR="009F48AB">
          <w:rPr>
            <w:rFonts w:ascii="Arial" w:hAnsi="Arial" w:cs="Arial"/>
            <w:color w:val="000000"/>
          </w:rPr>
          <w:t>so that</w:t>
        </w:r>
        <w:r w:rsidR="005C4688">
          <w:rPr>
            <w:rFonts w:ascii="Arial" w:hAnsi="Arial" w:cs="Arial"/>
            <w:color w:val="000000"/>
          </w:rPr>
          <w:t xml:space="preserve"> the document </w:t>
        </w:r>
        <w:r w:rsidR="009F48AB">
          <w:rPr>
            <w:rFonts w:ascii="Arial" w:hAnsi="Arial" w:cs="Arial"/>
            <w:color w:val="000000"/>
          </w:rPr>
          <w:t>can</w:t>
        </w:r>
        <w:r w:rsidR="005C4688">
          <w:rPr>
            <w:rFonts w:ascii="Arial" w:hAnsi="Arial" w:cs="Arial"/>
            <w:color w:val="000000"/>
          </w:rPr>
          <w:t xml:space="preserve"> be placed in ADAMS as publicly available. Only publicly available information can be placed into NMED</w:t>
        </w:r>
      </w:ins>
      <w:r w:rsidR="005C4688">
        <w:rPr>
          <w:rFonts w:ascii="Arial" w:hAnsi="Arial" w:cs="Arial"/>
          <w:color w:val="000000"/>
        </w:rPr>
        <w:t>.</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sidRPr="00E72F5B">
        <w:rPr>
          <w:rFonts w:ascii="Arial" w:hAnsi="Arial" w:cs="Arial"/>
          <w:color w:val="000000"/>
        </w:rPr>
        <w:t xml:space="preserve">The target for ensuring </w:t>
      </w:r>
      <w:ins w:id="664" w:author="NAA" w:date="2010-06-24T12:28:00Z">
        <w:r w:rsidR="009F48AB">
          <w:rPr>
            <w:rFonts w:ascii="Arial" w:hAnsi="Arial" w:cs="Arial"/>
            <w:color w:val="000000"/>
          </w:rPr>
          <w:t>that</w:t>
        </w:r>
      </w:ins>
      <w:r w:rsidRPr="00E72F5B">
        <w:rPr>
          <w:rFonts w:ascii="Arial" w:hAnsi="Arial" w:cs="Arial"/>
          <w:color w:val="000000"/>
        </w:rPr>
        <w:t xml:space="preserve"> NMED records </w:t>
      </w:r>
      <w:ins w:id="665" w:author="NAA" w:date="2010-06-24T12:28:00Z">
        <w:r w:rsidR="009F48AB">
          <w:rPr>
            <w:rFonts w:ascii="Arial" w:hAnsi="Arial" w:cs="Arial"/>
            <w:color w:val="000000"/>
          </w:rPr>
          <w:t xml:space="preserve">are complete </w:t>
        </w:r>
      </w:ins>
      <w:r w:rsidRPr="00E72F5B">
        <w:rPr>
          <w:rFonts w:ascii="Arial" w:hAnsi="Arial" w:cs="Arial"/>
          <w:color w:val="000000"/>
        </w:rPr>
        <w:t xml:space="preserve">is </w:t>
      </w:r>
      <w:ins w:id="666" w:author="NAA" w:date="2010-06-24T12:28:00Z">
        <w:r w:rsidR="005C4688">
          <w:rPr>
            <w:rFonts w:ascii="Arial" w:hAnsi="Arial" w:cs="Arial"/>
            <w:color w:val="000000"/>
          </w:rPr>
          <w:t>60</w:t>
        </w:r>
      </w:ins>
      <w:r w:rsidRPr="00E72F5B">
        <w:rPr>
          <w:rFonts w:ascii="Arial" w:hAnsi="Arial" w:cs="Arial"/>
          <w:color w:val="000000"/>
        </w:rPr>
        <w:t xml:space="preserve"> days from the date the event is reported.  The regional office shall provide the information outlined in Enclosure </w:t>
      </w:r>
      <w:r w:rsidR="00B20A25" w:rsidRPr="00B20A25">
        <w:rPr>
          <w:rFonts w:ascii="Arial" w:hAnsi="Arial"/>
        </w:rPr>
        <w:t>3</w:t>
      </w:r>
      <w:r w:rsidRPr="00E72F5B">
        <w:rPr>
          <w:rFonts w:ascii="Arial" w:hAnsi="Arial" w:cs="Arial"/>
          <w:color w:val="000000"/>
        </w:rPr>
        <w:t xml:space="preserve"> to classify a record as "complete."  If there is a reason that the regional office can not obtain the required information, that reason should be forwarded to the NMED contractor and to the </w:t>
      </w:r>
      <w:ins w:id="667" w:author="NAA" w:date="2010-06-24T12:28:00Z">
        <w:r w:rsidR="005C4688">
          <w:rPr>
            <w:rFonts w:ascii="Arial" w:hAnsi="Arial" w:cs="Arial"/>
            <w:color w:val="000000"/>
          </w:rPr>
          <w:t xml:space="preserve">NRC </w:t>
        </w:r>
      </w:ins>
      <w:r w:rsidRPr="00E72F5B">
        <w:rPr>
          <w:rFonts w:ascii="Arial" w:hAnsi="Arial" w:cs="Arial"/>
          <w:color w:val="000000"/>
        </w:rPr>
        <w:t>NMED Project Coordinator.</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1440" w:hanging="1440"/>
        <w:jc w:val="both"/>
        <w:outlineLvl w:val="0"/>
        <w:rPr>
          <w:rFonts w:ascii="Arial" w:hAnsi="Arial" w:cs="Arial"/>
          <w:color w:val="000000"/>
        </w:rPr>
      </w:pPr>
      <w:bookmarkStart w:id="668" w:name="_Toc263168983"/>
      <w:r w:rsidRPr="00E72F5B">
        <w:rPr>
          <w:rFonts w:ascii="Arial" w:hAnsi="Arial" w:cs="Arial"/>
          <w:color w:val="000000"/>
        </w:rPr>
        <w:t>2800-12</w:t>
      </w:r>
      <w:r w:rsidRPr="00E72F5B">
        <w:rPr>
          <w:rFonts w:ascii="Arial" w:hAnsi="Arial" w:cs="Arial"/>
          <w:color w:val="000000"/>
        </w:rPr>
        <w:tab/>
        <w:t>INSPECTION MANUAL CHAPTERS AND INSPECTION PROCEDURES  FOR MATERIALS PROGRAM</w:t>
      </w:r>
      <w:bookmarkEnd w:id="668"/>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sidRPr="00E72F5B">
        <w:rPr>
          <w:rFonts w:ascii="Arial" w:hAnsi="Arial" w:cs="Arial"/>
          <w:color w:val="000000"/>
        </w:rPr>
        <w:t xml:space="preserve">The </w:t>
      </w:r>
      <w:ins w:id="669" w:author="NAA" w:date="2010-06-24T12:28:00Z">
        <w:r w:rsidR="009F48AB">
          <w:rPr>
            <w:rFonts w:ascii="Arial" w:hAnsi="Arial" w:cs="Arial"/>
            <w:color w:val="000000"/>
          </w:rPr>
          <w:t>I</w:t>
        </w:r>
        <w:r w:rsidRPr="00E72F5B">
          <w:rPr>
            <w:rFonts w:ascii="Arial" w:hAnsi="Arial" w:cs="Arial"/>
            <w:color w:val="000000"/>
          </w:rPr>
          <w:t>MCs</w:t>
        </w:r>
      </w:ins>
      <w:r w:rsidRPr="00E72F5B">
        <w:rPr>
          <w:rFonts w:ascii="Arial" w:hAnsi="Arial" w:cs="Arial"/>
          <w:color w:val="000000"/>
        </w:rPr>
        <w:t xml:space="preserve"> and IPs listed in Enclosure </w:t>
      </w:r>
      <w:r w:rsidR="00B20A25" w:rsidRPr="00B20A25">
        <w:rPr>
          <w:rFonts w:ascii="Arial" w:hAnsi="Arial"/>
        </w:rPr>
        <w:t>4</w:t>
      </w:r>
      <w:r w:rsidRPr="00E72F5B">
        <w:rPr>
          <w:rFonts w:ascii="Arial" w:hAnsi="Arial" w:cs="Arial"/>
          <w:color w:val="000000"/>
        </w:rPr>
        <w:t xml:space="preserve"> comprise the inspection program for material licensees.  This list is organized into various topics.  These documents are to be used as guidelines for inspectors in determining the inspection requirements for operational and radiological safety aspects of various types of licensee activities.  In performing an inspection, </w:t>
      </w:r>
      <w:r w:rsidR="001B019A" w:rsidRPr="00E72F5B">
        <w:rPr>
          <w:rFonts w:ascii="Arial" w:hAnsi="Arial" w:cs="Arial"/>
          <w:color w:val="000000"/>
        </w:rPr>
        <w:t>an</w:t>
      </w:r>
      <w:r w:rsidRPr="00E72F5B">
        <w:rPr>
          <w:rFonts w:ascii="Arial" w:hAnsi="Arial" w:cs="Arial"/>
          <w:color w:val="000000"/>
        </w:rPr>
        <w:t xml:space="preserve"> </w:t>
      </w:r>
      <w:ins w:id="670" w:author="NAA" w:date="2010-06-24T12:28:00Z">
        <w:r w:rsidR="00C34D62">
          <w:rPr>
            <w:rFonts w:ascii="Arial" w:hAnsi="Arial" w:cs="Arial"/>
            <w:color w:val="000000"/>
          </w:rPr>
          <w:t>I</w:t>
        </w:r>
        <w:r w:rsidRPr="00E72F5B">
          <w:rPr>
            <w:rFonts w:ascii="Arial" w:hAnsi="Arial" w:cs="Arial"/>
            <w:color w:val="000000"/>
          </w:rPr>
          <w:t>MC</w:t>
        </w:r>
      </w:ins>
      <w:r w:rsidRPr="00E72F5B">
        <w:rPr>
          <w:rFonts w:ascii="Arial" w:hAnsi="Arial" w:cs="Arial"/>
          <w:color w:val="000000"/>
        </w:rPr>
        <w:t xml:space="preserve"> in addition to several specific procedures, may be needed to adequately evaluate the licensee's program.</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D93F11" w:rsidRDefault="00A660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ins w:id="671" w:author="Gwendolyn Davis" w:date="2010-07-14T09:52:00Z">
        <w:r>
          <w:rPr>
            <w:rFonts w:ascii="Arial" w:hAnsi="Arial" w:cs="Arial"/>
            <w:color w:val="000000"/>
          </w:rPr>
          <w:t>IMC</w:t>
        </w:r>
      </w:ins>
      <w:r w:rsidR="009D61EC" w:rsidRPr="00E72F5B">
        <w:rPr>
          <w:rFonts w:ascii="Arial" w:hAnsi="Arial" w:cs="Arial"/>
          <w:color w:val="000000"/>
        </w:rPr>
        <w:t xml:space="preserve">s and IPs in this section are classified into two categories:  Routine </w:t>
      </w:r>
      <w:ins w:id="672" w:author="NAA" w:date="2010-06-24T12:28:00Z">
        <w:r w:rsidR="00494AF3">
          <w:rPr>
            <w:rFonts w:ascii="Arial" w:hAnsi="Arial" w:cs="Arial"/>
            <w:color w:val="000000"/>
          </w:rPr>
          <w:t>(R</w:t>
        </w:r>
        <w:r w:rsidR="009D61EC" w:rsidRPr="00E72F5B">
          <w:rPr>
            <w:rFonts w:ascii="Arial" w:hAnsi="Arial" w:cs="Arial"/>
            <w:color w:val="000000"/>
          </w:rPr>
          <w:t>)</w:t>
        </w:r>
      </w:ins>
      <w:r w:rsidR="009D61EC" w:rsidRPr="00E72F5B">
        <w:rPr>
          <w:rFonts w:ascii="Arial" w:hAnsi="Arial" w:cs="Arial"/>
          <w:color w:val="000000"/>
        </w:rPr>
        <w:t xml:space="preserve"> and As-Needed (N).  "Routine"</w:t>
      </w:r>
      <w:r w:rsidR="00C70E70">
        <w:rPr>
          <w:rFonts w:ascii="Arial" w:hAnsi="Arial" w:cs="Arial"/>
          <w:color w:val="000000"/>
        </w:rPr>
        <w:t xml:space="preserve"> </w:t>
      </w:r>
      <w:ins w:id="673" w:author="NAA" w:date="2010-06-24T12:28:00Z">
        <w:r w:rsidR="00C70E70">
          <w:rPr>
            <w:rFonts w:ascii="Arial" w:hAnsi="Arial" w:cs="Arial"/>
            <w:color w:val="000000"/>
          </w:rPr>
          <w:t>(R</w:t>
        </w:r>
        <w:r w:rsidR="009D61EC" w:rsidRPr="00E72F5B">
          <w:rPr>
            <w:rFonts w:ascii="Arial" w:hAnsi="Arial" w:cs="Arial"/>
            <w:color w:val="000000"/>
          </w:rPr>
          <w:t>)</w:t>
        </w:r>
      </w:ins>
      <w:r w:rsidR="009D61EC" w:rsidRPr="00E72F5B">
        <w:rPr>
          <w:rFonts w:ascii="Arial" w:hAnsi="Arial" w:cs="Arial"/>
          <w:color w:val="000000"/>
        </w:rPr>
        <w:t xml:space="preserve"> means those </w:t>
      </w:r>
      <w:ins w:id="674" w:author="NAA" w:date="2010-06-24T12:28:00Z">
        <w:r w:rsidR="00C34D62">
          <w:rPr>
            <w:rFonts w:ascii="Arial" w:hAnsi="Arial" w:cs="Arial"/>
            <w:color w:val="000000"/>
          </w:rPr>
          <w:t>I</w:t>
        </w:r>
        <w:r w:rsidR="009D61EC" w:rsidRPr="00E72F5B">
          <w:rPr>
            <w:rFonts w:ascii="Arial" w:hAnsi="Arial" w:cs="Arial"/>
            <w:color w:val="000000"/>
          </w:rPr>
          <w:t>MCs</w:t>
        </w:r>
      </w:ins>
      <w:r w:rsidR="009D61EC" w:rsidRPr="00E72F5B">
        <w:rPr>
          <w:rFonts w:ascii="Arial" w:hAnsi="Arial" w:cs="Arial"/>
          <w:color w:val="000000"/>
        </w:rPr>
        <w:t xml:space="preserve"> and IPs that are generally used to evaluate licensee performance.  For example, the IP 87100-series includes procedures for routine </w:t>
      </w:r>
      <w:r w:rsidR="009D61EC" w:rsidRPr="00E72F5B">
        <w:rPr>
          <w:rFonts w:ascii="Arial" w:hAnsi="Arial" w:cs="Arial"/>
          <w:color w:val="000000"/>
        </w:rPr>
        <w:lastRenderedPageBreak/>
        <w:t>inspections of certain types o</w:t>
      </w:r>
      <w:r w:rsidR="00C34D62">
        <w:rPr>
          <w:rFonts w:ascii="Arial" w:hAnsi="Arial" w:cs="Arial"/>
          <w:color w:val="000000"/>
        </w:rPr>
        <w:t>f use of byproduct material, e.</w:t>
      </w:r>
      <w:ins w:id="675" w:author="NAA" w:date="2010-06-24T12:28:00Z">
        <w:r w:rsidR="00C34D62">
          <w:rPr>
            <w:rFonts w:ascii="Arial" w:hAnsi="Arial" w:cs="Arial"/>
            <w:color w:val="000000"/>
          </w:rPr>
          <w:t>g</w:t>
        </w:r>
        <w:r w:rsidR="009D61EC" w:rsidRPr="00E72F5B">
          <w:rPr>
            <w:rFonts w:ascii="Arial" w:hAnsi="Arial" w:cs="Arial"/>
            <w:color w:val="000000"/>
          </w:rPr>
          <w:t>.,</w:t>
        </w:r>
      </w:ins>
      <w:r w:rsidR="009D61EC" w:rsidRPr="00E72F5B">
        <w:rPr>
          <w:rFonts w:ascii="Arial" w:hAnsi="Arial" w:cs="Arial"/>
          <w:color w:val="000000"/>
        </w:rPr>
        <w:t xml:space="preserve"> industrial/academic, medical, industrial radiography, gauges, etc.  However, all </w:t>
      </w:r>
      <w:r w:rsidR="009D61EC" w:rsidRPr="00E72F5B">
        <w:rPr>
          <w:rFonts w:ascii="Arial" w:hAnsi="Arial" w:cs="Arial"/>
          <w:color w:val="000000"/>
        </w:rPr>
        <w:sym w:font="WP TypographicSymbols" w:char="0041"/>
      </w:r>
      <w:r w:rsidR="009D61EC" w:rsidRPr="00E72F5B">
        <w:rPr>
          <w:rFonts w:ascii="Arial" w:hAnsi="Arial" w:cs="Arial"/>
          <w:color w:val="000000"/>
        </w:rPr>
        <w:t>routine</w:t>
      </w:r>
      <w:r w:rsidR="009D61EC" w:rsidRPr="00E72F5B">
        <w:rPr>
          <w:rFonts w:ascii="Arial" w:hAnsi="Arial" w:cs="Arial"/>
          <w:color w:val="000000"/>
        </w:rPr>
        <w:sym w:font="WP TypographicSymbols" w:char="0040"/>
      </w:r>
      <w:r w:rsidR="009D61EC" w:rsidRPr="00E72F5B">
        <w:rPr>
          <w:rFonts w:ascii="Arial" w:hAnsi="Arial" w:cs="Arial"/>
          <w:color w:val="000000"/>
        </w:rPr>
        <w:t xml:space="preserve"> </w:t>
      </w:r>
      <w:ins w:id="676" w:author="Gwendolyn Davis" w:date="2010-07-14T09:52:00Z">
        <w:r>
          <w:rPr>
            <w:rFonts w:ascii="Arial" w:hAnsi="Arial" w:cs="Arial"/>
            <w:color w:val="000000"/>
          </w:rPr>
          <w:t>IMC</w:t>
        </w:r>
      </w:ins>
      <w:r w:rsidR="009D61EC" w:rsidRPr="00E72F5B">
        <w:rPr>
          <w:rFonts w:ascii="Arial" w:hAnsi="Arial" w:cs="Arial"/>
          <w:color w:val="000000"/>
        </w:rPr>
        <w:t xml:space="preserve">s and IPs are not appropriate for each inspection.  For example, IP 84900, </w:t>
      </w:r>
      <w:r w:rsidR="009D61EC" w:rsidRPr="00E72F5B">
        <w:rPr>
          <w:rFonts w:ascii="Arial" w:hAnsi="Arial" w:cs="Arial"/>
          <w:color w:val="000000"/>
        </w:rPr>
        <w:sym w:font="WP TypographicSymbols" w:char="0041"/>
      </w:r>
      <w:r w:rsidR="009D61EC" w:rsidRPr="00E72F5B">
        <w:rPr>
          <w:rFonts w:ascii="Arial" w:hAnsi="Arial" w:cs="Arial"/>
          <w:color w:val="000000"/>
        </w:rPr>
        <w:t>Low-Level Waste Storage,</w:t>
      </w:r>
      <w:r w:rsidR="009D61EC" w:rsidRPr="00E72F5B">
        <w:rPr>
          <w:rFonts w:ascii="Arial" w:hAnsi="Arial" w:cs="Arial"/>
          <w:color w:val="000000"/>
        </w:rPr>
        <w:sym w:font="WP TypographicSymbols" w:char="0040"/>
      </w:r>
      <w:r w:rsidR="009D61EC" w:rsidRPr="00E72F5B">
        <w:rPr>
          <w:rFonts w:ascii="Arial" w:hAnsi="Arial" w:cs="Arial"/>
          <w:color w:val="000000"/>
        </w:rPr>
        <w:t xml:space="preserve"> would not be appropriate for inspection of a fixed or portable gauge licensee that stores devices, unless the devices were designated for disposal.  "As-Needed" (N) means those </w:t>
      </w:r>
      <w:ins w:id="677" w:author="NAA" w:date="2010-06-24T12:28:00Z">
        <w:r w:rsidR="007A62E7">
          <w:rPr>
            <w:rFonts w:ascii="Arial" w:hAnsi="Arial" w:cs="Arial"/>
            <w:color w:val="000000"/>
          </w:rPr>
          <w:t>I</w:t>
        </w:r>
        <w:r w:rsidR="009D61EC" w:rsidRPr="00E72F5B">
          <w:rPr>
            <w:rFonts w:ascii="Arial" w:hAnsi="Arial" w:cs="Arial"/>
            <w:color w:val="000000"/>
          </w:rPr>
          <w:t>MCs</w:t>
        </w:r>
      </w:ins>
      <w:r w:rsidR="009D61EC" w:rsidRPr="00E72F5B">
        <w:rPr>
          <w:rFonts w:ascii="Arial" w:hAnsi="Arial" w:cs="Arial"/>
          <w:color w:val="000000"/>
        </w:rPr>
        <w:t xml:space="preserve"> and IPs that are specifically used for a certain situation.  For instance, </w:t>
      </w:r>
      <w:ins w:id="678" w:author="NAA" w:date="2010-06-24T12:28:00Z">
        <w:r w:rsidR="007A62E7">
          <w:rPr>
            <w:rFonts w:ascii="Arial" w:hAnsi="Arial" w:cs="Arial"/>
            <w:color w:val="000000"/>
          </w:rPr>
          <w:t>I</w:t>
        </w:r>
        <w:r w:rsidR="009D61EC" w:rsidRPr="00E72F5B">
          <w:rPr>
            <w:rFonts w:ascii="Arial" w:hAnsi="Arial" w:cs="Arial"/>
            <w:color w:val="000000"/>
          </w:rPr>
          <w:t>MC</w:t>
        </w:r>
      </w:ins>
      <w:r w:rsidR="009D61EC" w:rsidRPr="00E72F5B">
        <w:rPr>
          <w:rFonts w:ascii="Arial" w:hAnsi="Arial" w:cs="Arial"/>
          <w:color w:val="000000"/>
        </w:rPr>
        <w:t xml:space="preserve"> 1120, "Preliminary Notifications," is classified "as-needed," because it only applies to certain events.</w:t>
      </w:r>
      <w:r w:rsidR="001B019A">
        <w:rPr>
          <w:rFonts w:ascii="Arial" w:hAnsi="Arial" w:cs="Arial"/>
          <w:color w:val="000000"/>
        </w:rPr>
        <w:t xml:space="preserve">  Similarly, IP 92703, "Followu</w:t>
      </w:r>
      <w:r w:rsidR="009D61EC" w:rsidRPr="00E72F5B">
        <w:rPr>
          <w:rFonts w:ascii="Arial" w:hAnsi="Arial" w:cs="Arial"/>
          <w:color w:val="000000"/>
        </w:rPr>
        <w:t>p of Confirmatory Action Letters (CALs)," is classified "as-needed" because it only applies to a licensee who has been issued a CAL.</w:t>
      </w:r>
    </w:p>
    <w:p w:rsidR="00041378" w:rsidRDefault="00041378" w:rsidP="00D93F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bookmarkStart w:id="679" w:name="_Toc263168984"/>
    </w:p>
    <w:p w:rsidR="00041378" w:rsidRDefault="00041378" w:rsidP="00D93F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8160E0" w:rsidP="00D93F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ins w:id="680" w:author="NAA" w:date="2010-06-24T12:28:00Z">
        <w:r>
          <w:rPr>
            <w:rFonts w:ascii="Arial" w:hAnsi="Arial" w:cs="Arial"/>
            <w:color w:val="000000"/>
          </w:rPr>
          <w:t xml:space="preserve">List of </w:t>
        </w:r>
      </w:ins>
      <w:r w:rsidR="009D61EC" w:rsidRPr="00E72F5B">
        <w:rPr>
          <w:rFonts w:ascii="Arial" w:hAnsi="Arial" w:cs="Arial"/>
          <w:color w:val="000000"/>
        </w:rPr>
        <w:t>Enclosures:</w:t>
      </w:r>
      <w:bookmarkEnd w:id="679"/>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firstLine="244"/>
        <w:jc w:val="both"/>
        <w:rPr>
          <w:rFonts w:ascii="Arial" w:hAnsi="Arial" w:cs="Arial"/>
          <w:color w:val="000000"/>
        </w:rPr>
      </w:pPr>
      <w:r w:rsidRPr="00E72F5B">
        <w:rPr>
          <w:rFonts w:ascii="Arial" w:hAnsi="Arial" w:cs="Arial"/>
          <w:color w:val="000000"/>
        </w:rPr>
        <w:t>1.</w:t>
      </w:r>
      <w:r w:rsidRPr="00E72F5B">
        <w:rPr>
          <w:rFonts w:ascii="Arial" w:hAnsi="Arial" w:cs="Arial"/>
          <w:color w:val="000000"/>
        </w:rPr>
        <w:tab/>
        <w:t>Inspection Priority by Program Codes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9D61EC" w:rsidRPr="00E72F5B" w:rsidRDefault="009D61EC" w:rsidP="000139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sectPr w:rsidR="009D61EC" w:rsidRPr="00E72F5B" w:rsidSect="00787EFC">
          <w:headerReference w:type="default" r:id="rId17"/>
          <w:footerReference w:type="even" r:id="rId18"/>
          <w:footerReference w:type="default" r:id="rId19"/>
          <w:type w:val="continuous"/>
          <w:pgSz w:w="12240" w:h="15840"/>
          <w:pgMar w:top="1080" w:right="1440" w:bottom="720" w:left="1440" w:header="1080" w:footer="720" w:gutter="0"/>
          <w:cols w:space="720"/>
          <w:noEndnote/>
        </w:sectPr>
      </w:pP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firstLine="244"/>
        <w:jc w:val="both"/>
        <w:rPr>
          <w:rFonts w:ascii="Arial" w:hAnsi="Arial" w:cs="Arial"/>
          <w:color w:val="000000"/>
        </w:rPr>
      </w:pPr>
      <w:r w:rsidRPr="00E72F5B">
        <w:rPr>
          <w:rFonts w:ascii="Arial" w:hAnsi="Arial" w:cs="Arial"/>
          <w:color w:val="000000"/>
        </w:rPr>
        <w:lastRenderedPageBreak/>
        <w:t>2.</w:t>
      </w:r>
      <w:r w:rsidRPr="00E72F5B">
        <w:rPr>
          <w:rFonts w:ascii="Arial" w:hAnsi="Arial" w:cs="Arial"/>
          <w:color w:val="000000"/>
        </w:rPr>
        <w:tab/>
        <w:t xml:space="preserve">Telephone Contact Procedures for Priority T </w:t>
      </w:r>
      <w:ins w:id="683" w:author="NAA" w:date="2010-06-24T12:28:00Z">
        <w:r w:rsidRPr="00E72F5B">
          <w:rPr>
            <w:rFonts w:ascii="Arial" w:hAnsi="Arial" w:cs="Arial"/>
            <w:color w:val="000000"/>
          </w:rPr>
          <w:t>License</w:t>
        </w:r>
        <w:r w:rsidR="007A62E7">
          <w:rPr>
            <w:rFonts w:ascii="Arial" w:hAnsi="Arial" w:cs="Arial"/>
            <w:color w:val="000000"/>
          </w:rPr>
          <w:t>e</w:t>
        </w:r>
        <w:r w:rsidRPr="00E72F5B">
          <w:rPr>
            <w:rFonts w:ascii="Arial" w:hAnsi="Arial" w:cs="Arial"/>
            <w:color w:val="000000"/>
          </w:rPr>
          <w:t>s</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1209"/>
        <w:jc w:val="both"/>
        <w:rPr>
          <w:rFonts w:ascii="Arial" w:hAnsi="Arial"/>
        </w:rPr>
      </w:pPr>
      <w:r w:rsidRPr="00B20A25">
        <w:rPr>
          <w:rFonts w:ascii="Arial" w:hAnsi="Arial"/>
        </w:rPr>
        <w:t>Exhibit 1</w:t>
      </w:r>
      <w:r w:rsidRPr="00B20A25">
        <w:rPr>
          <w:rFonts w:ascii="Arial" w:hAnsi="Arial"/>
        </w:rPr>
        <w:tab/>
        <w:t>Telephone Contact Questionnaire</w:t>
      </w: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1209"/>
        <w:jc w:val="both"/>
        <w:rPr>
          <w:rFonts w:ascii="Arial" w:hAnsi="Arial"/>
        </w:rPr>
      </w:pPr>
      <w:r w:rsidRPr="00B20A25">
        <w:rPr>
          <w:rFonts w:ascii="Arial" w:hAnsi="Arial"/>
        </w:rPr>
        <w:t>Exhibit 2</w:t>
      </w:r>
      <w:r w:rsidRPr="00B20A25">
        <w:rPr>
          <w:rFonts w:ascii="Arial" w:hAnsi="Arial"/>
        </w:rPr>
        <w:tab/>
        <w:t>Standard Response to Licensees Contacted by Telephone (</w:t>
      </w:r>
      <w:ins w:id="684" w:author="NAA" w:date="2010-06-24T12:28:00Z">
        <w:r w:rsidR="00A52381">
          <w:rPr>
            <w:rFonts w:ascii="Arial" w:hAnsi="Arial" w:cs="Arial"/>
          </w:rPr>
          <w:t>Concerns, Inspection to follow</w:t>
        </w:r>
      </w:ins>
      <w:r w:rsidRPr="00B20A25">
        <w:rPr>
          <w:rFonts w:ascii="Arial" w:hAnsi="Arial"/>
        </w:rPr>
        <w:t>)</w:t>
      </w: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044" w:hanging="1209"/>
        <w:jc w:val="both"/>
        <w:rPr>
          <w:rFonts w:ascii="Arial" w:hAnsi="Arial" w:cs="Arial"/>
          <w:color w:val="FF0000"/>
        </w:rPr>
      </w:pPr>
      <w:r w:rsidRPr="00B20A25">
        <w:rPr>
          <w:rFonts w:ascii="Arial" w:hAnsi="Arial"/>
        </w:rPr>
        <w:t>Exhibit 3</w:t>
      </w:r>
      <w:r w:rsidR="009D61EC" w:rsidRPr="00E72F5B">
        <w:rPr>
          <w:rFonts w:ascii="Arial" w:hAnsi="Arial" w:cs="Arial"/>
          <w:color w:val="FF0000"/>
        </w:rPr>
        <w:tab/>
      </w:r>
      <w:r w:rsidR="009D61EC" w:rsidRPr="00E72F5B">
        <w:rPr>
          <w:rFonts w:ascii="Arial" w:hAnsi="Arial" w:cs="Arial"/>
          <w:color w:val="000000"/>
        </w:rPr>
        <w:t>Standard Response to Licensees Contacted by Telephone</w:t>
      </w:r>
    </w:p>
    <w:p w:rsidR="008F699B" w:rsidRDefault="009D61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firstLine="2044"/>
        <w:jc w:val="both"/>
        <w:rPr>
          <w:rFonts w:ascii="Arial" w:hAnsi="Arial" w:cs="Arial"/>
          <w:color w:val="000000"/>
        </w:rPr>
      </w:pPr>
      <w:r w:rsidRPr="00E72F5B">
        <w:rPr>
          <w:rFonts w:ascii="Arial" w:hAnsi="Arial" w:cs="Arial"/>
          <w:color w:val="000000"/>
        </w:rPr>
        <w:t xml:space="preserve">(No </w:t>
      </w:r>
      <w:ins w:id="685" w:author="NAA" w:date="2010-06-24T12:28:00Z">
        <w:r w:rsidR="00A52381">
          <w:rPr>
            <w:rFonts w:ascii="Arial" w:hAnsi="Arial" w:cs="Arial"/>
            <w:color w:val="000000"/>
          </w:rPr>
          <w:t>Concerns/</w:t>
        </w:r>
      </w:ins>
      <w:r w:rsidRPr="00E72F5B">
        <w:rPr>
          <w:rFonts w:ascii="Arial" w:hAnsi="Arial" w:cs="Arial"/>
          <w:color w:val="000000"/>
        </w:rPr>
        <w:t>Violations)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rPr>
      </w:pPr>
      <w:r w:rsidRPr="00B20A25">
        <w:rPr>
          <w:rFonts w:ascii="Arial" w:hAnsi="Arial"/>
        </w:rPr>
        <w:t>3.</w:t>
      </w:r>
      <w:r w:rsidRPr="00B20A25">
        <w:rPr>
          <w:rFonts w:ascii="Arial" w:hAnsi="Arial"/>
        </w:rPr>
        <w:tab/>
        <w:t xml:space="preserve">Information for the Nuclear </w:t>
      </w:r>
      <w:ins w:id="686" w:author="NAA" w:date="2010-06-24T12:28:00Z">
        <w:r w:rsidR="009D61EC" w:rsidRPr="00C70E70">
          <w:rPr>
            <w:rFonts w:ascii="Arial" w:hAnsi="Arial" w:cs="Arial"/>
          </w:rPr>
          <w:t>Material</w:t>
        </w:r>
      </w:ins>
      <w:r w:rsidRPr="00B20A25">
        <w:rPr>
          <w:rFonts w:ascii="Arial" w:hAnsi="Arial"/>
        </w:rPr>
        <w:t xml:space="preserve"> Events Database</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44"/>
        <w:jc w:val="both"/>
        <w:rPr>
          <w:rFonts w:ascii="Arial" w:hAnsi="Arial"/>
        </w:rPr>
      </w:pPr>
      <w:r w:rsidRPr="00B20A25">
        <w:rPr>
          <w:rFonts w:ascii="Arial" w:hAnsi="Arial"/>
        </w:rPr>
        <w:t>4.</w:t>
      </w:r>
      <w:r w:rsidRPr="00B20A25">
        <w:rPr>
          <w:rFonts w:ascii="Arial" w:hAnsi="Arial"/>
        </w:rPr>
        <w:tab/>
        <w:t>Inspection Manual Chapters and Inspection Procedures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44"/>
        <w:jc w:val="both"/>
        <w:rPr>
          <w:rFonts w:ascii="Arial" w:hAnsi="Arial" w:cs="Arial"/>
          <w:color w:val="FF0000"/>
        </w:rPr>
      </w:pPr>
      <w:r w:rsidRPr="00B20A25">
        <w:rPr>
          <w:rFonts w:ascii="Arial" w:hAnsi="Arial"/>
        </w:rPr>
        <w:t>5.</w:t>
      </w:r>
      <w:r w:rsidRPr="00B20A25">
        <w:rPr>
          <w:rFonts w:ascii="Arial" w:hAnsi="Arial"/>
        </w:rPr>
        <w:tab/>
        <w:t>Safety Inspection Report and Compliance Inspection (NRC Form 591M)</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FF0000"/>
        </w:rPr>
      </w:pPr>
    </w:p>
    <w:p w:rsidR="008F699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44"/>
        <w:jc w:val="both"/>
        <w:rPr>
          <w:rFonts w:ascii="Arial" w:hAnsi="Arial"/>
          <w:color w:val="000000"/>
        </w:rPr>
      </w:pPr>
      <w:r w:rsidRPr="00B20A25">
        <w:rPr>
          <w:rFonts w:ascii="Arial" w:hAnsi="Arial"/>
        </w:rPr>
        <w:t>6.</w:t>
      </w:r>
      <w:r w:rsidR="009D61EC" w:rsidRPr="00E72F5B">
        <w:rPr>
          <w:rFonts w:ascii="Arial" w:hAnsi="Arial" w:cs="Arial"/>
          <w:color w:val="000000"/>
        </w:rPr>
        <w:tab/>
        <w:t>Inspection Record</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44"/>
        <w:jc w:val="both"/>
        <w:rPr>
          <w:rFonts w:ascii="Arial" w:hAnsi="Arial"/>
          <w:color w:val="000000"/>
        </w:rPr>
      </w:pPr>
    </w:p>
    <w:p w:rsidR="008F699B" w:rsidRDefault="00C70E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44"/>
        <w:jc w:val="both"/>
        <w:rPr>
          <w:ins w:id="687" w:author="NAA" w:date="2010-06-24T12:28:00Z"/>
          <w:rFonts w:ascii="Arial" w:hAnsi="Arial" w:cs="Arial"/>
          <w:color w:val="000000"/>
        </w:rPr>
      </w:pPr>
      <w:ins w:id="688" w:author="NAA" w:date="2010-06-24T12:28:00Z">
        <w:r>
          <w:rPr>
            <w:rFonts w:ascii="Arial" w:hAnsi="Arial" w:cs="Arial"/>
            <w:color w:val="000000"/>
          </w:rPr>
          <w:t>7.</w:t>
        </w:r>
        <w:r>
          <w:rPr>
            <w:rFonts w:ascii="Arial" w:hAnsi="Arial" w:cs="Arial"/>
            <w:color w:val="000000"/>
          </w:rPr>
          <w:tab/>
        </w:r>
        <w:r w:rsidR="00883104">
          <w:rPr>
            <w:rFonts w:ascii="Arial" w:hAnsi="Arial" w:cs="Arial"/>
            <w:color w:val="000000"/>
          </w:rPr>
          <w:t xml:space="preserve">Example of Inspection </w:t>
        </w:r>
        <w:r>
          <w:rPr>
            <w:rFonts w:ascii="Arial" w:hAnsi="Arial" w:cs="Arial"/>
            <w:color w:val="000000"/>
          </w:rPr>
          <w:t xml:space="preserve">Cover Letter </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244"/>
        <w:jc w:val="both"/>
        <w:rPr>
          <w:ins w:id="689" w:author="NAA" w:date="2010-06-24T12:28:00Z"/>
          <w:rFonts w:ascii="Arial" w:hAnsi="Arial" w:cs="Arial"/>
          <w:color w:val="000000"/>
        </w:rPr>
      </w:pPr>
    </w:p>
    <w:p w:rsidR="008F699B" w:rsidRDefault="00C70E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rPr>
      </w:pPr>
      <w:ins w:id="690" w:author="NAA" w:date="2010-06-24T12:28:00Z">
        <w:r w:rsidRPr="00C70E70">
          <w:rPr>
            <w:rFonts w:ascii="Arial" w:hAnsi="Arial" w:cs="Arial"/>
          </w:rPr>
          <w:t>8</w:t>
        </w:r>
      </w:ins>
      <w:r w:rsidR="00B20A25" w:rsidRPr="00B20A25">
        <w:rPr>
          <w:rFonts w:ascii="Arial" w:hAnsi="Arial"/>
        </w:rPr>
        <w:t>.</w:t>
      </w:r>
      <w:r w:rsidR="00B20A25" w:rsidRPr="00B20A25">
        <w:rPr>
          <w:rFonts w:ascii="Arial" w:hAnsi="Arial"/>
        </w:rPr>
        <w:tab/>
        <w:t>Information for the Inspection of Licensees Holding Nuclear Materials Management and Safeguards System Accounts</w:t>
      </w: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rFonts w:ascii="Arial" w:hAnsi="Arial"/>
        </w:rPr>
      </w:pPr>
    </w:p>
    <w:p w:rsidR="008F699B" w:rsidRDefault="00C70E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ins w:id="691" w:author="NAA" w:date="2010-06-24T12:28:00Z"/>
          <w:rFonts w:ascii="Arial" w:hAnsi="Arial" w:cs="Arial"/>
          <w:color w:val="000000"/>
        </w:rPr>
      </w:pPr>
      <w:ins w:id="692" w:author="NAA" w:date="2010-06-24T12:28:00Z">
        <w:r w:rsidRPr="00C70E70">
          <w:rPr>
            <w:rFonts w:ascii="Arial" w:hAnsi="Arial" w:cs="Arial"/>
            <w:color w:val="000000"/>
          </w:rPr>
          <w:t>9.</w:t>
        </w:r>
        <w:r w:rsidRPr="00C70E70">
          <w:rPr>
            <w:rFonts w:ascii="Arial" w:hAnsi="Arial" w:cs="Arial"/>
            <w:color w:val="000000"/>
          </w:rPr>
          <w:tab/>
          <w:t>NMMSS Quick Reference</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ins w:id="693" w:author="NAA" w:date="2010-06-24T12:28:00Z"/>
          <w:rFonts w:ascii="Arial" w:hAnsi="Arial" w:cs="Arial"/>
          <w:color w:val="000000"/>
        </w:rPr>
      </w:pPr>
    </w:p>
    <w:p w:rsidR="008F699B" w:rsidRDefault="00C70E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ins w:id="694" w:author="NAA" w:date="2010-06-24T12:28:00Z"/>
          <w:rFonts w:ascii="Arial" w:hAnsi="Arial" w:cs="Arial"/>
        </w:rPr>
      </w:pPr>
      <w:ins w:id="695" w:author="NAA" w:date="2010-06-24T12:28:00Z">
        <w:r w:rsidRPr="00C70E70">
          <w:rPr>
            <w:rFonts w:ascii="Arial" w:hAnsi="Arial" w:cs="Arial"/>
            <w:color w:val="000000"/>
          </w:rPr>
          <w:t>10.</w:t>
        </w:r>
        <w:r w:rsidRPr="00C70E70">
          <w:rPr>
            <w:rFonts w:ascii="Arial" w:hAnsi="Arial" w:cs="Arial"/>
            <w:color w:val="000000"/>
          </w:rPr>
          <w:tab/>
          <w:t xml:space="preserve">Table 1, </w:t>
        </w:r>
        <w:r w:rsidR="007B1525">
          <w:rPr>
            <w:rFonts w:ascii="Shruti" w:hAnsi="Shruti" w:cs="Shruti"/>
          </w:rPr>
          <w:t xml:space="preserve">“Quantities of </w:t>
        </w:r>
        <w:r w:rsidR="007B1525" w:rsidRPr="00714887">
          <w:rPr>
            <w:rFonts w:ascii="Shruti" w:hAnsi="Shruti" w:cs="Shruti"/>
          </w:rPr>
          <w:t>Concern</w:t>
        </w:r>
        <w:r w:rsidR="007B1525">
          <w:rPr>
            <w:rFonts w:ascii="Shruti" w:hAnsi="Shruti" w:cs="Shruti"/>
          </w:rPr>
          <w:t xml:space="preserve"> Threshold Limits”</w:t>
        </w:r>
      </w:ins>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835" w:hanging="591"/>
        <w:jc w:val="both"/>
        <w:rPr>
          <w:ins w:id="696" w:author="NAA" w:date="2010-06-24T12:28:00Z"/>
          <w:rFonts w:ascii="Arial" w:hAnsi="Arial" w:cs="Arial"/>
        </w:rPr>
      </w:pPr>
    </w:p>
    <w:p w:rsidR="008F699B" w:rsidRDefault="008F69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697" w:author="NAA" w:date="2010-06-24T12:28:00Z"/>
          <w:rFonts w:ascii="Arial" w:hAnsi="Arial" w:cs="Arial"/>
        </w:rPr>
      </w:pPr>
    </w:p>
    <w:p w:rsidR="008F699B" w:rsidRDefault="008F699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698" w:author="NAA" w:date="2010-06-24T12:28:00Z"/>
          <w:rFonts w:ascii="Arial" w:hAnsi="Arial" w:cs="Arial"/>
          <w:color w:val="0000FF"/>
        </w:rPr>
      </w:pPr>
    </w:p>
    <w:p w:rsidR="008F699B" w:rsidRDefault="008F699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ins w:id="699" w:author="NAA" w:date="2010-06-24T12:28:00Z"/>
          <w:rFonts w:ascii="Arial" w:hAnsi="Arial" w:cs="Arial"/>
          <w:color w:val="0000FF"/>
        </w:rPr>
      </w:pPr>
    </w:p>
    <w:p w:rsidR="00D93F11" w:rsidRDefault="00AC2D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ins w:id="700" w:author="Gwendolyn Davis" w:date="2010-07-23T12:16:00Z">
        <w:r w:rsidRPr="00E72F5B">
          <w:rPr>
            <w:rFonts w:ascii="Arial" w:hAnsi="Arial" w:cs="Arial"/>
            <w:color w:val="000000"/>
          </w:rPr>
          <w:t>END</w:t>
        </w:r>
      </w:ins>
    </w:p>
    <w:p w:rsidR="008F699B" w:rsidRDefault="00D93F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ins w:id="701" w:author="Gwendolyn Davis" w:date="2010-07-23T12:16:00Z"/>
          <w:rFonts w:ascii="Arial" w:hAnsi="Arial" w:cs="Arial"/>
          <w:color w:val="000000"/>
        </w:rPr>
      </w:pPr>
      <w:r>
        <w:rPr>
          <w:rFonts w:ascii="Arial" w:hAnsi="Arial" w:cs="Arial"/>
          <w:color w:val="000000"/>
        </w:rPr>
        <w:br w:type="page"/>
      </w:r>
    </w:p>
    <w:p w:rsidR="003061A2" w:rsidRDefault="009D61EC" w:rsidP="00A757A9">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spacing w:line="273" w:lineRule="exact"/>
        <w:jc w:val="center"/>
        <w:outlineLvl w:val="0"/>
        <w:rPr>
          <w:ins w:id="702" w:author="NAA" w:date="2010-06-24T12:28:00Z"/>
          <w:rFonts w:ascii="Arial" w:hAnsi="Arial" w:cs="Arial"/>
          <w:color w:val="000000"/>
        </w:rPr>
      </w:pPr>
      <w:bookmarkStart w:id="703" w:name="_Toc241906679"/>
      <w:bookmarkStart w:id="704" w:name="_Toc263168985"/>
      <w:ins w:id="705" w:author="NAA" w:date="2010-06-24T12:28:00Z">
        <w:r w:rsidRPr="006A4FE1">
          <w:rPr>
            <w:rFonts w:ascii="Arial" w:hAnsi="Arial" w:cs="Arial"/>
            <w:bCs/>
            <w:color w:val="000000"/>
          </w:rPr>
          <w:t>E</w:t>
        </w:r>
        <w:r w:rsidR="006A4FE1">
          <w:rPr>
            <w:rFonts w:ascii="Arial" w:hAnsi="Arial" w:cs="Arial"/>
            <w:bCs/>
            <w:color w:val="000000"/>
          </w:rPr>
          <w:t>nclosure 1 -</w:t>
        </w:r>
        <w:r w:rsidR="0049208B" w:rsidRPr="006A4FE1">
          <w:rPr>
            <w:rFonts w:ascii="Arial" w:hAnsi="Arial" w:cs="Arial"/>
            <w:bCs/>
            <w:color w:val="000000"/>
          </w:rPr>
          <w:t xml:space="preserve"> </w:t>
        </w:r>
        <w:r w:rsidRPr="006A4FE1">
          <w:rPr>
            <w:rFonts w:ascii="Arial" w:hAnsi="Arial" w:cs="Arial"/>
            <w:bCs/>
            <w:color w:val="000000"/>
          </w:rPr>
          <w:t>I</w:t>
        </w:r>
        <w:r w:rsidR="006A4FE1">
          <w:rPr>
            <w:rFonts w:ascii="Arial" w:hAnsi="Arial" w:cs="Arial"/>
            <w:bCs/>
            <w:color w:val="000000"/>
          </w:rPr>
          <w:t>nspection</w:t>
        </w:r>
        <w:r w:rsidRPr="006A4FE1">
          <w:rPr>
            <w:rFonts w:ascii="Arial" w:hAnsi="Arial" w:cs="Arial"/>
            <w:bCs/>
            <w:color w:val="000000"/>
          </w:rPr>
          <w:t xml:space="preserve"> P</w:t>
        </w:r>
        <w:r w:rsidR="006A4FE1">
          <w:rPr>
            <w:rFonts w:ascii="Arial" w:hAnsi="Arial" w:cs="Arial"/>
            <w:bCs/>
            <w:color w:val="000000"/>
          </w:rPr>
          <w:t>riority</w:t>
        </w:r>
        <w:r w:rsidRPr="006A4FE1">
          <w:rPr>
            <w:rFonts w:ascii="Arial" w:hAnsi="Arial" w:cs="Arial"/>
            <w:bCs/>
            <w:color w:val="000000"/>
          </w:rPr>
          <w:t xml:space="preserve"> C</w:t>
        </w:r>
        <w:r w:rsidR="006A4FE1">
          <w:rPr>
            <w:rFonts w:ascii="Arial" w:hAnsi="Arial" w:cs="Arial"/>
            <w:bCs/>
            <w:color w:val="000000"/>
          </w:rPr>
          <w:t>odes</w:t>
        </w:r>
        <w:r w:rsidRPr="006A4FE1">
          <w:rPr>
            <w:rFonts w:ascii="Arial" w:hAnsi="Arial" w:cs="Arial"/>
            <w:bCs/>
            <w:color w:val="000000"/>
          </w:rPr>
          <w:t xml:space="preserve"> A</w:t>
        </w:r>
        <w:r w:rsidR="006A4FE1">
          <w:rPr>
            <w:rFonts w:ascii="Arial" w:hAnsi="Arial" w:cs="Arial"/>
            <w:bCs/>
            <w:color w:val="000000"/>
          </w:rPr>
          <w:t xml:space="preserve">ssigned </w:t>
        </w:r>
        <w:r w:rsidRPr="006A4FE1">
          <w:rPr>
            <w:rFonts w:ascii="Arial" w:hAnsi="Arial" w:cs="Arial"/>
            <w:bCs/>
            <w:color w:val="000000"/>
          </w:rPr>
          <w:t>T</w:t>
        </w:r>
        <w:r w:rsidR="006A4FE1">
          <w:rPr>
            <w:rFonts w:ascii="Arial" w:hAnsi="Arial" w:cs="Arial"/>
            <w:bCs/>
            <w:color w:val="000000"/>
          </w:rPr>
          <w:t>o</w:t>
        </w:r>
        <w:r w:rsidRPr="006A4FE1">
          <w:rPr>
            <w:rFonts w:ascii="Arial" w:hAnsi="Arial" w:cs="Arial"/>
            <w:bCs/>
            <w:color w:val="000000"/>
          </w:rPr>
          <w:t xml:space="preserve"> P</w:t>
        </w:r>
        <w:r w:rsidR="006A4FE1">
          <w:rPr>
            <w:rFonts w:ascii="Arial" w:hAnsi="Arial" w:cs="Arial"/>
            <w:bCs/>
            <w:color w:val="000000"/>
          </w:rPr>
          <w:t>rogram</w:t>
        </w:r>
        <w:r w:rsidRPr="006A4FE1">
          <w:rPr>
            <w:rFonts w:ascii="Arial" w:hAnsi="Arial" w:cs="Arial"/>
            <w:bCs/>
            <w:color w:val="000000"/>
          </w:rPr>
          <w:t xml:space="preserve"> C</w:t>
        </w:r>
        <w:r w:rsidR="006A4FE1">
          <w:rPr>
            <w:rFonts w:ascii="Arial" w:hAnsi="Arial" w:cs="Arial"/>
            <w:bCs/>
            <w:color w:val="000000"/>
          </w:rPr>
          <w:t>odes</w:t>
        </w:r>
        <w:bookmarkEnd w:id="703"/>
        <w:bookmarkEnd w:id="704"/>
      </w:ins>
    </w:p>
    <w:p w:rsidR="003061A2" w:rsidRDefault="003061A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3061A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tbl>
      <w:tblPr>
        <w:tblW w:w="0" w:type="auto"/>
        <w:jc w:val="center"/>
        <w:tblLayout w:type="fixed"/>
        <w:tblCellMar>
          <w:left w:w="72" w:type="dxa"/>
          <w:right w:w="72" w:type="dxa"/>
        </w:tblCellMar>
        <w:tblLook w:val="0000"/>
      </w:tblPr>
      <w:tblGrid>
        <w:gridCol w:w="988"/>
        <w:gridCol w:w="808"/>
        <w:gridCol w:w="3781"/>
        <w:gridCol w:w="3865"/>
      </w:tblGrid>
      <w:tr w:rsidR="009D61EC">
        <w:trPr>
          <w:trHeight w:hRule="exact" w:val="817"/>
          <w:tblHeader/>
          <w:jc w:val="center"/>
        </w:trPr>
        <w:tc>
          <w:tcPr>
            <w:tcW w:w="988"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rPr>
                <w:rFonts w:ascii="Arial" w:hAnsi="Arial" w:cs="Arial"/>
                <w:color w:val="000000"/>
              </w:rPr>
            </w:pPr>
          </w:p>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19" w:line="273" w:lineRule="exact"/>
              <w:jc w:val="center"/>
              <w:rPr>
                <w:rFonts w:ascii="Arial" w:hAnsi="Arial" w:cs="Arial"/>
                <w:color w:val="000000"/>
                <w:sz w:val="18"/>
                <w:szCs w:val="18"/>
              </w:rPr>
            </w:pPr>
            <w:r>
              <w:rPr>
                <w:rFonts w:ascii="Arial" w:hAnsi="Arial" w:cs="Arial"/>
                <w:color w:val="000000"/>
                <w:sz w:val="18"/>
                <w:szCs w:val="18"/>
              </w:rPr>
              <w:t>Program Code</w:t>
            </w:r>
          </w:p>
        </w:tc>
        <w:tc>
          <w:tcPr>
            <w:tcW w:w="808"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rPr>
                <w:rFonts w:ascii="Arial" w:hAnsi="Arial" w:cs="Arial"/>
                <w:color w:val="000000"/>
                <w:sz w:val="18"/>
                <w:szCs w:val="18"/>
              </w:rPr>
            </w:pPr>
          </w:p>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19" w:line="273" w:lineRule="exact"/>
              <w:jc w:val="center"/>
              <w:rPr>
                <w:rFonts w:ascii="Arial" w:hAnsi="Arial" w:cs="Arial"/>
                <w:color w:val="000000"/>
                <w:sz w:val="18"/>
                <w:szCs w:val="18"/>
              </w:rPr>
            </w:pPr>
            <w:r>
              <w:rPr>
                <w:rFonts w:ascii="Arial" w:hAnsi="Arial" w:cs="Arial"/>
                <w:color w:val="000000"/>
                <w:sz w:val="18"/>
                <w:szCs w:val="18"/>
              </w:rPr>
              <w:t>Priority Code</w:t>
            </w:r>
          </w:p>
        </w:tc>
        <w:tc>
          <w:tcPr>
            <w:tcW w:w="3781"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rPr>
                <w:rFonts w:ascii="Arial" w:hAnsi="Arial" w:cs="Arial"/>
                <w:color w:val="000000"/>
                <w:sz w:val="18"/>
                <w:szCs w:val="18"/>
              </w:rPr>
            </w:pPr>
          </w:p>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19" w:line="273" w:lineRule="exact"/>
              <w:jc w:val="center"/>
              <w:rPr>
                <w:rFonts w:ascii="Arial" w:hAnsi="Arial" w:cs="Arial"/>
                <w:color w:val="000000"/>
                <w:sz w:val="18"/>
                <w:szCs w:val="18"/>
              </w:rPr>
            </w:pPr>
            <w:r>
              <w:rPr>
                <w:rFonts w:ascii="Arial" w:hAnsi="Arial" w:cs="Arial"/>
                <w:color w:val="000000"/>
                <w:sz w:val="18"/>
                <w:szCs w:val="18"/>
              </w:rPr>
              <w:t>Category Title</w:t>
            </w:r>
          </w:p>
        </w:tc>
        <w:tc>
          <w:tcPr>
            <w:tcW w:w="3865"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rPr>
                <w:rFonts w:ascii="Arial" w:hAnsi="Arial" w:cs="Arial"/>
                <w:color w:val="000000"/>
                <w:sz w:val="18"/>
                <w:szCs w:val="18"/>
              </w:rPr>
            </w:pPr>
          </w:p>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sz w:val="18"/>
                <w:szCs w:val="18"/>
              </w:rPr>
            </w:pPr>
            <w:r>
              <w:rPr>
                <w:rFonts w:ascii="Arial" w:hAnsi="Arial" w:cs="Arial"/>
                <w:color w:val="000000"/>
                <w:sz w:val="18"/>
                <w:szCs w:val="18"/>
              </w:rPr>
              <w:t>Remarks</w:t>
            </w:r>
          </w:p>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19" w:line="273" w:lineRule="exact"/>
              <w:jc w:val="center"/>
              <w:rPr>
                <w:rFonts w:ascii="Arial" w:hAnsi="Arial" w:cs="Arial"/>
                <w:color w:val="000000"/>
              </w:rPr>
            </w:pPr>
            <w:r>
              <w:rPr>
                <w:rFonts w:ascii="Arial" w:hAnsi="Arial" w:cs="Arial"/>
                <w:color w:val="000000"/>
                <w:sz w:val="18"/>
                <w:szCs w:val="18"/>
              </w:rPr>
              <w:t>(from NUREG-1556, Vol. 20, Appendix G)</w:t>
            </w:r>
          </w:p>
        </w:tc>
      </w:tr>
      <w:tr w:rsidR="0040202C" w:rsidTr="0040202C">
        <w:trPr>
          <w:trHeight w:hRule="exact" w:val="715"/>
          <w:jc w:val="center"/>
          <w:ins w:id="706" w:author="NAA" w:date="2010-06-24T12:28:00Z"/>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202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07" w:author="NAA" w:date="2010-06-24T12:28:00Z"/>
                <w:rFonts w:ascii="Arial" w:hAnsi="Arial" w:cs="Arial"/>
                <w:color w:val="000000"/>
              </w:rPr>
            </w:pPr>
            <w:ins w:id="708" w:author="NAA" w:date="2010-06-24T12:28:00Z">
              <w:r>
                <w:rPr>
                  <w:rFonts w:ascii="Arial" w:hAnsi="Arial" w:cs="Arial"/>
                  <w:color w:val="000000"/>
                </w:rPr>
                <w:t>01000</w:t>
              </w:r>
            </w:ins>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202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09" w:author="NAA" w:date="2010-06-24T12:28:00Z"/>
                <w:rFonts w:ascii="Arial" w:hAnsi="Arial" w:cs="Arial"/>
                <w:color w:val="000000"/>
              </w:rPr>
            </w:pPr>
            <w:ins w:id="710" w:author="NAA" w:date="2010-06-24T12:28:00Z">
              <w:r>
                <w:rPr>
                  <w:rFonts w:ascii="Arial" w:hAnsi="Arial" w:cs="Arial"/>
                  <w:color w:val="000000"/>
                </w:rPr>
                <w:t>Vary</w:t>
              </w:r>
              <w:r w:rsidRPr="0040202C">
                <w:rPr>
                  <w:rStyle w:val="FootnoteReference"/>
                  <w:rFonts w:ascii="Arial" w:hAnsi="Arial" w:cs="Arial"/>
                  <w:color w:val="000000"/>
                  <w:vertAlign w:val="superscript"/>
                </w:rPr>
                <w:footnoteReference w:id="1"/>
              </w:r>
            </w:ins>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8C009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15" w:author="NAA" w:date="2010-06-24T12:28:00Z"/>
                <w:rFonts w:ascii="Arial" w:hAnsi="Arial" w:cs="Arial"/>
                <w:color w:val="000000"/>
              </w:rPr>
            </w:pPr>
            <w:ins w:id="716" w:author="NAA" w:date="2010-06-24T12:28:00Z">
              <w:r>
                <w:rPr>
                  <w:rFonts w:ascii="Arial" w:hAnsi="Arial" w:cs="Arial"/>
                  <w:color w:val="000000"/>
                </w:rPr>
                <w:t>RSRM Licensee</w:t>
              </w:r>
            </w:ins>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202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17" w:author="NAA" w:date="2010-06-24T12:28:00Z"/>
                <w:rFonts w:ascii="Arial" w:hAnsi="Arial" w:cs="Arial"/>
                <w:color w:val="000000"/>
              </w:rPr>
            </w:pPr>
            <w:ins w:id="718" w:author="NAA" w:date="2010-06-24T12:28:00Z">
              <w:r>
                <w:rPr>
                  <w:rFonts w:ascii="Arial" w:hAnsi="Arial" w:cs="Arial"/>
                  <w:color w:val="000000"/>
                </w:rPr>
                <w:t xml:space="preserve">Licensee </w:t>
              </w:r>
              <w:r w:rsidR="007A62E7">
                <w:rPr>
                  <w:rFonts w:ascii="Arial" w:hAnsi="Arial" w:cs="Arial"/>
                  <w:color w:val="000000"/>
                </w:rPr>
                <w:t>s</w:t>
              </w:r>
              <w:r>
                <w:rPr>
                  <w:rFonts w:ascii="Arial" w:hAnsi="Arial" w:cs="Arial"/>
                  <w:color w:val="000000"/>
                </w:rPr>
                <w:t>ubject to ICs or Security Order requirements</w:t>
              </w:r>
            </w:ins>
          </w:p>
        </w:tc>
      </w:tr>
      <w:tr w:rsidR="009D61EC" w:rsidTr="0040202C">
        <w:trPr>
          <w:trHeight w:hRule="exact" w:val="715"/>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01100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Academic Type A Broad</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Radiation Safety Committee (RSC)-approved users;33.13</w:t>
            </w:r>
          </w:p>
        </w:tc>
      </w:tr>
      <w:tr w:rsidR="009D61EC" w:rsidTr="0040202C">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01110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Academic Type B Broad</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Radiation Safety Officer (RSO)-approved users; 33.14</w:t>
            </w:r>
          </w:p>
        </w:tc>
      </w:tr>
      <w:tr w:rsidR="009D61EC" w:rsidTr="0040202C">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01120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Academic Type C Broad</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Authorized Users specifically named in the license; 33.15</w:t>
            </w:r>
          </w:p>
        </w:tc>
      </w:tr>
      <w:tr w:rsidR="009D61EC" w:rsidTr="0040202C">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02110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Medical Institution Broad</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RSC-approved users for possession and use of a wide range of radionuclides in medical research, diagnosis, and therapy and research and development.</w:t>
            </w:r>
          </w:p>
        </w:tc>
      </w:tr>
      <w:tr w:rsidR="009D61EC" w:rsidTr="0040202C">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02120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Medical Institution</w:t>
            </w:r>
            <w:r>
              <w:rPr>
                <w:rFonts w:ascii="Arial" w:hAnsi="Arial" w:cs="Arial"/>
                <w:color w:val="000000"/>
              </w:rPr>
              <w:sym w:font="WP TypographicSymbols" w:char="0042"/>
            </w:r>
            <w:r>
              <w:rPr>
                <w:rFonts w:ascii="Arial" w:hAnsi="Arial" w:cs="Arial"/>
                <w:color w:val="000000"/>
              </w:rPr>
              <w:t>Written Directive (WD)  Required</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Used as primary </w:t>
            </w:r>
            <w:r w:rsidR="00B20A25" w:rsidRPr="00B20A25">
              <w:rPr>
                <w:rFonts w:ascii="Arial" w:hAnsi="Arial"/>
              </w:rPr>
              <w:t>code and may be used with the secondary codes for research and development, as appropriate.  Used as secondary code when the license also authorizes certain m</w:t>
            </w:r>
            <w:r>
              <w:rPr>
                <w:rFonts w:ascii="Arial" w:hAnsi="Arial" w:cs="Arial"/>
                <w:color w:val="000000"/>
              </w:rPr>
              <w:t>edical therapy modalities.</w:t>
            </w:r>
          </w:p>
        </w:tc>
      </w:tr>
      <w:tr w:rsidR="009D61EC" w:rsidTr="0040202C">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02121</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Medical Institution</w:t>
            </w:r>
            <w:r>
              <w:rPr>
                <w:rFonts w:ascii="Arial" w:hAnsi="Arial" w:cs="Arial"/>
                <w:color w:val="000000"/>
              </w:rPr>
              <w:sym w:font="WP TypographicSymbols" w:char="0042"/>
            </w:r>
            <w:r>
              <w:rPr>
                <w:rFonts w:ascii="Arial" w:hAnsi="Arial" w:cs="Arial"/>
                <w:color w:val="000000"/>
              </w:rPr>
              <w:t>WD Not  Required</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Used as </w:t>
            </w:r>
            <w:r w:rsidR="00B20A25" w:rsidRPr="00B20A25">
              <w:rPr>
                <w:rFonts w:ascii="Arial" w:hAnsi="Arial"/>
              </w:rPr>
              <w:t xml:space="preserve">primary code </w:t>
            </w:r>
            <w:r w:rsidR="00B20A25" w:rsidRPr="00B20A25">
              <w:rPr>
                <w:rFonts w:ascii="Arial" w:hAnsi="Arial"/>
                <w:i/>
              </w:rPr>
              <w:t>only</w:t>
            </w:r>
            <w:r w:rsidR="00B20A25" w:rsidRPr="00B20A25">
              <w:rPr>
                <w:rFonts w:ascii="Arial" w:hAnsi="Arial"/>
              </w:rPr>
              <w:t xml:space="preserve"> for diagnostic nuclear medicine and diagnostic types of use under 35.1000.</w:t>
            </w:r>
          </w:p>
        </w:tc>
      </w:tr>
      <w:tr w:rsidR="009D61EC" w:rsidTr="0040202C">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02200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Medical Private Practice</w:t>
            </w:r>
            <w:r>
              <w:rPr>
                <w:rFonts w:ascii="Arial" w:hAnsi="Arial" w:cs="Arial"/>
                <w:color w:val="000000"/>
              </w:rPr>
              <w:sym w:font="WP TypographicSymbols" w:char="0042"/>
            </w:r>
            <w:r>
              <w:rPr>
                <w:rFonts w:ascii="Arial" w:hAnsi="Arial" w:cs="Arial"/>
                <w:color w:val="000000"/>
              </w:rPr>
              <w:t>WD Required</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7A62E7">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w:t>
            </w:r>
            <w:ins w:id="719" w:author="NAA" w:date="2010-06-24T12:28:00Z">
              <w:r>
                <w:rPr>
                  <w:rFonts w:ascii="Arial" w:hAnsi="Arial" w:cs="Arial"/>
                  <w:color w:val="000000"/>
                </w:rPr>
                <w:t>S</w:t>
              </w:r>
              <w:r w:rsidR="009D61EC">
                <w:rPr>
                  <w:rFonts w:ascii="Arial" w:hAnsi="Arial" w:cs="Arial"/>
                  <w:color w:val="000000"/>
                </w:rPr>
                <w:t>ame</w:t>
              </w:r>
            </w:ins>
            <w:r w:rsidR="009D61EC">
              <w:rPr>
                <w:rFonts w:ascii="Arial" w:hAnsi="Arial" w:cs="Arial"/>
                <w:color w:val="000000"/>
              </w:rPr>
              <w:t xml:space="preserve"> remark as 0212</w:t>
            </w:r>
            <w:r w:rsidR="00B20A25" w:rsidRPr="00B20A25">
              <w:rPr>
                <w:rFonts w:ascii="Arial" w:hAnsi="Arial"/>
              </w:rPr>
              <w:t>0</w:t>
            </w:r>
            <w:r w:rsidR="009D61EC">
              <w:rPr>
                <w:rFonts w:ascii="Arial" w:hAnsi="Arial" w:cs="Arial"/>
                <w:color w:val="000000"/>
              </w:rPr>
              <w:t>]</w:t>
            </w:r>
          </w:p>
        </w:tc>
      </w:tr>
      <w:tr w:rsidR="009D61EC" w:rsidTr="00635815">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02201</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Medical Private Practice</w:t>
            </w:r>
            <w:r>
              <w:rPr>
                <w:rFonts w:ascii="Arial" w:hAnsi="Arial" w:cs="Arial"/>
                <w:color w:val="000000"/>
              </w:rPr>
              <w:sym w:font="WP TypographicSymbols" w:char="0042"/>
            </w:r>
            <w:r w:rsidR="00D73944">
              <w:rPr>
                <w:rFonts w:ascii="Arial" w:hAnsi="Arial" w:cs="Arial"/>
                <w:color w:val="000000"/>
              </w:rPr>
              <w:t>WD Not</w:t>
            </w:r>
            <w:r>
              <w:rPr>
                <w:rFonts w:ascii="Arial" w:hAnsi="Arial" w:cs="Arial"/>
                <w:color w:val="000000"/>
              </w:rPr>
              <w:t xml:space="preserve"> Required</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7A62E7">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w:t>
            </w:r>
            <w:ins w:id="720" w:author="NAA" w:date="2010-06-24T12:28:00Z">
              <w:r>
                <w:rPr>
                  <w:rFonts w:ascii="Arial" w:hAnsi="Arial" w:cs="Arial"/>
                  <w:color w:val="000000"/>
                </w:rPr>
                <w:t>S</w:t>
              </w:r>
              <w:r w:rsidR="009D61EC">
                <w:rPr>
                  <w:rFonts w:ascii="Arial" w:hAnsi="Arial" w:cs="Arial"/>
                  <w:color w:val="000000"/>
                </w:rPr>
                <w:t>ame</w:t>
              </w:r>
            </w:ins>
            <w:r w:rsidR="009D61EC">
              <w:rPr>
                <w:rFonts w:ascii="Arial" w:hAnsi="Arial" w:cs="Arial"/>
                <w:color w:val="000000"/>
              </w:rPr>
              <w:t xml:space="preserve"> remark as 02121]</w:t>
            </w:r>
          </w:p>
        </w:tc>
      </w:tr>
      <w:tr w:rsidR="009D61EC" w:rsidTr="00635815">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02210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Eye Applicators Strontium</w:t>
            </w:r>
            <w:r>
              <w:rPr>
                <w:rFonts w:ascii="Arial" w:hAnsi="Arial" w:cs="Arial"/>
                <w:color w:val="000000"/>
              </w:rPr>
              <w:noBreakHyphen/>
              <w:t xml:space="preserve">90 </w:t>
            </w:r>
          </w:p>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(Sr-90)</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D61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Institution or Private Practice</w:t>
            </w:r>
          </w:p>
        </w:tc>
      </w:tr>
    </w:tbl>
    <w:p w:rsidR="004F379D" w:rsidRDefault="004F379D" w:rsidP="004772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4F379D" w:rsidSect="00787EFC">
          <w:headerReference w:type="default" r:id="rId20"/>
          <w:footerReference w:type="default" r:id="rId21"/>
          <w:type w:val="continuous"/>
          <w:pgSz w:w="12240" w:h="15840"/>
          <w:pgMar w:top="1080" w:right="1440" w:bottom="720" w:left="1440" w:header="1080" w:footer="720" w:gutter="0"/>
          <w:cols w:space="720"/>
          <w:noEndnote/>
        </w:sect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0" w:type="auto"/>
        <w:jc w:val="center"/>
        <w:tblLayout w:type="fixed"/>
        <w:tblCellMar>
          <w:left w:w="72" w:type="dxa"/>
          <w:right w:w="72" w:type="dxa"/>
        </w:tblCellMar>
        <w:tblLook w:val="0000"/>
      </w:tblPr>
      <w:tblGrid>
        <w:gridCol w:w="988"/>
        <w:gridCol w:w="808"/>
        <w:gridCol w:w="3781"/>
        <w:gridCol w:w="3865"/>
      </w:tblGrid>
      <w:tr w:rsidR="00D73944">
        <w:trPr>
          <w:trHeight w:val="164"/>
          <w:tblHeader/>
          <w:jc w:val="center"/>
        </w:trPr>
        <w:tc>
          <w:tcPr>
            <w:tcW w:w="988" w:type="dxa"/>
            <w:tcBorders>
              <w:top w:val="single" w:sz="8"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rPr>
                <w:rFonts w:ascii="Arial" w:hAnsi="Arial" w:cs="Arial"/>
                <w:color w:val="000000"/>
              </w:rPr>
            </w:pPr>
          </w:p>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19" w:line="273" w:lineRule="exact"/>
              <w:jc w:val="center"/>
              <w:rPr>
                <w:rFonts w:ascii="Arial" w:hAnsi="Arial" w:cs="Arial"/>
                <w:color w:val="000000"/>
                <w:sz w:val="18"/>
                <w:szCs w:val="18"/>
              </w:rPr>
            </w:pPr>
            <w:r>
              <w:rPr>
                <w:rFonts w:ascii="Arial" w:hAnsi="Arial" w:cs="Arial"/>
                <w:color w:val="000000"/>
                <w:sz w:val="18"/>
                <w:szCs w:val="18"/>
              </w:rPr>
              <w:t>Program Code</w:t>
            </w:r>
          </w:p>
        </w:tc>
        <w:tc>
          <w:tcPr>
            <w:tcW w:w="808" w:type="dxa"/>
            <w:tcBorders>
              <w:top w:val="single" w:sz="8"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rPr>
                <w:rFonts w:ascii="Arial" w:hAnsi="Arial" w:cs="Arial"/>
                <w:color w:val="000000"/>
                <w:sz w:val="18"/>
                <w:szCs w:val="18"/>
              </w:rPr>
            </w:pPr>
          </w:p>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19" w:line="273" w:lineRule="exact"/>
              <w:jc w:val="center"/>
              <w:rPr>
                <w:rFonts w:ascii="Arial" w:hAnsi="Arial" w:cs="Arial"/>
                <w:color w:val="000000"/>
                <w:sz w:val="18"/>
                <w:szCs w:val="18"/>
              </w:rPr>
            </w:pPr>
            <w:r>
              <w:rPr>
                <w:rFonts w:ascii="Arial" w:hAnsi="Arial" w:cs="Arial"/>
                <w:color w:val="000000"/>
                <w:sz w:val="18"/>
                <w:szCs w:val="18"/>
              </w:rPr>
              <w:t>Priority Code</w:t>
            </w:r>
          </w:p>
        </w:tc>
        <w:tc>
          <w:tcPr>
            <w:tcW w:w="3781" w:type="dxa"/>
            <w:tcBorders>
              <w:top w:val="single" w:sz="8"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rPr>
                <w:rFonts w:ascii="Arial" w:hAnsi="Arial" w:cs="Arial"/>
                <w:color w:val="000000"/>
                <w:sz w:val="18"/>
                <w:szCs w:val="18"/>
              </w:rPr>
            </w:pPr>
          </w:p>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19" w:line="273" w:lineRule="exact"/>
              <w:jc w:val="center"/>
              <w:rPr>
                <w:rFonts w:ascii="Arial" w:hAnsi="Arial" w:cs="Arial"/>
                <w:color w:val="000000"/>
                <w:sz w:val="18"/>
                <w:szCs w:val="18"/>
              </w:rPr>
            </w:pPr>
            <w:r>
              <w:rPr>
                <w:rFonts w:ascii="Arial" w:hAnsi="Arial" w:cs="Arial"/>
                <w:color w:val="000000"/>
                <w:sz w:val="18"/>
                <w:szCs w:val="18"/>
              </w:rPr>
              <w:t>Category Title</w:t>
            </w:r>
          </w:p>
        </w:tc>
        <w:tc>
          <w:tcPr>
            <w:tcW w:w="3865" w:type="dxa"/>
            <w:tcBorders>
              <w:top w:val="single" w:sz="8"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rPr>
                <w:rFonts w:ascii="Arial" w:hAnsi="Arial" w:cs="Arial"/>
                <w:color w:val="000000"/>
                <w:sz w:val="18"/>
                <w:szCs w:val="18"/>
              </w:rPr>
            </w:pPr>
          </w:p>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sz w:val="18"/>
                <w:szCs w:val="18"/>
              </w:rPr>
            </w:pPr>
            <w:r>
              <w:rPr>
                <w:rFonts w:ascii="Arial" w:hAnsi="Arial" w:cs="Arial"/>
                <w:color w:val="000000"/>
                <w:sz w:val="18"/>
                <w:szCs w:val="18"/>
              </w:rPr>
              <w:t>Remarks</w:t>
            </w:r>
          </w:p>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19" w:line="273" w:lineRule="exact"/>
              <w:jc w:val="center"/>
              <w:rPr>
                <w:rFonts w:ascii="Arial" w:hAnsi="Arial" w:cs="Arial"/>
                <w:color w:val="000000"/>
              </w:rPr>
            </w:pPr>
            <w:r>
              <w:rPr>
                <w:rFonts w:ascii="Arial" w:hAnsi="Arial" w:cs="Arial"/>
                <w:color w:val="000000"/>
                <w:sz w:val="18"/>
                <w:szCs w:val="18"/>
              </w:rPr>
              <w:t>(from NUREG-1556, Vol. 20, Appendix G)</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02220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Mobile Medical Service</w:t>
            </w:r>
            <w:r>
              <w:rPr>
                <w:rFonts w:ascii="Arial" w:hAnsi="Arial" w:cs="Arial"/>
                <w:color w:val="000000"/>
              </w:rPr>
              <w:sym w:font="WP TypographicSymbols" w:char="0042"/>
            </w:r>
            <w:r>
              <w:rPr>
                <w:rFonts w:ascii="Arial" w:hAnsi="Arial" w:cs="Arial"/>
                <w:color w:val="000000"/>
              </w:rPr>
              <w:t>WD Not Required</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Use as a primary code if the license authorizes the mobile service </w:t>
            </w:r>
            <w:r>
              <w:rPr>
                <w:rFonts w:ascii="Arial" w:hAnsi="Arial" w:cs="Arial"/>
                <w:i/>
                <w:iCs/>
                <w:color w:val="000000"/>
              </w:rPr>
              <w:t>only</w:t>
            </w:r>
            <w:r>
              <w:rPr>
                <w:rFonts w:ascii="Arial" w:hAnsi="Arial" w:cs="Arial"/>
                <w:color w:val="000000"/>
              </w:rPr>
              <w:t>.  Use as a secondary code if the license authorizes medical use at a central facility (i.e., institution or private practice facility) in addition to the mobile service.</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02230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High-Dose Rate Remote After loader (HDR)</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Use as a primary code.</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02231</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Mobile Medical Service</w:t>
            </w:r>
            <w:r>
              <w:rPr>
                <w:rFonts w:ascii="Arial" w:hAnsi="Arial" w:cs="Arial"/>
                <w:color w:val="000000"/>
              </w:rPr>
              <w:sym w:font="WP TypographicSymbols" w:char="0042"/>
            </w:r>
            <w:r>
              <w:rPr>
                <w:rFonts w:ascii="Arial" w:hAnsi="Arial" w:cs="Arial"/>
                <w:color w:val="000000"/>
              </w:rPr>
              <w:t>WD Required</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Use as a primary code. Includes mobile HDR and non-HDR modalities under 10 CFR Part 35</w:t>
            </w:r>
          </w:p>
        </w:tc>
      </w:tr>
      <w:tr w:rsidR="00D73944">
        <w:trPr>
          <w:trHeight w:val="1698"/>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02240</w:t>
            </w: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Medical Therapy</w:t>
            </w:r>
            <w:r>
              <w:rPr>
                <w:rFonts w:ascii="Arial" w:hAnsi="Arial" w:cs="Arial"/>
                <w:color w:val="000000"/>
              </w:rPr>
              <w:sym w:font="WP TypographicSymbols" w:char="0042"/>
            </w:r>
            <w:r>
              <w:rPr>
                <w:rFonts w:ascii="Arial" w:hAnsi="Arial" w:cs="Arial"/>
                <w:color w:val="000000"/>
              </w:rPr>
              <w:t>Other Emerging Technology</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Medical therapy modalities used under 10 CFR 35.1000, i.e., liquid sources</w:t>
            </w:r>
            <w:r w:rsidR="002C46E0">
              <w:rPr>
                <w:rFonts w:ascii="Arial" w:hAnsi="Arial" w:cs="Arial"/>
                <w:color w:val="000000"/>
              </w:rPr>
              <w:t>,</w:t>
            </w:r>
            <w:r>
              <w:rPr>
                <w:rFonts w:ascii="Arial" w:hAnsi="Arial" w:cs="Arial"/>
                <w:color w:val="000000"/>
              </w:rPr>
              <w:t xml:space="preserve"> microspheres, and </w:t>
            </w:r>
            <w:r w:rsidR="00B20A25" w:rsidRPr="00B20A25">
              <w:rPr>
                <w:rFonts w:ascii="Arial" w:hAnsi="Arial"/>
              </w:rPr>
              <w:t xml:space="preserve">intravascular brachytherapy </w:t>
            </w:r>
            <w:r>
              <w:rPr>
                <w:rFonts w:ascii="Arial" w:hAnsi="Arial" w:cs="Arial"/>
                <w:color w:val="000000"/>
              </w:rPr>
              <w:t>devices.</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02300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Teletherapy</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Treatment of human subjects only</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02310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Gamma Stereotactic Radiosurgery (GSR)</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Treatment of human subjects </w:t>
            </w:r>
            <w:r>
              <w:rPr>
                <w:rFonts w:ascii="Arial" w:hAnsi="Arial" w:cs="Arial"/>
                <w:i/>
                <w:iCs/>
                <w:color w:val="000000"/>
              </w:rPr>
              <w:t>only</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02400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Veterinary</w:t>
            </w:r>
            <w:r>
              <w:rPr>
                <w:rFonts w:ascii="Arial" w:hAnsi="Arial" w:cs="Arial"/>
                <w:color w:val="000000"/>
              </w:rPr>
              <w:sym w:font="WP TypographicSymbols" w:char="0042"/>
            </w:r>
            <w:r>
              <w:rPr>
                <w:rFonts w:ascii="Arial" w:hAnsi="Arial" w:cs="Arial"/>
                <w:color w:val="000000"/>
              </w:rPr>
              <w:t>Nonhuman Subjects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Routine diagnosis or therapy on animals.  No animal research.</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02410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i/>
                <w:iCs/>
                <w:color w:val="000000"/>
              </w:rPr>
              <w:t>In-Vitro</w:t>
            </w:r>
            <w:r>
              <w:rPr>
                <w:rFonts w:ascii="Arial" w:hAnsi="Arial" w:cs="Arial"/>
                <w:color w:val="000000"/>
              </w:rPr>
              <w:t xml:space="preserve"> Testing Laboratories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Licenses are issued to individuals or facilities which are not included in larger programs described by Program Codes 02110 or 02120.</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02500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Nuclear Pharmacies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Receive bulk material used to prepare single use dosages or multi-dose products which are distributed to authorized medical licensees. Sealed sources are re-distributed in the original packaging to authorized clients.</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02511</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Medical Product Distribution</w:t>
            </w:r>
            <w:r>
              <w:rPr>
                <w:rFonts w:ascii="Arial" w:hAnsi="Arial" w:cs="Arial"/>
                <w:color w:val="000000"/>
              </w:rPr>
              <w:sym w:font="WP TypographicSymbols" w:char="0042"/>
            </w:r>
            <w:r>
              <w:rPr>
                <w:rFonts w:ascii="Arial" w:hAnsi="Arial" w:cs="Arial"/>
                <w:color w:val="000000"/>
              </w:rPr>
              <w:t>32.72</w:t>
            </w:r>
          </w:p>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Prepared Radiopharmaceuticals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Distribution of prepared radiopharmaceuticals to authorized medical licensees.</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02513</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Medical Product Distribution</w:t>
            </w:r>
            <w:r>
              <w:rPr>
                <w:rFonts w:ascii="Arial" w:hAnsi="Arial" w:cs="Arial"/>
                <w:color w:val="000000"/>
              </w:rPr>
              <w:sym w:font="WP TypographicSymbols" w:char="0042"/>
            </w:r>
            <w:r>
              <w:rPr>
                <w:rFonts w:ascii="Arial" w:hAnsi="Arial" w:cs="Arial"/>
                <w:color w:val="000000"/>
              </w:rPr>
              <w:t>32.74 Sources and Devices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Therapy sources, calibration and reference sources</w:t>
            </w:r>
          </w:p>
        </w:tc>
      </w:tr>
    </w:tbl>
    <w:p w:rsidR="004F379D" w:rsidRDefault="004F379D" w:rsidP="004772B9">
      <w:pPr>
        <w:tabs>
          <w:tab w:val="left" w:pos="274"/>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sectPr w:rsidR="004F379D" w:rsidSect="00787EFC">
          <w:footerReference w:type="default" r:id="rId22"/>
          <w:pgSz w:w="12240" w:h="15840"/>
          <w:pgMar w:top="1080" w:right="1440" w:bottom="720" w:left="1440" w:header="1080" w:footer="720" w:gutter="0"/>
          <w:cols w:space="720"/>
          <w:noEndnote/>
        </w:sectPr>
      </w:pPr>
    </w:p>
    <w:tbl>
      <w:tblPr>
        <w:tblW w:w="0" w:type="auto"/>
        <w:jc w:val="center"/>
        <w:tblLayout w:type="fixed"/>
        <w:tblCellMar>
          <w:left w:w="72" w:type="dxa"/>
          <w:right w:w="72" w:type="dxa"/>
        </w:tblCellMar>
        <w:tblLook w:val="0000"/>
      </w:tblPr>
      <w:tblGrid>
        <w:gridCol w:w="988"/>
        <w:gridCol w:w="808"/>
        <w:gridCol w:w="3781"/>
        <w:gridCol w:w="3865"/>
      </w:tblGrid>
      <w:tr w:rsidR="004F379D" w:rsidTr="004F379D">
        <w:trPr>
          <w:trHeight w:val="164"/>
          <w:jc w:val="center"/>
          <w:ins w:id="721" w:author="NAA" w:date="2010-06-24T12:28:00Z"/>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722" w:author="NAA" w:date="2010-06-24T12:28:00Z"/>
                <w:rFonts w:ascii="Arial" w:hAnsi="Arial" w:cs="Arial"/>
              </w:rPr>
            </w:pPr>
          </w:p>
          <w:p w:rsidR="003061A2" w:rsidRDefault="004F379D">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23" w:author="NAA" w:date="2010-06-24T12:28:00Z"/>
                <w:rFonts w:ascii="Arial" w:hAnsi="Arial" w:cs="Arial"/>
              </w:rPr>
            </w:pPr>
            <w:ins w:id="724" w:author="NAA" w:date="2010-06-24T12:28:00Z">
              <w:r w:rsidRPr="004F379D">
                <w:rPr>
                  <w:rFonts w:ascii="Arial" w:hAnsi="Arial" w:cs="Arial"/>
                  <w:sz w:val="18"/>
                  <w:szCs w:val="18"/>
                </w:rPr>
                <w:t>Program Code</w:t>
              </w:r>
            </w:ins>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725" w:author="NAA" w:date="2010-06-24T12:28:00Z"/>
                <w:rFonts w:ascii="Arial" w:hAnsi="Arial" w:cs="Arial"/>
                <w:sz w:val="18"/>
                <w:szCs w:val="18"/>
              </w:rPr>
            </w:pPr>
          </w:p>
          <w:p w:rsidR="003061A2" w:rsidRDefault="004F379D">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26" w:author="NAA" w:date="2010-06-24T12:28:00Z"/>
                <w:rFonts w:ascii="Arial" w:hAnsi="Arial" w:cs="Arial"/>
              </w:rPr>
            </w:pPr>
            <w:ins w:id="727" w:author="NAA" w:date="2010-06-24T12:28:00Z">
              <w:r w:rsidRPr="004F379D">
                <w:rPr>
                  <w:rFonts w:ascii="Arial" w:hAnsi="Arial" w:cs="Arial"/>
                  <w:sz w:val="18"/>
                  <w:szCs w:val="18"/>
                </w:rPr>
                <w:t>Priority Code</w:t>
              </w:r>
            </w:ins>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728" w:author="NAA" w:date="2010-06-24T12:28:00Z"/>
                <w:rFonts w:ascii="Arial" w:hAnsi="Arial" w:cs="Arial"/>
                <w:sz w:val="18"/>
                <w:szCs w:val="18"/>
              </w:rPr>
            </w:pPr>
          </w:p>
          <w:p w:rsidR="003061A2" w:rsidRDefault="004F379D">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29" w:author="NAA" w:date="2010-06-24T12:28:00Z"/>
                <w:rFonts w:ascii="Arial" w:hAnsi="Arial" w:cs="Arial"/>
              </w:rPr>
            </w:pPr>
            <w:ins w:id="730" w:author="NAA" w:date="2010-06-24T12:28:00Z">
              <w:r w:rsidRPr="004F379D">
                <w:rPr>
                  <w:rFonts w:ascii="Arial" w:hAnsi="Arial" w:cs="Arial"/>
                  <w:sz w:val="18"/>
                  <w:szCs w:val="18"/>
                </w:rPr>
                <w:t>Category Title</w:t>
              </w:r>
            </w:ins>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731" w:author="NAA" w:date="2010-06-24T12:28:00Z"/>
                <w:rFonts w:ascii="Arial" w:hAnsi="Arial" w:cs="Arial"/>
                <w:sz w:val="18"/>
                <w:szCs w:val="18"/>
              </w:rPr>
            </w:pPr>
          </w:p>
          <w:p w:rsidR="003061A2" w:rsidRDefault="004F379D">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32" w:author="NAA" w:date="2010-06-24T12:28:00Z"/>
                <w:rFonts w:ascii="Arial" w:hAnsi="Arial" w:cs="Arial"/>
                <w:sz w:val="18"/>
                <w:szCs w:val="18"/>
              </w:rPr>
            </w:pPr>
            <w:ins w:id="733" w:author="NAA" w:date="2010-06-24T12:28:00Z">
              <w:r w:rsidRPr="004F379D">
                <w:rPr>
                  <w:rFonts w:ascii="Arial" w:hAnsi="Arial" w:cs="Arial"/>
                  <w:sz w:val="18"/>
                  <w:szCs w:val="18"/>
                </w:rPr>
                <w:t>Remarks</w:t>
              </w:r>
            </w:ins>
          </w:p>
          <w:p w:rsidR="003061A2" w:rsidRDefault="004F379D">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34" w:author="NAA" w:date="2010-06-24T12:28:00Z"/>
                <w:rFonts w:ascii="Arial" w:hAnsi="Arial" w:cs="Arial"/>
              </w:rPr>
            </w:pPr>
            <w:ins w:id="735" w:author="NAA" w:date="2010-06-24T12:28:00Z">
              <w:r w:rsidRPr="004F379D">
                <w:rPr>
                  <w:rFonts w:ascii="Arial" w:hAnsi="Arial" w:cs="Arial"/>
                  <w:sz w:val="18"/>
                  <w:szCs w:val="18"/>
                </w:rPr>
                <w:t>(from NUREG-1556, Vol. 20, Appendix G)</w:t>
              </w:r>
            </w:ins>
          </w:p>
        </w:tc>
      </w:tr>
      <w:tr w:rsidR="00FC28C3" w:rsidTr="00FC28C3">
        <w:trPr>
          <w:trHeight w:val="164"/>
          <w:jc w:val="center"/>
          <w:ins w:id="736" w:author="NAA" w:date="2010-06-24T12:28:00Z"/>
        </w:trPr>
        <w:tc>
          <w:tcPr>
            <w:tcW w:w="988" w:type="dxa"/>
            <w:tcBorders>
              <w:top w:val="single" w:sz="8" w:space="0" w:color="000000"/>
              <w:left w:val="single" w:sz="7" w:space="0" w:color="000000"/>
              <w:bottom w:val="single" w:sz="8" w:space="0" w:color="000000"/>
              <w:right w:val="single" w:sz="7" w:space="0" w:color="000000"/>
            </w:tcBorders>
            <w:shd w:val="pct12" w:color="auto" w:fill="auto"/>
          </w:tcPr>
          <w:p w:rsidR="003061A2" w:rsidRDefault="00FC28C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37" w:author="NAA" w:date="2010-06-24T12:28:00Z"/>
                <w:rFonts w:ascii="Arial" w:hAnsi="Arial" w:cs="Arial"/>
                <w:color w:val="000000"/>
              </w:rPr>
            </w:pPr>
            <w:ins w:id="738" w:author="NAA" w:date="2010-06-24T12:28:00Z">
              <w:r>
                <w:rPr>
                  <w:rFonts w:ascii="Arial" w:hAnsi="Arial" w:cs="Arial"/>
                  <w:color w:val="000000"/>
                </w:rPr>
                <w:t>02600</w:t>
              </w:r>
            </w:ins>
          </w:p>
        </w:tc>
        <w:tc>
          <w:tcPr>
            <w:tcW w:w="808" w:type="dxa"/>
            <w:tcBorders>
              <w:top w:val="single" w:sz="8" w:space="0" w:color="000000"/>
              <w:left w:val="single" w:sz="7" w:space="0" w:color="000000"/>
              <w:bottom w:val="single" w:sz="8" w:space="0" w:color="000000"/>
              <w:right w:val="single" w:sz="7" w:space="0" w:color="000000"/>
            </w:tcBorders>
            <w:shd w:val="pct12" w:color="auto" w:fill="auto"/>
          </w:tcPr>
          <w:p w:rsidR="003061A2" w:rsidRDefault="00FC28C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39" w:author="NAA" w:date="2010-06-24T12:28:00Z"/>
                <w:rFonts w:ascii="Arial" w:hAnsi="Arial" w:cs="Arial"/>
                <w:color w:val="000000"/>
              </w:rPr>
            </w:pPr>
            <w:ins w:id="740" w:author="NAA" w:date="2010-06-24T12:28:00Z">
              <w:r>
                <w:rPr>
                  <w:rFonts w:ascii="Arial" w:hAnsi="Arial" w:cs="Arial"/>
                  <w:color w:val="000000"/>
                </w:rPr>
                <w:t>-</w:t>
              </w:r>
              <w:r w:rsidR="005522B5" w:rsidRPr="005522B5">
                <w:rPr>
                  <w:rStyle w:val="FootnoteReference"/>
                  <w:rFonts w:ascii="Arial" w:hAnsi="Arial" w:cs="Arial"/>
                  <w:color w:val="000000"/>
                  <w:vertAlign w:val="superscript"/>
                </w:rPr>
                <w:footnoteReference w:id="2"/>
              </w:r>
            </w:ins>
          </w:p>
        </w:tc>
        <w:tc>
          <w:tcPr>
            <w:tcW w:w="3781" w:type="dxa"/>
            <w:tcBorders>
              <w:top w:val="single" w:sz="8" w:space="0" w:color="000000"/>
              <w:left w:val="single" w:sz="7" w:space="0" w:color="000000"/>
              <w:bottom w:val="single" w:sz="8" w:space="0" w:color="000000"/>
              <w:right w:val="single" w:sz="7" w:space="0" w:color="000000"/>
            </w:tcBorders>
            <w:shd w:val="pct12" w:color="auto" w:fill="auto"/>
          </w:tcPr>
          <w:p w:rsidR="003061A2" w:rsidRDefault="00FC28C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44" w:author="NAA" w:date="2010-06-24T12:28:00Z"/>
                <w:rFonts w:ascii="Arial" w:hAnsi="Arial" w:cs="Arial"/>
                <w:color w:val="000000"/>
              </w:rPr>
            </w:pPr>
            <w:ins w:id="745" w:author="NAA" w:date="2010-06-24T12:28:00Z">
              <w:r>
                <w:rPr>
                  <w:rFonts w:ascii="Arial" w:hAnsi="Arial" w:cs="Arial"/>
                  <w:color w:val="000000"/>
                </w:rPr>
                <w:t>Production of PET Radioactive Drugs – 30.32(j) (</w:t>
              </w:r>
              <w:r w:rsidR="00DD25E3">
                <w:rPr>
                  <w:rFonts w:ascii="Arial" w:hAnsi="Arial" w:cs="Arial"/>
                  <w:color w:val="000000"/>
                </w:rPr>
                <w:t>Secondary</w:t>
              </w:r>
              <w:r>
                <w:rPr>
                  <w:rFonts w:ascii="Arial" w:hAnsi="Arial" w:cs="Arial"/>
                  <w:color w:val="000000"/>
                </w:rPr>
                <w:t xml:space="preserve"> Code)</w:t>
              </w:r>
            </w:ins>
          </w:p>
        </w:tc>
        <w:tc>
          <w:tcPr>
            <w:tcW w:w="3865" w:type="dxa"/>
            <w:tcBorders>
              <w:top w:val="single" w:sz="8" w:space="0" w:color="000000"/>
              <w:left w:val="single" w:sz="7" w:space="0" w:color="000000"/>
              <w:bottom w:val="single" w:sz="8" w:space="0" w:color="000000"/>
              <w:right w:val="single" w:sz="7" w:space="0" w:color="000000"/>
            </w:tcBorders>
            <w:shd w:val="pct12" w:color="auto" w:fill="auto"/>
          </w:tcPr>
          <w:p w:rsidR="003061A2" w:rsidRDefault="00FC28C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46" w:author="NAA" w:date="2010-06-24T12:28:00Z"/>
                <w:rFonts w:ascii="Arial" w:hAnsi="Arial" w:cs="Arial"/>
                <w:color w:val="000000"/>
              </w:rPr>
            </w:pPr>
            <w:ins w:id="747" w:author="NAA" w:date="2010-06-24T12:28:00Z">
              <w:r>
                <w:rPr>
                  <w:rFonts w:ascii="Arial" w:hAnsi="Arial" w:cs="Arial"/>
                  <w:color w:val="000000"/>
                </w:rPr>
                <w:t>Used as secondary code to identify those entities that meet the criteria in 10 CFR 30.32(j).  See primary code for inspection priority</w:t>
              </w:r>
            </w:ins>
          </w:p>
        </w:tc>
      </w:tr>
      <w:tr w:rsidR="005522B5" w:rsidTr="00635815">
        <w:trPr>
          <w:trHeight w:val="164"/>
          <w:jc w:val="center"/>
          <w:ins w:id="748" w:author="NAA" w:date="2010-06-24T12:28:00Z"/>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49" w:author="NAA" w:date="2010-06-24T12:28:00Z"/>
                <w:rFonts w:ascii="Arial" w:hAnsi="Arial" w:cs="Arial"/>
                <w:color w:val="000000"/>
              </w:rPr>
            </w:pPr>
            <w:ins w:id="750" w:author="NAA" w:date="2010-06-24T12:28:00Z">
              <w:r>
                <w:rPr>
                  <w:rFonts w:ascii="Arial" w:hAnsi="Arial" w:cs="Arial"/>
                  <w:color w:val="000000"/>
                </w:rPr>
                <w:t>02700</w:t>
              </w:r>
            </w:ins>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51" w:author="NAA" w:date="2010-06-24T12:28:00Z"/>
                <w:rFonts w:ascii="Arial" w:hAnsi="Arial" w:cs="Arial"/>
                <w:color w:val="000000"/>
              </w:rPr>
            </w:pPr>
            <w:ins w:id="752" w:author="NAA" w:date="2010-06-24T12:28:00Z">
              <w:r>
                <w:rPr>
                  <w:rFonts w:ascii="Arial" w:hAnsi="Arial" w:cs="Arial"/>
                  <w:color w:val="000000"/>
                </w:rPr>
                <w:t>5</w:t>
              </w:r>
            </w:ins>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53" w:author="NAA" w:date="2010-06-24T12:28:00Z"/>
                <w:rFonts w:ascii="Arial" w:hAnsi="Arial" w:cs="Arial"/>
                <w:color w:val="000000"/>
              </w:rPr>
            </w:pPr>
            <w:ins w:id="754" w:author="NAA" w:date="2010-06-24T12:28:00Z">
              <w:r>
                <w:rPr>
                  <w:rFonts w:ascii="Arial" w:hAnsi="Arial" w:cs="Arial"/>
                  <w:color w:val="000000"/>
                </w:rPr>
                <w:t>Radium-226 Luminous Products &amp; Sources up to 10 Times 31.12(a)(4) &amp; (5)</w:t>
              </w:r>
            </w:ins>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55" w:author="NAA" w:date="2010-06-24T12:28:00Z"/>
                <w:rFonts w:ascii="Arial" w:hAnsi="Arial" w:cs="Arial"/>
                <w:color w:val="000000"/>
              </w:rPr>
            </w:pPr>
            <w:ins w:id="756" w:author="NAA" w:date="2010-06-24T12:28:00Z">
              <w:r>
                <w:rPr>
                  <w:rFonts w:ascii="Arial" w:hAnsi="Arial" w:cs="Arial"/>
                  <w:color w:val="000000"/>
                </w:rPr>
                <w:t>For luminous products containing Ra-226 authorized under 10 CFR 31.12</w:t>
              </w:r>
            </w:ins>
          </w:p>
        </w:tc>
      </w:tr>
      <w:tr w:rsidR="005522B5" w:rsidTr="00635815">
        <w:trPr>
          <w:trHeight w:val="164"/>
          <w:jc w:val="center"/>
          <w:ins w:id="757" w:author="NAA" w:date="2010-06-24T12:28:00Z"/>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58" w:author="NAA" w:date="2010-06-24T12:28:00Z"/>
                <w:rFonts w:ascii="Arial" w:hAnsi="Arial" w:cs="Arial"/>
                <w:color w:val="000000"/>
              </w:rPr>
            </w:pPr>
            <w:ins w:id="759" w:author="NAA" w:date="2010-06-24T12:28:00Z">
              <w:r>
                <w:rPr>
                  <w:rFonts w:ascii="Arial" w:hAnsi="Arial" w:cs="Arial"/>
                  <w:color w:val="000000"/>
                </w:rPr>
                <w:t>02710</w:t>
              </w:r>
            </w:ins>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60" w:author="NAA" w:date="2010-06-24T12:28:00Z"/>
                <w:rFonts w:ascii="Arial" w:hAnsi="Arial" w:cs="Arial"/>
                <w:color w:val="000000"/>
              </w:rPr>
            </w:pPr>
            <w:ins w:id="761" w:author="NAA" w:date="2010-06-24T12:28:00Z">
              <w:r>
                <w:rPr>
                  <w:rFonts w:ascii="Arial" w:hAnsi="Arial" w:cs="Arial"/>
                  <w:color w:val="000000"/>
                </w:rPr>
                <w:t>3</w:t>
              </w:r>
            </w:ins>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62" w:author="NAA" w:date="2010-06-24T12:28:00Z"/>
                <w:rFonts w:ascii="Arial" w:hAnsi="Arial" w:cs="Arial"/>
                <w:color w:val="000000"/>
              </w:rPr>
            </w:pPr>
            <w:ins w:id="763" w:author="NAA" w:date="2010-06-24T12:28:00Z">
              <w:r>
                <w:rPr>
                  <w:rFonts w:ascii="Arial" w:hAnsi="Arial" w:cs="Arial"/>
                  <w:color w:val="000000"/>
                </w:rPr>
                <w:t>Radium-226 Luminous Products &amp; Sources Greater Than 10 Times 31.12(a)(4) &amp; (5)</w:t>
              </w:r>
            </w:ins>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64" w:author="NAA" w:date="2010-06-24T12:28:00Z"/>
                <w:rFonts w:ascii="Arial" w:hAnsi="Arial" w:cs="Arial"/>
                <w:color w:val="000000"/>
              </w:rPr>
            </w:pPr>
            <w:ins w:id="765" w:author="NAA" w:date="2010-06-24T12:28:00Z">
              <w:r>
                <w:rPr>
                  <w:rFonts w:ascii="Arial" w:hAnsi="Arial" w:cs="Arial"/>
                  <w:color w:val="000000"/>
                </w:rPr>
                <w:t>For luminous products containing Ra-226 authorized under 10 CFR 31.12</w:t>
              </w:r>
            </w:ins>
          </w:p>
        </w:tc>
      </w:tr>
      <w:tr w:rsidR="00FC28C3" w:rsidTr="00FC28C3">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FC28C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03110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FC28C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FC28C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Well Logging Byproduct and/or Special Nuclear Material (SNM)  Tracer and Sealed Sources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FC28C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Use of sealed or unsealed sources for exploration of oil, gas, or minerals in wells.</w:t>
            </w:r>
          </w:p>
        </w:tc>
      </w:tr>
      <w:tr w:rsidR="00D73944">
        <w:trPr>
          <w:trHeight w:val="164"/>
          <w:jc w:val="center"/>
        </w:trPr>
        <w:tc>
          <w:tcPr>
            <w:tcW w:w="988" w:type="dxa"/>
            <w:tcBorders>
              <w:top w:val="single" w:sz="8" w:space="0" w:color="000000"/>
              <w:left w:val="single" w:sz="7" w:space="0" w:color="000000"/>
              <w:bottom w:val="single" w:sz="8" w:space="0" w:color="000000"/>
              <w:right w:val="single" w:sz="7"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03111</w:t>
            </w:r>
          </w:p>
        </w:tc>
        <w:tc>
          <w:tcPr>
            <w:tcW w:w="808" w:type="dxa"/>
            <w:tcBorders>
              <w:top w:val="single" w:sz="8" w:space="0" w:color="000000"/>
              <w:left w:val="single" w:sz="7" w:space="0" w:color="000000"/>
              <w:bottom w:val="single" w:sz="8" w:space="0" w:color="000000"/>
              <w:right w:val="single" w:sz="7"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7" w:space="0" w:color="000000"/>
              <w:bottom w:val="single" w:sz="8" w:space="0" w:color="000000"/>
              <w:right w:val="single" w:sz="7"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Well Logging Byproduct and/or SNM Sealed Sources Only</w:t>
            </w:r>
          </w:p>
        </w:tc>
        <w:tc>
          <w:tcPr>
            <w:tcW w:w="3865" w:type="dxa"/>
            <w:tcBorders>
              <w:top w:val="single" w:sz="8" w:space="0" w:color="000000"/>
              <w:left w:val="single" w:sz="7" w:space="0" w:color="000000"/>
              <w:bottom w:val="single" w:sz="8" w:space="0" w:color="000000"/>
              <w:right w:val="single" w:sz="7"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Exploration of oil, gas, or minerals in wells; study of subsurface potable aquifers.</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03112</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Well Logging Byproduct Only</w:t>
            </w:r>
            <w:r>
              <w:rPr>
                <w:rFonts w:ascii="Arial" w:hAnsi="Arial" w:cs="Arial"/>
                <w:color w:val="000000"/>
              </w:rPr>
              <w:sym w:font="WP TypographicSymbols" w:char="0042"/>
            </w:r>
            <w:r>
              <w:rPr>
                <w:rFonts w:ascii="Arial" w:hAnsi="Arial" w:cs="Arial"/>
                <w:color w:val="000000"/>
              </w:rPr>
              <w:t xml:space="preserve"> Tracers Only</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Exploration of oil, gas, or minerals in wells</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03113</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Field Flooding Studies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Injection of unsealed byproduct materials for tracing oil and gas reservoirs</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03120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Measuring Systems Fixed Gauges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Non-portable gauges for measurement or control of material density, flow, level, thickness, or weight, etc.</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03121</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 xml:space="preserve"> 5 </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Measuring Systems Portable Gauges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Moisture/density gauges contain gamma and neutron sources used for measurements in soils, compacted soils and road surfacing materials.</w:t>
            </w:r>
          </w:p>
        </w:tc>
      </w:tr>
      <w:tr w:rsidR="00D73944">
        <w:trPr>
          <w:trHeight w:val="164"/>
          <w:jc w:val="center"/>
        </w:trPr>
        <w:tc>
          <w:tcPr>
            <w:tcW w:w="98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03122</w:t>
            </w:r>
          </w:p>
        </w:tc>
        <w:tc>
          <w:tcPr>
            <w:tcW w:w="80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T</w:t>
            </w:r>
            <w:r>
              <w:rPr>
                <w:rStyle w:val="FootnoteReference"/>
                <w:rFonts w:ascii="Arial" w:hAnsi="Arial" w:cs="Arial"/>
                <w:color w:val="000000"/>
                <w:vertAlign w:val="superscript"/>
              </w:rPr>
              <w:footnoteReference w:id="3"/>
            </w:r>
          </w:p>
        </w:tc>
        <w:tc>
          <w:tcPr>
            <w:tcW w:w="3781"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Measuring Systems Analytical Instruments</w:t>
            </w:r>
          </w:p>
        </w:tc>
        <w:tc>
          <w:tcPr>
            <w:tcW w:w="3865"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i.e., x-ray fluorescence analyzers</w:t>
            </w:r>
          </w:p>
        </w:tc>
      </w:tr>
    </w:tbl>
    <w:p w:rsidR="003932F7" w:rsidRDefault="003932F7" w:rsidP="004772B9">
      <w:pPr>
        <w:tabs>
          <w:tab w:val="left" w:pos="274"/>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sectPr w:rsidR="003932F7" w:rsidSect="00787EFC">
          <w:footerReference w:type="default" r:id="rId23"/>
          <w:pgSz w:w="12240" w:h="15840"/>
          <w:pgMar w:top="1080" w:right="1440" w:bottom="720" w:left="1440" w:header="1080" w:footer="720" w:gutter="0"/>
          <w:cols w:space="720"/>
          <w:noEndnote/>
        </w:sectPr>
      </w:pPr>
    </w:p>
    <w:tbl>
      <w:tblPr>
        <w:tblW w:w="0" w:type="auto"/>
        <w:jc w:val="center"/>
        <w:tblLayout w:type="fixed"/>
        <w:tblCellMar>
          <w:left w:w="72" w:type="dxa"/>
          <w:right w:w="72" w:type="dxa"/>
        </w:tblCellMar>
        <w:tblLook w:val="0000"/>
      </w:tblPr>
      <w:tblGrid>
        <w:gridCol w:w="988"/>
        <w:gridCol w:w="808"/>
        <w:gridCol w:w="3781"/>
        <w:gridCol w:w="3865"/>
      </w:tblGrid>
      <w:tr w:rsidR="003932F7" w:rsidTr="003932F7">
        <w:trPr>
          <w:trHeight w:val="164"/>
          <w:jc w:val="center"/>
          <w:ins w:id="766" w:author="NAA" w:date="2010-06-24T12:28:00Z"/>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767" w:author="NAA" w:date="2010-06-24T12:28:00Z"/>
                <w:rFonts w:ascii="Arial" w:hAnsi="Arial" w:cs="Arial"/>
              </w:rPr>
            </w:pPr>
          </w:p>
          <w:p w:rsidR="003061A2" w:rsidRDefault="003932F7">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68" w:author="NAA" w:date="2010-06-24T12:28:00Z"/>
                <w:rFonts w:ascii="Arial" w:hAnsi="Arial" w:cs="Arial"/>
                <w:color w:val="000000"/>
              </w:rPr>
            </w:pPr>
            <w:ins w:id="769" w:author="NAA" w:date="2010-06-24T12:28:00Z">
              <w:r w:rsidRPr="004F379D">
                <w:rPr>
                  <w:rFonts w:ascii="Arial" w:hAnsi="Arial" w:cs="Arial"/>
                  <w:sz w:val="18"/>
                  <w:szCs w:val="18"/>
                </w:rPr>
                <w:t>Program Code</w:t>
              </w:r>
            </w:ins>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770" w:author="NAA" w:date="2010-06-24T12:28:00Z"/>
                <w:rFonts w:ascii="Arial" w:hAnsi="Arial" w:cs="Arial"/>
                <w:sz w:val="18"/>
                <w:szCs w:val="18"/>
              </w:rPr>
            </w:pPr>
          </w:p>
          <w:p w:rsidR="003061A2" w:rsidRDefault="003932F7">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71" w:author="NAA" w:date="2010-06-24T12:28:00Z"/>
                <w:rFonts w:ascii="Arial" w:hAnsi="Arial" w:cs="Arial"/>
                <w:color w:val="000000"/>
              </w:rPr>
            </w:pPr>
            <w:ins w:id="772" w:author="NAA" w:date="2010-06-24T12:28:00Z">
              <w:r w:rsidRPr="004F379D">
                <w:rPr>
                  <w:rFonts w:ascii="Arial" w:hAnsi="Arial" w:cs="Arial"/>
                  <w:sz w:val="18"/>
                  <w:szCs w:val="18"/>
                </w:rPr>
                <w:t>Priority Code</w:t>
              </w:r>
            </w:ins>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773" w:author="NAA" w:date="2010-06-24T12:28:00Z"/>
                <w:rFonts w:ascii="Arial" w:hAnsi="Arial" w:cs="Arial"/>
                <w:sz w:val="18"/>
                <w:szCs w:val="18"/>
              </w:rPr>
            </w:pPr>
          </w:p>
          <w:p w:rsidR="003061A2" w:rsidRDefault="003932F7">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74" w:author="NAA" w:date="2010-06-24T12:28:00Z"/>
                <w:rFonts w:ascii="Arial" w:hAnsi="Arial" w:cs="Arial"/>
                <w:color w:val="000000"/>
              </w:rPr>
            </w:pPr>
            <w:ins w:id="775" w:author="NAA" w:date="2010-06-24T12:28:00Z">
              <w:r w:rsidRPr="004F379D">
                <w:rPr>
                  <w:rFonts w:ascii="Arial" w:hAnsi="Arial" w:cs="Arial"/>
                  <w:sz w:val="18"/>
                  <w:szCs w:val="18"/>
                </w:rPr>
                <w:t>Category Title</w:t>
              </w:r>
            </w:ins>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776" w:author="NAA" w:date="2010-06-24T12:28:00Z"/>
                <w:rFonts w:ascii="Arial" w:hAnsi="Arial" w:cs="Arial"/>
                <w:sz w:val="18"/>
                <w:szCs w:val="18"/>
              </w:rPr>
            </w:pPr>
          </w:p>
          <w:p w:rsidR="003061A2" w:rsidRDefault="003932F7">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77" w:author="NAA" w:date="2010-06-24T12:28:00Z"/>
                <w:rFonts w:ascii="Arial" w:hAnsi="Arial" w:cs="Arial"/>
                <w:sz w:val="18"/>
                <w:szCs w:val="18"/>
              </w:rPr>
            </w:pPr>
            <w:ins w:id="778" w:author="NAA" w:date="2010-06-24T12:28:00Z">
              <w:r w:rsidRPr="004F379D">
                <w:rPr>
                  <w:rFonts w:ascii="Arial" w:hAnsi="Arial" w:cs="Arial"/>
                  <w:sz w:val="18"/>
                  <w:szCs w:val="18"/>
                </w:rPr>
                <w:t>Remarks</w:t>
              </w:r>
            </w:ins>
          </w:p>
          <w:p w:rsidR="003061A2" w:rsidRDefault="003932F7">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79" w:author="NAA" w:date="2010-06-24T12:28:00Z"/>
                <w:rFonts w:ascii="Arial" w:hAnsi="Arial" w:cs="Arial"/>
                <w:color w:val="000000"/>
              </w:rPr>
            </w:pPr>
            <w:ins w:id="780" w:author="NAA" w:date="2010-06-24T12:28:00Z">
              <w:r w:rsidRPr="004F379D">
                <w:rPr>
                  <w:rFonts w:ascii="Arial" w:hAnsi="Arial" w:cs="Arial"/>
                  <w:sz w:val="18"/>
                  <w:szCs w:val="18"/>
                </w:rPr>
                <w:t>(from NUREG-1556, Vol. 20, Appendix G)</w:t>
              </w:r>
            </w:ins>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03123</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T</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Measuring Systems Gas Chromatographs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Quality control testing of samples from industrial process and environmental conditions.</w:t>
            </w:r>
          </w:p>
        </w:tc>
      </w:tr>
      <w:tr w:rsidR="00D73944">
        <w:trPr>
          <w:trHeight w:val="164"/>
          <w:jc w:val="center"/>
        </w:trPr>
        <w:tc>
          <w:tcPr>
            <w:tcW w:w="98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03124</w:t>
            </w:r>
          </w:p>
        </w:tc>
        <w:tc>
          <w:tcPr>
            <w:tcW w:w="80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T</w:t>
            </w:r>
          </w:p>
        </w:tc>
        <w:tc>
          <w:tcPr>
            <w:tcW w:w="3781"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Measuring Systems Other</w:t>
            </w:r>
          </w:p>
        </w:tc>
        <w:tc>
          <w:tcPr>
            <w:tcW w:w="3865"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instrument calibrators, Krypton-85 (Kr</w:t>
            </w:r>
            <w:r>
              <w:rPr>
                <w:rFonts w:ascii="Arial" w:hAnsi="Arial" w:cs="Arial"/>
                <w:color w:val="000000"/>
              </w:rPr>
              <w:noBreakHyphen/>
              <w:t>85) leak detectors</w:t>
            </w:r>
          </w:p>
        </w:tc>
      </w:tr>
      <w:tr w:rsidR="00EF61BA">
        <w:trPr>
          <w:trHeight w:val="164"/>
          <w:jc w:val="center"/>
          <w:ins w:id="781" w:author="NAA" w:date="2010-06-24T12:28:00Z"/>
        </w:trPr>
        <w:tc>
          <w:tcPr>
            <w:tcW w:w="98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EF61BA">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82" w:author="NAA" w:date="2010-06-24T12:28:00Z"/>
                <w:rFonts w:ascii="Arial" w:hAnsi="Arial" w:cs="Arial"/>
                <w:color w:val="000000"/>
              </w:rPr>
            </w:pPr>
            <w:ins w:id="783" w:author="NAA" w:date="2010-06-24T12:28:00Z">
              <w:r>
                <w:rPr>
                  <w:rFonts w:ascii="Arial" w:hAnsi="Arial" w:cs="Arial"/>
                  <w:color w:val="000000"/>
                </w:rPr>
                <w:t>03130</w:t>
              </w:r>
            </w:ins>
          </w:p>
        </w:tc>
        <w:tc>
          <w:tcPr>
            <w:tcW w:w="80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EF61BA">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84" w:author="NAA" w:date="2010-06-24T12:28:00Z"/>
                <w:rFonts w:ascii="Arial" w:hAnsi="Arial" w:cs="Arial"/>
                <w:color w:val="000000"/>
              </w:rPr>
            </w:pPr>
            <w:ins w:id="785" w:author="NAA" w:date="2010-06-24T12:28:00Z">
              <w:r>
                <w:rPr>
                  <w:rFonts w:ascii="Arial" w:hAnsi="Arial" w:cs="Arial"/>
                  <w:color w:val="000000"/>
                </w:rPr>
                <w:t>5</w:t>
              </w:r>
            </w:ins>
          </w:p>
        </w:tc>
        <w:tc>
          <w:tcPr>
            <w:tcW w:w="3781"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EF61BA">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86" w:author="NAA" w:date="2010-06-24T12:28:00Z"/>
                <w:rFonts w:ascii="Arial" w:hAnsi="Arial" w:cs="Arial"/>
                <w:color w:val="000000"/>
              </w:rPr>
            </w:pPr>
            <w:ins w:id="787" w:author="NAA" w:date="2010-06-24T12:28:00Z">
              <w:r>
                <w:rPr>
                  <w:rFonts w:ascii="Arial" w:hAnsi="Arial" w:cs="Arial"/>
                  <w:color w:val="000000"/>
                </w:rPr>
                <w:t>Inspection Systems</w:t>
              </w:r>
            </w:ins>
          </w:p>
        </w:tc>
        <w:tc>
          <w:tcPr>
            <w:tcW w:w="3865"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EF61BA">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88" w:author="NAA" w:date="2010-06-24T12:28:00Z"/>
                <w:rFonts w:ascii="Arial" w:hAnsi="Arial" w:cs="Arial"/>
                <w:color w:val="000000"/>
              </w:rPr>
            </w:pPr>
            <w:ins w:id="789" w:author="NAA" w:date="2010-06-24T12:28:00Z">
              <w:r>
                <w:rPr>
                  <w:rFonts w:ascii="Arial" w:hAnsi="Arial" w:cs="Arial"/>
                  <w:color w:val="000000"/>
                </w:rPr>
                <w:t>Fixed or mobile non-intrusive inspection systems</w:t>
              </w:r>
            </w:ins>
          </w:p>
        </w:tc>
      </w:tr>
      <w:tr w:rsidR="005522B5">
        <w:trPr>
          <w:trHeight w:val="164"/>
          <w:jc w:val="center"/>
          <w:ins w:id="790" w:author="NAA" w:date="2010-06-24T12:28:00Z"/>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91" w:author="NAA" w:date="2010-06-24T12:28:00Z"/>
                <w:rFonts w:ascii="Arial" w:hAnsi="Arial" w:cs="Arial"/>
                <w:color w:val="000000"/>
              </w:rPr>
            </w:pPr>
            <w:ins w:id="792" w:author="NAA" w:date="2010-06-24T12:28:00Z">
              <w:r>
                <w:rPr>
                  <w:rFonts w:ascii="Arial" w:hAnsi="Arial" w:cs="Arial"/>
                  <w:color w:val="000000"/>
                </w:rPr>
                <w:t>03210</w:t>
              </w:r>
            </w:ins>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793" w:author="NAA" w:date="2010-06-24T12:28:00Z"/>
                <w:rFonts w:ascii="Arial" w:hAnsi="Arial" w:cs="Arial"/>
                <w:color w:val="000000"/>
              </w:rPr>
            </w:pPr>
            <w:ins w:id="794" w:author="NAA" w:date="2010-06-24T12:28:00Z">
              <w:r>
                <w:rPr>
                  <w:rFonts w:ascii="Arial" w:hAnsi="Arial" w:cs="Arial"/>
                  <w:color w:val="000000"/>
                </w:rPr>
                <w:t>2</w:t>
              </w:r>
            </w:ins>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95" w:author="NAA" w:date="2010-06-24T12:28:00Z"/>
                <w:rFonts w:ascii="Arial" w:hAnsi="Arial" w:cs="Arial"/>
                <w:color w:val="000000"/>
              </w:rPr>
            </w:pPr>
            <w:ins w:id="796" w:author="NAA" w:date="2010-06-24T12:28:00Z">
              <w:r>
                <w:rPr>
                  <w:rFonts w:ascii="Arial" w:hAnsi="Arial" w:cs="Arial"/>
                  <w:color w:val="000000"/>
                </w:rPr>
                <w:t>Radionuclide Production Using an Accelerator</w:t>
              </w:r>
            </w:ins>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797" w:author="NAA" w:date="2010-06-24T12:28:00Z"/>
                <w:rFonts w:ascii="Arial" w:hAnsi="Arial" w:cs="Arial"/>
                <w:color w:val="000000"/>
              </w:rPr>
            </w:pPr>
            <w:ins w:id="798" w:author="NAA" w:date="2010-06-24T12:28:00Z">
              <w:r>
                <w:rPr>
                  <w:rFonts w:ascii="Arial" w:hAnsi="Arial" w:cs="Arial"/>
                  <w:color w:val="000000"/>
                </w:rPr>
                <w:t>Covers activities that take place once radioactive materials are produced by the accelerator.  It does not include the operation of the accelerator.</w:t>
              </w:r>
            </w:ins>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03211</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Manufacturing and Distribution Broad</w:t>
            </w:r>
            <w:r>
              <w:rPr>
                <w:rFonts w:ascii="Arial" w:hAnsi="Arial" w:cs="Arial"/>
                <w:color w:val="000000"/>
              </w:rPr>
              <w:sym w:font="WP TypographicSymbols" w:char="0042"/>
            </w:r>
            <w:r>
              <w:rPr>
                <w:rFonts w:ascii="Arial" w:hAnsi="Arial" w:cs="Arial"/>
                <w:color w:val="000000"/>
              </w:rPr>
              <w:t xml:space="preserve">Type A </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RSC-approved users under 10 CFR 33.13</w:t>
            </w:r>
          </w:p>
        </w:tc>
      </w:tr>
      <w:tr w:rsidR="00D73944">
        <w:trPr>
          <w:trHeight w:val="164"/>
          <w:jc w:val="center"/>
        </w:trPr>
        <w:tc>
          <w:tcPr>
            <w:tcW w:w="98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03212</w:t>
            </w:r>
          </w:p>
        </w:tc>
        <w:tc>
          <w:tcPr>
            <w:tcW w:w="80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Manufacturing and Distribution Broad</w:t>
            </w:r>
            <w:r>
              <w:rPr>
                <w:rFonts w:ascii="Arial" w:hAnsi="Arial" w:cs="Arial"/>
                <w:color w:val="000000"/>
              </w:rPr>
              <w:sym w:font="WP TypographicSymbols" w:char="0042"/>
            </w:r>
            <w:r>
              <w:rPr>
                <w:rFonts w:ascii="Arial" w:hAnsi="Arial" w:cs="Arial"/>
                <w:color w:val="000000"/>
              </w:rPr>
              <w:t xml:space="preserve">Type B </w:t>
            </w:r>
          </w:p>
        </w:tc>
        <w:tc>
          <w:tcPr>
            <w:tcW w:w="3865"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RSO-approved users under10 CFR 33.14</w:t>
            </w:r>
          </w:p>
        </w:tc>
      </w:tr>
      <w:tr w:rsidR="00D73944">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03213</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Manufacturing and Distribution Broad</w:t>
            </w:r>
            <w:r>
              <w:rPr>
                <w:rFonts w:ascii="Arial" w:hAnsi="Arial" w:cs="Arial"/>
                <w:color w:val="000000"/>
              </w:rPr>
              <w:sym w:font="WP TypographicSymbols" w:char="0042"/>
            </w:r>
            <w:r>
              <w:rPr>
                <w:rFonts w:ascii="Arial" w:hAnsi="Arial" w:cs="Arial"/>
                <w:color w:val="000000"/>
              </w:rPr>
              <w:t xml:space="preserve">Type C </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Authorized Users specifically named in the license under 10 CFR 33.15</w:t>
            </w:r>
          </w:p>
        </w:tc>
      </w:tr>
      <w:tr w:rsidR="00D73944">
        <w:trPr>
          <w:trHeight w:val="164"/>
          <w:jc w:val="center"/>
        </w:trPr>
        <w:tc>
          <w:tcPr>
            <w:tcW w:w="98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03214</w:t>
            </w:r>
          </w:p>
        </w:tc>
        <w:tc>
          <w:tcPr>
            <w:tcW w:w="808"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Manufacturing and Distribution Other</w:t>
            </w:r>
          </w:p>
        </w:tc>
        <w:tc>
          <w:tcPr>
            <w:tcW w:w="3865" w:type="dxa"/>
            <w:tcBorders>
              <w:top w:val="single" w:sz="8" w:space="0" w:color="000000"/>
              <w:left w:val="single" w:sz="7" w:space="0" w:color="000000"/>
              <w:bottom w:val="single" w:sz="8" w:space="0" w:color="000000"/>
              <w:right w:val="single" w:sz="7"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Smaller firms that require a more restrictive license.</w:t>
            </w:r>
          </w:p>
        </w:tc>
      </w:tr>
      <w:tr w:rsidR="005522B5" w:rsidTr="00635815">
        <w:trPr>
          <w:trHeight w:val="164"/>
          <w:jc w:val="center"/>
          <w:ins w:id="799" w:author="NAA" w:date="2010-06-24T12:28:00Z"/>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00" w:author="NAA" w:date="2010-06-24T12:28:00Z"/>
                <w:rFonts w:ascii="Arial" w:hAnsi="Arial" w:cs="Arial"/>
                <w:color w:val="000000"/>
              </w:rPr>
            </w:pPr>
            <w:ins w:id="801" w:author="NAA" w:date="2010-06-24T12:28:00Z">
              <w:r>
                <w:rPr>
                  <w:rFonts w:ascii="Arial" w:hAnsi="Arial" w:cs="Arial"/>
                  <w:color w:val="000000"/>
                </w:rPr>
                <w:t>03215</w:t>
              </w:r>
            </w:ins>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02" w:author="NAA" w:date="2010-06-24T12:28:00Z"/>
                <w:rFonts w:ascii="Arial" w:hAnsi="Arial" w:cs="Arial"/>
                <w:color w:val="000000"/>
              </w:rPr>
            </w:pPr>
            <w:ins w:id="803" w:author="NAA" w:date="2010-06-24T12:28:00Z">
              <w:r>
                <w:rPr>
                  <w:rFonts w:ascii="Arial" w:hAnsi="Arial" w:cs="Arial"/>
                  <w:color w:val="000000"/>
                </w:rPr>
                <w:t>3</w:t>
              </w:r>
            </w:ins>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04" w:author="NAA" w:date="2010-06-24T12:28:00Z"/>
                <w:rFonts w:ascii="Arial" w:hAnsi="Arial" w:cs="Arial"/>
                <w:color w:val="000000"/>
              </w:rPr>
            </w:pPr>
            <w:ins w:id="805" w:author="NAA" w:date="2010-06-24T12:28:00Z">
              <w:r>
                <w:rPr>
                  <w:rFonts w:ascii="Arial" w:hAnsi="Arial" w:cs="Arial"/>
                  <w:color w:val="000000"/>
                </w:rPr>
                <w:t>Manufacture, Assembly, Disassembly, Repair of Products Containing Radium-226</w:t>
              </w:r>
            </w:ins>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5522B5">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06" w:author="NAA" w:date="2010-06-24T12:28:00Z"/>
                <w:rFonts w:ascii="Arial" w:hAnsi="Arial" w:cs="Arial"/>
                <w:color w:val="000000"/>
              </w:rPr>
            </w:pPr>
            <w:ins w:id="807" w:author="NAA" w:date="2010-06-24T12:28:00Z">
              <w:r>
                <w:rPr>
                  <w:rFonts w:ascii="Arial" w:hAnsi="Arial" w:cs="Arial"/>
                  <w:color w:val="000000"/>
                </w:rPr>
                <w:t>For certain items and self-luminous products containing    Ra-226 authorized under 10 CFR 31.12</w:t>
              </w:r>
            </w:ins>
          </w:p>
        </w:tc>
      </w:tr>
      <w:tr w:rsidR="00D73944" w:rsidTr="00635815">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03218</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Nuclear Laundry</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73944">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Cleaning of protective clothing contaminated with radioactive materials.</w:t>
            </w:r>
          </w:p>
        </w:tc>
      </w:tr>
      <w:tr w:rsidR="00B70120"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03219</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Decontamination Services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08" w:author="NAA" w:date="2010-06-24T12:28:00Z"/>
                <w:rFonts w:ascii="Arial" w:hAnsi="Arial" w:cs="Arial"/>
                <w:color w:val="000000"/>
              </w:rPr>
            </w:pPr>
            <w:r>
              <w:rPr>
                <w:rFonts w:ascii="Arial" w:hAnsi="Arial" w:cs="Arial"/>
                <w:color w:val="000000"/>
              </w:rPr>
              <w:t>Cleaning of scrap materials for authorized release for unrestricted use.</w:t>
            </w: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tc>
      </w:tr>
      <w:tr w:rsidR="00B70120"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03220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T</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Leak Test Service Only</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Commercial service organizations provide leak test kits to clients, perform measurement of leak test samples from clients, and issue reports of leak test results.</w:t>
            </w:r>
          </w:p>
        </w:tc>
      </w:tr>
      <w:tr w:rsidR="00B70120"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03221</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Instrument Calibration Services Only</w:t>
            </w:r>
            <w:r>
              <w:rPr>
                <w:rFonts w:ascii="Arial" w:hAnsi="Arial" w:cs="Arial"/>
                <w:color w:val="000000"/>
              </w:rPr>
              <w:sym w:font="WP TypographicSymbols" w:char="0042"/>
            </w:r>
            <w:r>
              <w:rPr>
                <w:rFonts w:ascii="Arial" w:hAnsi="Arial" w:cs="Arial"/>
                <w:color w:val="000000"/>
              </w:rPr>
              <w:t>Source Less Than Or Equal To 100 Curies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Commercial calibration service</w:t>
            </w:r>
          </w:p>
        </w:tc>
      </w:tr>
      <w:tr w:rsidR="00B70120"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03222</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Instrument Calibration Services Only</w:t>
            </w:r>
            <w:r>
              <w:rPr>
                <w:rFonts w:ascii="Arial" w:hAnsi="Arial" w:cs="Arial"/>
                <w:color w:val="000000"/>
              </w:rPr>
              <w:sym w:font="WP TypographicSymbols" w:char="0042"/>
            </w:r>
            <w:r>
              <w:rPr>
                <w:rFonts w:ascii="Arial" w:hAnsi="Arial" w:cs="Arial"/>
                <w:color w:val="000000"/>
              </w:rPr>
              <w:t>Source Greater Than 100 Curies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7012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Commercial calibration service</w:t>
            </w:r>
          </w:p>
        </w:tc>
      </w:tr>
    </w:tbl>
    <w:p w:rsidR="00991D66" w:rsidRDefault="00991D66" w:rsidP="004772B9">
      <w:pPr>
        <w:tabs>
          <w:tab w:val="left" w:pos="274"/>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sectPr w:rsidR="00991D66" w:rsidSect="00787EFC">
          <w:footerReference w:type="default" r:id="rId24"/>
          <w:pgSz w:w="12240" w:h="15840"/>
          <w:pgMar w:top="1080" w:right="1440" w:bottom="720" w:left="1440" w:header="1080" w:footer="720" w:gutter="0"/>
          <w:cols w:space="720"/>
          <w:noEndnote/>
        </w:sectPr>
      </w:pPr>
    </w:p>
    <w:tbl>
      <w:tblPr>
        <w:tblW w:w="0" w:type="auto"/>
        <w:jc w:val="center"/>
        <w:tblLayout w:type="fixed"/>
        <w:tblCellMar>
          <w:left w:w="72" w:type="dxa"/>
          <w:right w:w="72" w:type="dxa"/>
        </w:tblCellMar>
        <w:tblLook w:val="0000"/>
      </w:tblPr>
      <w:tblGrid>
        <w:gridCol w:w="988"/>
        <w:gridCol w:w="808"/>
        <w:gridCol w:w="3781"/>
        <w:gridCol w:w="3865"/>
      </w:tblGrid>
      <w:tr w:rsidR="00B83E9A" w:rsidTr="00B83E9A">
        <w:trPr>
          <w:trHeight w:val="164"/>
          <w:jc w:val="center"/>
          <w:ins w:id="809" w:author="NAA" w:date="2010-06-24T12:28:00Z"/>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10" w:author="NAA" w:date="2010-06-24T12:28:00Z"/>
                <w:rFonts w:ascii="Arial" w:hAnsi="Arial" w:cs="Arial"/>
              </w:rPr>
            </w:pPr>
          </w:p>
          <w:p w:rsidR="003061A2" w:rsidRDefault="00B83E9A">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11" w:author="NAA" w:date="2010-06-24T12:28:00Z"/>
                <w:rFonts w:ascii="Arial" w:hAnsi="Arial" w:cs="Arial"/>
                <w:color w:val="000000"/>
              </w:rPr>
            </w:pPr>
            <w:ins w:id="812" w:author="NAA" w:date="2010-06-24T12:28:00Z">
              <w:r w:rsidRPr="004F379D">
                <w:rPr>
                  <w:rFonts w:ascii="Arial" w:hAnsi="Arial" w:cs="Arial"/>
                  <w:sz w:val="18"/>
                  <w:szCs w:val="18"/>
                </w:rPr>
                <w:t>Program Code</w:t>
              </w:r>
            </w:ins>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13" w:author="NAA" w:date="2010-06-24T12:28:00Z"/>
                <w:rFonts w:ascii="Arial" w:hAnsi="Arial" w:cs="Arial"/>
                <w:sz w:val="18"/>
                <w:szCs w:val="18"/>
              </w:rPr>
            </w:pPr>
          </w:p>
          <w:p w:rsidR="003061A2" w:rsidRDefault="00B83E9A">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14" w:author="NAA" w:date="2010-06-24T12:28:00Z"/>
                <w:rFonts w:ascii="Arial" w:hAnsi="Arial" w:cs="Arial"/>
                <w:color w:val="000000"/>
              </w:rPr>
            </w:pPr>
            <w:ins w:id="815" w:author="NAA" w:date="2010-06-24T12:28:00Z">
              <w:r w:rsidRPr="004F379D">
                <w:rPr>
                  <w:rFonts w:ascii="Arial" w:hAnsi="Arial" w:cs="Arial"/>
                  <w:sz w:val="18"/>
                  <w:szCs w:val="18"/>
                </w:rPr>
                <w:t>Priority Code</w:t>
              </w:r>
            </w:ins>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16" w:author="NAA" w:date="2010-06-24T12:28:00Z"/>
                <w:rFonts w:ascii="Arial" w:hAnsi="Arial" w:cs="Arial"/>
                <w:sz w:val="18"/>
                <w:szCs w:val="18"/>
              </w:rPr>
            </w:pPr>
          </w:p>
          <w:p w:rsidR="003061A2" w:rsidRDefault="00B83E9A">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17" w:author="NAA" w:date="2010-06-24T12:28:00Z"/>
                <w:rFonts w:ascii="Arial" w:hAnsi="Arial" w:cs="Arial"/>
                <w:color w:val="000000"/>
              </w:rPr>
            </w:pPr>
            <w:ins w:id="818" w:author="NAA" w:date="2010-06-24T12:28:00Z">
              <w:r w:rsidRPr="004F379D">
                <w:rPr>
                  <w:rFonts w:ascii="Arial" w:hAnsi="Arial" w:cs="Arial"/>
                  <w:sz w:val="18"/>
                  <w:szCs w:val="18"/>
                </w:rPr>
                <w:t>Category Title</w:t>
              </w:r>
            </w:ins>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19" w:author="NAA" w:date="2010-06-24T12:28:00Z"/>
                <w:rFonts w:ascii="Arial" w:hAnsi="Arial" w:cs="Arial"/>
                <w:sz w:val="18"/>
                <w:szCs w:val="18"/>
              </w:rPr>
            </w:pPr>
          </w:p>
          <w:p w:rsidR="003061A2" w:rsidRDefault="00B83E9A">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20" w:author="NAA" w:date="2010-06-24T12:28:00Z"/>
                <w:rFonts w:ascii="Arial" w:hAnsi="Arial" w:cs="Arial"/>
                <w:sz w:val="18"/>
                <w:szCs w:val="18"/>
              </w:rPr>
            </w:pPr>
            <w:ins w:id="821" w:author="NAA" w:date="2010-06-24T12:28:00Z">
              <w:r w:rsidRPr="004F379D">
                <w:rPr>
                  <w:rFonts w:ascii="Arial" w:hAnsi="Arial" w:cs="Arial"/>
                  <w:sz w:val="18"/>
                  <w:szCs w:val="18"/>
                </w:rPr>
                <w:t>Remarks</w:t>
              </w:r>
            </w:ins>
          </w:p>
          <w:p w:rsidR="003061A2" w:rsidRDefault="00B83E9A">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22" w:author="NAA" w:date="2010-06-24T12:28:00Z"/>
                <w:rFonts w:ascii="Arial" w:hAnsi="Arial" w:cs="Arial"/>
                <w:color w:val="000000"/>
              </w:rPr>
            </w:pPr>
            <w:ins w:id="823" w:author="NAA" w:date="2010-06-24T12:28:00Z">
              <w:r w:rsidRPr="004F379D">
                <w:rPr>
                  <w:rFonts w:ascii="Arial" w:hAnsi="Arial" w:cs="Arial"/>
                  <w:sz w:val="18"/>
                  <w:szCs w:val="18"/>
                </w:rPr>
                <w:t>(from NUREG-1556, Vol. 20, Appendix G)</w:t>
              </w:r>
            </w:ins>
          </w:p>
        </w:tc>
      </w:tr>
      <w:tr w:rsidR="00991D66" w:rsidTr="00E3445B">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03225</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Other Services</w:t>
            </w:r>
            <w:r>
              <w:rPr>
                <w:rFonts w:ascii="Arial" w:hAnsi="Arial" w:cs="Arial"/>
                <w:color w:val="000000"/>
              </w:rPr>
              <w:sym w:font="WP TypographicSymbols" w:char="0042"/>
            </w:r>
            <w:r>
              <w:rPr>
                <w:rFonts w:ascii="Arial" w:hAnsi="Arial" w:cs="Arial"/>
                <w:color w:val="000000"/>
              </w:rPr>
              <w:t>Source Less Than Or Equal To 100 Curies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Commercial servicing for industrial gauge, and HDR licensees</w:t>
            </w:r>
          </w:p>
        </w:tc>
      </w:tr>
      <w:tr w:rsidR="00991D66" w:rsidTr="00E3445B">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03226</w:t>
            </w: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Other Services</w:t>
            </w:r>
            <w:r>
              <w:rPr>
                <w:rFonts w:ascii="Arial" w:hAnsi="Arial" w:cs="Arial"/>
                <w:color w:val="000000"/>
              </w:rPr>
              <w:sym w:font="WP TypographicSymbols" w:char="0042"/>
            </w:r>
            <w:r>
              <w:rPr>
                <w:rFonts w:ascii="Arial" w:hAnsi="Arial" w:cs="Arial"/>
                <w:color w:val="000000"/>
              </w:rPr>
              <w:t>Source Greater Than 100 Curies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Commercial servicing for </w:t>
            </w:r>
            <w:r w:rsidR="00B20A25" w:rsidRPr="00B20A25">
              <w:rPr>
                <w:rFonts w:ascii="Arial" w:hAnsi="Arial"/>
              </w:rPr>
              <w:t>teletherapy, irradiators</w:t>
            </w:r>
            <w:r w:rsidR="00B20A25" w:rsidRPr="00B20A25">
              <w:rPr>
                <w:rFonts w:ascii="Segoe Script" w:hAnsi="Segoe Script"/>
              </w:rPr>
              <w:t xml:space="preserve">, </w:t>
            </w:r>
            <w:r w:rsidR="00B20A25" w:rsidRPr="00B20A25">
              <w:rPr>
                <w:rFonts w:ascii="Arial" w:hAnsi="Arial"/>
              </w:rPr>
              <w:t>and GSR units containing a total activity in the unit during servicing that is greater than 100 curies</w:t>
            </w:r>
            <w:r>
              <w:rPr>
                <w:rFonts w:ascii="Arial" w:hAnsi="Arial" w:cs="Arial"/>
                <w:color w:val="000000"/>
              </w:rPr>
              <w:t>.</w:t>
            </w:r>
          </w:p>
        </w:tc>
      </w:tr>
      <w:tr w:rsidR="00991D66" w:rsidTr="00E3445B">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03231</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Waste Disposal (Burial)</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Commercial and non-commercial</w:t>
            </w:r>
          </w:p>
        </w:tc>
      </w:tr>
      <w:tr w:rsidR="00991D66" w:rsidTr="00E3445B">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03232</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Waste Disposal Service Prepackaged Only</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pick up, transfer, and storage; opening packages not authorized</w:t>
            </w:r>
          </w:p>
        </w:tc>
      </w:tr>
      <w:tr w:rsidR="00991D66" w:rsidTr="00E3445B">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03233</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Waste Disposal Service Incineration</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Commercial operation</w:t>
            </w:r>
          </w:p>
        </w:tc>
      </w:tr>
      <w:tr w:rsidR="00991D66" w:rsidTr="00E3445B">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03234</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eastAsiaTheme="majorEastAsia" w:hAnsi="Arial" w:cs="Arial"/>
                <w:b/>
                <w:bCs/>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eastAsiaTheme="majorEastAsia" w:hAnsi="Arial" w:cs="Arial"/>
                <w:b/>
                <w:bCs/>
                <w:color w:val="000000"/>
              </w:rPr>
            </w:pPr>
            <w:r>
              <w:rPr>
                <w:rFonts w:ascii="Arial" w:hAnsi="Arial" w:cs="Arial"/>
                <w:color w:val="000000"/>
              </w:rPr>
              <w:t>Waste Disposal Service Processing and/or Repackaging</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eastAsiaTheme="majorEastAsia" w:hAnsi="Arial" w:cs="Arial"/>
                <w:b/>
                <w:bCs/>
                <w:color w:val="000000"/>
              </w:rPr>
            </w:pPr>
            <w:r>
              <w:rPr>
                <w:rFonts w:ascii="Arial" w:hAnsi="Arial" w:cs="Arial"/>
                <w:color w:val="000000"/>
              </w:rPr>
              <w:t>receipt, open, compact, re-package, and transfer to authorized burial</w:t>
            </w:r>
          </w:p>
        </w:tc>
      </w:tr>
      <w:tr w:rsidR="00991D66" w:rsidTr="00E3445B">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03235</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w:t>
            </w:r>
            <w:r>
              <w:rPr>
                <w:rStyle w:val="FootnoteReference"/>
                <w:rFonts w:ascii="Arial" w:hAnsi="Arial" w:cs="Arial"/>
                <w:color w:val="000000"/>
                <w:vertAlign w:val="superscript"/>
              </w:rPr>
              <w:footnoteReference w:id="4"/>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Incineration, Non-Commercial </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(Secondary Code)</w:t>
            </w:r>
          </w:p>
        </w:tc>
      </w:tr>
      <w:tr w:rsidR="00991D66" w:rsidTr="00E3445B">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03236</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Waste Treatment Service (Other Than Compaction)</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Includes multiple, complex physical and chemical waste treatment processes </w:t>
            </w:r>
          </w:p>
        </w:tc>
      </w:tr>
      <w:tr w:rsidR="00991D66"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03240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General License Distribution </w:t>
            </w:r>
            <w:r>
              <w:rPr>
                <w:rFonts w:ascii="Arial" w:hAnsi="Arial" w:cs="Arial"/>
                <w:color w:val="000000"/>
              </w:rPr>
              <w:noBreakHyphen/>
              <w:t xml:space="preserve"> 32.51</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For fixed gauges authorized under 10 CFR 31.5</w:t>
            </w:r>
          </w:p>
        </w:tc>
      </w:tr>
      <w:tr w:rsidR="00991D66" w:rsidTr="00FD27C9">
        <w:trPr>
          <w:trHeight w:val="164"/>
          <w:jc w:val="center"/>
        </w:trPr>
        <w:tc>
          <w:tcPr>
            <w:tcW w:w="988" w:type="dxa"/>
            <w:tcBorders>
              <w:top w:val="single" w:sz="8" w:space="0" w:color="000000"/>
              <w:left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03241</w:t>
            </w:r>
          </w:p>
        </w:tc>
        <w:tc>
          <w:tcPr>
            <w:tcW w:w="808" w:type="dxa"/>
            <w:tcBorders>
              <w:top w:val="single" w:sz="8" w:space="0" w:color="000000"/>
              <w:left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General License Distribution </w:t>
            </w:r>
            <w:r>
              <w:rPr>
                <w:rFonts w:ascii="Arial" w:hAnsi="Arial" w:cs="Arial"/>
                <w:color w:val="000000"/>
              </w:rPr>
              <w:noBreakHyphen/>
              <w:t xml:space="preserve"> 32.53</w:t>
            </w:r>
          </w:p>
        </w:tc>
        <w:tc>
          <w:tcPr>
            <w:tcW w:w="3865" w:type="dxa"/>
            <w:tcBorders>
              <w:top w:val="single" w:sz="8" w:space="0" w:color="000000"/>
              <w:left w:val="single" w:sz="8" w:space="0" w:color="000000"/>
              <w:right w:val="single" w:sz="8" w:space="0" w:color="000000"/>
            </w:tcBorders>
            <w:shd w:val="clear" w:color="auto" w:fill="auto"/>
          </w:tcPr>
          <w:p w:rsidR="003061A2" w:rsidRDefault="00991D66">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For luminous aircraft safety devices authorized under 10 CFR 31.7</w:t>
            </w:r>
          </w:p>
        </w:tc>
      </w:tr>
    </w:tbl>
    <w:p w:rsidR="00DA6D43" w:rsidRDefault="00DA6D43" w:rsidP="004772B9">
      <w:pPr>
        <w:tabs>
          <w:tab w:val="left" w:pos="274"/>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sectPr w:rsidR="00DA6D43" w:rsidSect="00787EFC">
          <w:footerReference w:type="default" r:id="rId25"/>
          <w:pgSz w:w="12240" w:h="15840"/>
          <w:pgMar w:top="1080" w:right="1440" w:bottom="720" w:left="1440" w:header="1080" w:footer="720" w:gutter="0"/>
          <w:cols w:space="720"/>
          <w:noEndnote/>
        </w:sectPr>
      </w:pPr>
    </w:p>
    <w:tbl>
      <w:tblPr>
        <w:tblW w:w="0" w:type="auto"/>
        <w:jc w:val="center"/>
        <w:tblLayout w:type="fixed"/>
        <w:tblCellMar>
          <w:left w:w="72" w:type="dxa"/>
          <w:right w:w="72" w:type="dxa"/>
        </w:tblCellMar>
        <w:tblLook w:val="0000"/>
      </w:tblPr>
      <w:tblGrid>
        <w:gridCol w:w="988"/>
        <w:gridCol w:w="808"/>
        <w:gridCol w:w="3781"/>
        <w:gridCol w:w="3865"/>
      </w:tblGrid>
      <w:tr w:rsidR="00E3445B" w:rsidTr="00E3445B">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E3445B">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olor w:val="000000"/>
              </w:rPr>
            </w:pPr>
            <w:ins w:id="824" w:author="NAA" w:date="2010-06-24T12:28:00Z">
              <w:r>
                <w:rPr>
                  <w:rFonts w:ascii="Arial" w:hAnsi="Arial" w:cs="Arial"/>
                  <w:color w:val="000000"/>
                </w:rPr>
                <w:lastRenderedPageBreak/>
                <w:t>03242</w:t>
              </w:r>
            </w:ins>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E3445B">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olor w:val="000000"/>
              </w:rPr>
            </w:pPr>
            <w:ins w:id="825" w:author="NAA" w:date="2010-06-24T12:28:00Z">
              <w:r>
                <w:rPr>
                  <w:rFonts w:ascii="Arial" w:hAnsi="Arial" w:cs="Arial"/>
                  <w:color w:val="000000"/>
                </w:rPr>
                <w:t>5</w:t>
              </w:r>
            </w:ins>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E3445B">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olor w:val="000000"/>
              </w:rPr>
            </w:pPr>
            <w:ins w:id="826" w:author="NAA" w:date="2010-06-24T12:28:00Z">
              <w:r>
                <w:rPr>
                  <w:rFonts w:ascii="Arial" w:hAnsi="Arial" w:cs="Arial"/>
                  <w:color w:val="000000"/>
                </w:rPr>
                <w:t xml:space="preserve">General License Distribution </w:t>
              </w:r>
              <w:r>
                <w:rPr>
                  <w:rFonts w:ascii="Arial" w:hAnsi="Arial" w:cs="Arial"/>
                  <w:color w:val="000000"/>
                </w:rPr>
                <w:noBreakHyphen/>
                <w:t xml:space="preserve"> 32.57</w:t>
              </w:r>
            </w:ins>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E3445B">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ins w:id="827" w:author="NAA" w:date="2010-06-24T12:28:00Z">
              <w:r>
                <w:rPr>
                  <w:rFonts w:ascii="Arial" w:hAnsi="Arial" w:cs="Arial"/>
                  <w:color w:val="000000"/>
                </w:rPr>
                <w:t>For calibration and reference sources authorized under 10 CFR 31.8</w:t>
              </w:r>
            </w:ins>
          </w:p>
        </w:tc>
      </w:tr>
      <w:tr w:rsidR="00E3445B" w:rsidTr="00E3445B">
        <w:trPr>
          <w:trHeight w:val="164"/>
          <w:jc w:val="center"/>
          <w:ins w:id="828" w:author="NAA" w:date="2010-06-24T12:28:00Z"/>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E3445B">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29" w:author="NAA" w:date="2010-06-24T12:28:00Z"/>
                <w:rFonts w:ascii="Arial" w:hAnsi="Arial" w:cs="Arial"/>
                <w:color w:val="000000"/>
              </w:rPr>
            </w:pPr>
            <w:ins w:id="830" w:author="NAA" w:date="2010-06-24T12:28:00Z">
              <w:r>
                <w:rPr>
                  <w:rFonts w:ascii="Arial" w:hAnsi="Arial" w:cs="Arial"/>
                  <w:color w:val="000000"/>
                </w:rPr>
                <w:t>03243</w:t>
              </w:r>
            </w:ins>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E3445B">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31" w:author="NAA" w:date="2010-06-24T12:28:00Z"/>
                <w:rFonts w:ascii="Arial" w:hAnsi="Arial" w:cs="Arial"/>
                <w:color w:val="000000"/>
              </w:rPr>
            </w:pPr>
            <w:ins w:id="832" w:author="NAA" w:date="2010-06-24T12:28:00Z">
              <w:r>
                <w:rPr>
                  <w:rFonts w:ascii="Arial" w:hAnsi="Arial" w:cs="Arial"/>
                  <w:color w:val="000000"/>
                </w:rPr>
                <w:t>5</w:t>
              </w:r>
            </w:ins>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E3445B">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33" w:author="NAA" w:date="2010-06-24T12:28:00Z"/>
                <w:rFonts w:ascii="Arial" w:hAnsi="Arial" w:cs="Arial"/>
                <w:color w:val="000000"/>
              </w:rPr>
            </w:pPr>
            <w:ins w:id="834" w:author="NAA" w:date="2010-06-24T12:28:00Z">
              <w:r>
                <w:rPr>
                  <w:rFonts w:ascii="Arial" w:hAnsi="Arial" w:cs="Arial"/>
                  <w:color w:val="000000"/>
                </w:rPr>
                <w:t xml:space="preserve">General License Distribution </w:t>
              </w:r>
              <w:r>
                <w:rPr>
                  <w:rFonts w:ascii="Arial" w:hAnsi="Arial" w:cs="Arial"/>
                  <w:color w:val="000000"/>
                </w:rPr>
                <w:noBreakHyphen/>
                <w:t xml:space="preserve"> 32.61</w:t>
              </w:r>
            </w:ins>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E3445B">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35" w:author="NAA" w:date="2010-06-24T12:28:00Z"/>
                <w:rFonts w:ascii="Arial" w:hAnsi="Arial" w:cs="Arial"/>
                <w:color w:val="000000"/>
              </w:rPr>
            </w:pPr>
            <w:ins w:id="836" w:author="NAA" w:date="2010-06-24T12:28:00Z">
              <w:r>
                <w:rPr>
                  <w:rFonts w:ascii="Arial" w:hAnsi="Arial" w:cs="Arial"/>
                  <w:color w:val="000000"/>
                </w:rPr>
                <w:t>For ice detection devices authorized under 10 CFR 31.10</w:t>
              </w:r>
            </w:ins>
          </w:p>
        </w:tc>
      </w:tr>
      <w:tr w:rsidR="00DA6D43">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03244</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General License Distribution </w:t>
            </w:r>
            <w:r>
              <w:rPr>
                <w:rFonts w:ascii="Arial" w:hAnsi="Arial" w:cs="Arial"/>
                <w:color w:val="000000"/>
              </w:rPr>
              <w:noBreakHyphen/>
              <w:t xml:space="preserve"> 32.71</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For certain </w:t>
            </w:r>
            <w:r>
              <w:rPr>
                <w:rFonts w:ascii="Arial" w:hAnsi="Arial" w:cs="Arial"/>
                <w:i/>
                <w:iCs/>
                <w:color w:val="000000"/>
              </w:rPr>
              <w:t>in-vitro</w:t>
            </w:r>
            <w:r>
              <w:rPr>
                <w:rFonts w:ascii="Arial" w:hAnsi="Arial" w:cs="Arial"/>
                <w:color w:val="000000"/>
              </w:rPr>
              <w:t xml:space="preserve"> clinical testing kits authorized under 10 CFR 31.11</w:t>
            </w:r>
          </w:p>
        </w:tc>
      </w:tr>
      <w:tr w:rsidR="00DA6D43">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03250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Exempt Distribution</w:t>
            </w:r>
            <w:r>
              <w:rPr>
                <w:rFonts w:ascii="Arial" w:hAnsi="Arial" w:cs="Arial"/>
                <w:color w:val="000000"/>
              </w:rPr>
              <w:noBreakHyphen/>
              <w:t>32.11: Exempt Concentrations and Items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For residual material in a product authorized under 10 CFR 30.14</w:t>
            </w:r>
          </w:p>
        </w:tc>
      </w:tr>
      <w:tr w:rsidR="00DA6D43">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03251</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Exempt Distribution-32.14: Certain Items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DA6D43">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For manufactured products authorized under 10 CFR 30.15</w:t>
            </w:r>
          </w:p>
        </w:tc>
      </w:tr>
    </w:tbl>
    <w:p w:rsidR="00323BEC" w:rsidRDefault="00323BEC" w:rsidP="004772B9">
      <w:pPr>
        <w:tabs>
          <w:tab w:val="left" w:pos="274"/>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sectPr w:rsidR="00323BEC" w:rsidSect="00787EFC">
          <w:footerReference w:type="default" r:id="rId26"/>
          <w:type w:val="continuous"/>
          <w:pgSz w:w="12240" w:h="15840"/>
          <w:pgMar w:top="1080" w:right="1440" w:bottom="720" w:left="1440" w:header="1080" w:footer="720" w:gutter="0"/>
          <w:cols w:space="720"/>
          <w:noEndnote/>
        </w:sectPr>
      </w:pPr>
    </w:p>
    <w:tbl>
      <w:tblPr>
        <w:tblW w:w="0" w:type="auto"/>
        <w:jc w:val="center"/>
        <w:tblCellMar>
          <w:left w:w="72" w:type="dxa"/>
          <w:right w:w="72" w:type="dxa"/>
        </w:tblCellMar>
        <w:tblLook w:val="0000"/>
      </w:tblPr>
      <w:tblGrid>
        <w:gridCol w:w="898"/>
        <w:gridCol w:w="768"/>
        <w:gridCol w:w="3781"/>
        <w:gridCol w:w="4057"/>
      </w:tblGrid>
      <w:tr w:rsidR="00323BEC" w:rsidTr="009815A8">
        <w:trPr>
          <w:trHeight w:val="520"/>
          <w:jc w:val="center"/>
          <w:ins w:id="837" w:author="NAA" w:date="2010-06-24T12:28:00Z"/>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38" w:author="NAA" w:date="2010-06-24T12:28:00Z"/>
                <w:rFonts w:ascii="Arial" w:hAnsi="Arial" w:cs="Arial"/>
              </w:rPr>
            </w:pPr>
          </w:p>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39" w:author="NAA" w:date="2010-06-24T12:28:00Z"/>
                <w:rFonts w:ascii="Arial" w:hAnsi="Arial" w:cs="Arial"/>
                <w:color w:val="000000"/>
              </w:rPr>
            </w:pPr>
            <w:ins w:id="840" w:author="NAA" w:date="2010-06-24T12:28:00Z">
              <w:r w:rsidRPr="004F379D">
                <w:rPr>
                  <w:rFonts w:ascii="Arial" w:hAnsi="Arial" w:cs="Arial"/>
                  <w:sz w:val="18"/>
                  <w:szCs w:val="18"/>
                </w:rPr>
                <w:t>Program Code</w:t>
              </w:r>
            </w:ins>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41" w:author="NAA" w:date="2010-06-24T12:28:00Z"/>
                <w:rFonts w:ascii="Arial" w:hAnsi="Arial" w:cs="Arial"/>
                <w:sz w:val="18"/>
                <w:szCs w:val="18"/>
              </w:rPr>
            </w:pPr>
          </w:p>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42" w:author="NAA" w:date="2010-06-24T12:28:00Z"/>
                <w:rFonts w:ascii="Arial" w:hAnsi="Arial" w:cs="Arial"/>
                <w:color w:val="000000"/>
              </w:rPr>
            </w:pPr>
            <w:ins w:id="843" w:author="NAA" w:date="2010-06-24T12:28:00Z">
              <w:r w:rsidRPr="004F379D">
                <w:rPr>
                  <w:rFonts w:ascii="Arial" w:hAnsi="Arial" w:cs="Arial"/>
                  <w:sz w:val="18"/>
                  <w:szCs w:val="18"/>
                </w:rPr>
                <w:t>Priority Code</w:t>
              </w:r>
            </w:ins>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44" w:author="NAA" w:date="2010-06-24T12:28:00Z"/>
                <w:rFonts w:ascii="Arial" w:hAnsi="Arial" w:cs="Arial"/>
                <w:sz w:val="18"/>
                <w:szCs w:val="18"/>
              </w:rPr>
            </w:pPr>
          </w:p>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45" w:author="NAA" w:date="2010-06-24T12:28:00Z"/>
                <w:rFonts w:ascii="Arial" w:hAnsi="Arial" w:cs="Arial"/>
                <w:color w:val="000000"/>
              </w:rPr>
            </w:pPr>
            <w:ins w:id="846" w:author="NAA" w:date="2010-06-24T12:28:00Z">
              <w:r w:rsidRPr="004F379D">
                <w:rPr>
                  <w:rFonts w:ascii="Arial" w:hAnsi="Arial" w:cs="Arial"/>
                  <w:sz w:val="18"/>
                  <w:szCs w:val="18"/>
                </w:rPr>
                <w:t>Category Title</w:t>
              </w:r>
            </w:ins>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47" w:author="NAA" w:date="2010-06-24T12:28:00Z"/>
                <w:rFonts w:ascii="Arial" w:hAnsi="Arial" w:cs="Arial"/>
                <w:sz w:val="18"/>
                <w:szCs w:val="18"/>
              </w:rPr>
            </w:pPr>
          </w:p>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48" w:author="NAA" w:date="2010-06-24T12:28:00Z"/>
                <w:rFonts w:ascii="Arial" w:hAnsi="Arial" w:cs="Arial"/>
                <w:sz w:val="18"/>
                <w:szCs w:val="18"/>
              </w:rPr>
            </w:pPr>
            <w:ins w:id="849" w:author="NAA" w:date="2010-06-24T12:28:00Z">
              <w:r w:rsidRPr="004F379D">
                <w:rPr>
                  <w:rFonts w:ascii="Arial" w:hAnsi="Arial" w:cs="Arial"/>
                  <w:sz w:val="18"/>
                  <w:szCs w:val="18"/>
                </w:rPr>
                <w:t>Remarks</w:t>
              </w:r>
            </w:ins>
          </w:p>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50" w:author="NAA" w:date="2010-06-24T12:28:00Z"/>
                <w:rFonts w:ascii="Arial" w:hAnsi="Arial" w:cs="Arial"/>
                <w:color w:val="000000"/>
              </w:rPr>
            </w:pPr>
            <w:ins w:id="851" w:author="NAA" w:date="2010-06-24T12:28:00Z">
              <w:r w:rsidRPr="004F379D">
                <w:rPr>
                  <w:rFonts w:ascii="Arial" w:hAnsi="Arial" w:cs="Arial"/>
                  <w:sz w:val="18"/>
                  <w:szCs w:val="18"/>
                </w:rPr>
                <w:t>(from NUREG-1556, Vol. 20, Appendix G)</w:t>
              </w:r>
            </w:ins>
          </w:p>
        </w:tc>
      </w:tr>
      <w:tr w:rsidR="00323BEC" w:rsidTr="009815A8">
        <w:trPr>
          <w:trHeight w:val="520"/>
          <w:jc w:val="center"/>
        </w:trPr>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03252</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Exempt Distribution-32.17:  Resins</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For synthetic plastic resins authorized under 10 CFR 30.16</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Exempt Distribution</w:t>
            </w:r>
            <w:r>
              <w:rPr>
                <w:rFonts w:ascii="Arial" w:hAnsi="Arial" w:cs="Arial"/>
                <w:color w:val="000000"/>
              </w:rPr>
              <w:noBreakHyphen/>
              <w:t xml:space="preserve">32.18: Small Quantities </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For individual quantities authorized under 10 CFR 30.18</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03254</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Exempt Distribution</w:t>
            </w:r>
            <w:r>
              <w:rPr>
                <w:rFonts w:ascii="Arial" w:hAnsi="Arial" w:cs="Arial"/>
                <w:color w:val="000000"/>
              </w:rPr>
              <w:noBreakHyphen/>
              <w:t>32.22:  Self-Luminous Products</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For devices authorized under 10 CFR 30.19</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Exempt Distribution</w:t>
            </w:r>
            <w:r>
              <w:rPr>
                <w:rFonts w:ascii="Arial" w:hAnsi="Arial" w:cs="Arial"/>
                <w:color w:val="000000"/>
              </w:rPr>
              <w:noBreakHyphen/>
              <w:t>32.26:  Smoke Detectors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For devices authorized under 10 CFR 30.20</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03256</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Exempt Distribution - 32.21 - Carbon-14 Urea Capsules</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For </w:t>
            </w:r>
            <w:r>
              <w:rPr>
                <w:rFonts w:ascii="Arial" w:hAnsi="Arial" w:cs="Arial"/>
                <w:i/>
                <w:iCs/>
                <w:color w:val="000000"/>
              </w:rPr>
              <w:t>in vivo</w:t>
            </w:r>
            <w:r>
              <w:rPr>
                <w:rFonts w:ascii="Arial" w:hAnsi="Arial" w:cs="Arial"/>
                <w:color w:val="000000"/>
              </w:rPr>
              <w:t xml:space="preserve"> diagnostic use authorized under 10 CFR 30.21</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03310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Industrial Radiography Fixed Location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Permanent radiographic installation (PRI) or designated field station. Use as secondary code, except when the license authorizes the PRI </w:t>
            </w:r>
            <w:r>
              <w:rPr>
                <w:rFonts w:ascii="Arial" w:hAnsi="Arial" w:cs="Arial"/>
                <w:i/>
                <w:iCs/>
                <w:color w:val="000000"/>
              </w:rPr>
              <w:t>only</w:t>
            </w:r>
            <w:r>
              <w:rPr>
                <w:rFonts w:ascii="Arial" w:hAnsi="Arial" w:cs="Arial"/>
                <w:color w:val="000000"/>
              </w:rPr>
              <w:t>.</w:t>
            </w:r>
          </w:p>
        </w:tc>
      </w:tr>
      <w:tr w:rsidR="005C5C62" w:rsidTr="009815A8">
        <w:trPr>
          <w:trHeight w:val="164"/>
          <w:jc w:val="center"/>
          <w:ins w:id="852" w:author="NAA" w:date="2010-06-24T12:28:00Z"/>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5C5C6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53" w:author="NAA" w:date="2010-06-24T12:28:00Z"/>
                <w:rFonts w:ascii="Arial" w:hAnsi="Arial" w:cs="Arial"/>
                <w:color w:val="000000"/>
              </w:rPr>
            </w:pPr>
            <w:ins w:id="854" w:author="NAA" w:date="2010-06-24T12:28:00Z">
              <w:r>
                <w:rPr>
                  <w:rFonts w:ascii="Arial" w:hAnsi="Arial" w:cs="Arial"/>
                  <w:color w:val="000000"/>
                </w:rPr>
                <w:t>03311</w:t>
              </w:r>
            </w:ins>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5C5C6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55" w:author="NAA" w:date="2010-06-24T12:28:00Z"/>
                <w:rFonts w:ascii="Arial" w:hAnsi="Arial" w:cs="Arial"/>
                <w:color w:val="000000"/>
              </w:rPr>
            </w:pPr>
            <w:ins w:id="856" w:author="NAA" w:date="2010-06-24T12:28:00Z">
              <w:r>
                <w:rPr>
                  <w:rFonts w:ascii="Arial" w:hAnsi="Arial" w:cs="Arial"/>
                  <w:color w:val="000000"/>
                </w:rPr>
                <w:t>2</w:t>
              </w:r>
            </w:ins>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5C5C6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57" w:author="NAA" w:date="2010-06-24T12:28:00Z"/>
                <w:rFonts w:ascii="Arial" w:hAnsi="Arial" w:cs="Arial"/>
                <w:color w:val="000000"/>
              </w:rPr>
            </w:pPr>
            <w:ins w:id="858" w:author="NAA" w:date="2010-06-24T12:28:00Z">
              <w:r>
                <w:rPr>
                  <w:rFonts w:ascii="Arial" w:hAnsi="Arial" w:cs="Arial"/>
                  <w:color w:val="000000"/>
                </w:rPr>
                <w:t>Industrial Diagnostic Systems</w:t>
              </w:r>
            </w:ins>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5C5C6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859" w:author="NAA" w:date="2010-06-24T12:28:00Z"/>
                <w:rFonts w:ascii="Arial" w:hAnsi="Arial" w:cs="Arial"/>
                <w:color w:val="000000"/>
              </w:rPr>
            </w:pPr>
            <w:ins w:id="860" w:author="NAA" w:date="2010-06-24T12:28:00Z">
              <w:r>
                <w:rPr>
                  <w:rFonts w:ascii="Arial" w:hAnsi="Arial" w:cs="Arial"/>
                  <w:color w:val="000000"/>
                </w:rPr>
                <w:t>A</w:t>
              </w:r>
              <w:r w:rsidRPr="005C5C62">
                <w:rPr>
                  <w:rFonts w:ascii="Arial" w:hAnsi="Arial" w:cs="Arial"/>
                  <w:color w:val="000000"/>
                </w:rPr>
                <w:t xml:space="preserve"> sealed source </w:t>
              </w:r>
              <w:r>
                <w:rPr>
                  <w:rFonts w:ascii="Arial" w:hAnsi="Arial" w:cs="Arial"/>
                  <w:color w:val="000000"/>
                </w:rPr>
                <w:t xml:space="preserve">used </w:t>
              </w:r>
              <w:r w:rsidRPr="005C5C62">
                <w:rPr>
                  <w:rFonts w:ascii="Arial" w:hAnsi="Arial" w:cs="Arial"/>
                  <w:color w:val="000000"/>
                </w:rPr>
                <w:t>for diagnostic scanning at industrial sites</w:t>
              </w:r>
            </w:ins>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03320</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1</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Industrial Radiography Temporary Job Sites</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Use as primary code for multiple temporary customer locations</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03510 </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Irradiators Self Shielded  Less Than Or Equal To 10,000 Curies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Not external beam</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03511</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Irradiators Other Less Than Or Equal To 10,000 Curies</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Panoramic (in air or under water) units; includes converted teletherapy units</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03520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Irradiators Self Shielded Greater Than 10,000 Curies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Not external beam</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03521</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Irradiators - Other Greater than  10,000 curies</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Panoramic (in air or under water) units; includes sterilization (mega-curie) units</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03610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Research and Development Broad</w:t>
            </w:r>
            <w:r>
              <w:rPr>
                <w:rFonts w:ascii="Arial" w:hAnsi="Arial" w:cs="Arial"/>
                <w:color w:val="000000"/>
              </w:rPr>
              <w:sym w:font="WP TypographicSymbols" w:char="0042"/>
            </w:r>
            <w:r>
              <w:rPr>
                <w:rFonts w:ascii="Arial" w:hAnsi="Arial" w:cs="Arial"/>
                <w:color w:val="000000"/>
              </w:rPr>
              <w:t xml:space="preserve">Type A </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RSC-approved users under 10 CFR 33.13</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03611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Research and Development Broad</w:t>
            </w:r>
            <w:r>
              <w:rPr>
                <w:rFonts w:ascii="Arial" w:hAnsi="Arial" w:cs="Arial"/>
                <w:color w:val="000000"/>
              </w:rPr>
              <w:sym w:font="WP TypographicSymbols" w:char="0042"/>
            </w:r>
            <w:r>
              <w:rPr>
                <w:rFonts w:ascii="Arial" w:hAnsi="Arial" w:cs="Arial"/>
                <w:color w:val="000000"/>
              </w:rPr>
              <w:t xml:space="preserve">Type B </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RSO-approved users under 10 CFR 33.14</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03612</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Research and Development Broad</w:t>
            </w:r>
            <w:r>
              <w:rPr>
                <w:rFonts w:ascii="Arial" w:hAnsi="Arial" w:cs="Arial"/>
                <w:color w:val="000000"/>
              </w:rPr>
              <w:sym w:font="WP TypographicSymbols" w:char="0042"/>
            </w:r>
            <w:r>
              <w:rPr>
                <w:rFonts w:ascii="Arial" w:hAnsi="Arial" w:cs="Arial"/>
                <w:color w:val="000000"/>
              </w:rPr>
              <w:t xml:space="preserve">Type C </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Authorized users specifically named in the license under 10 CFR 33.15</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03613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Research and Development Broad</w:t>
            </w:r>
            <w:r>
              <w:rPr>
                <w:rFonts w:ascii="Arial" w:hAnsi="Arial" w:cs="Arial"/>
                <w:color w:val="000000"/>
              </w:rPr>
              <w:sym w:font="WP TypographicSymbols" w:char="0042"/>
            </w:r>
            <w:r>
              <w:rPr>
                <w:rFonts w:ascii="Arial" w:hAnsi="Arial" w:cs="Arial"/>
                <w:color w:val="000000"/>
              </w:rPr>
              <w:t>Multisite</w:t>
            </w:r>
            <w:r>
              <w:rPr>
                <w:rFonts w:ascii="Arial" w:hAnsi="Arial" w:cs="Arial"/>
                <w:color w:val="000000"/>
              </w:rPr>
              <w:sym w:font="WP TypographicSymbols" w:char="0042"/>
            </w:r>
            <w:r>
              <w:rPr>
                <w:rFonts w:ascii="Arial" w:hAnsi="Arial" w:cs="Arial"/>
                <w:color w:val="000000"/>
              </w:rPr>
              <w:t>Multiregional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Master Materials Licenses</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03620</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Research and Development Other</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Non-human research subjects</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03710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Civil Defense</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Instrument calibration and training</w:t>
            </w:r>
          </w:p>
        </w:tc>
      </w:tr>
      <w:tr w:rsidR="00323BEC" w:rsidTr="009815A8">
        <w:trPr>
          <w:trHeight w:val="164"/>
          <w:jc w:val="center"/>
        </w:trPr>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03800</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Byproduct Material Possession Only - Permanent Shutdown</w:t>
            </w:r>
          </w:p>
        </w:tc>
        <w:tc>
          <w:tcPr>
            <w:tcW w:w="0" w:type="auto"/>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Principle activities ceased, license termination request pending; packaging and shipping operations authorized; decontamination and </w:t>
            </w:r>
            <w:r>
              <w:rPr>
                <w:rFonts w:ascii="Arial" w:hAnsi="Arial" w:cs="Arial"/>
                <w:color w:val="000000"/>
              </w:rPr>
              <w:lastRenderedPageBreak/>
              <w:t>decommissioning not authorized</w:t>
            </w:r>
          </w:p>
        </w:tc>
      </w:tr>
    </w:tbl>
    <w:p w:rsidR="00BC5410" w:rsidRDefault="00BC5410" w:rsidP="004772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rPr>
          <w:ins w:id="861" w:author="NAA" w:date="2010-06-24T12:28:00Z"/>
          <w:rFonts w:ascii="Arial" w:hAnsi="Arial" w:cs="Arial"/>
        </w:rPr>
        <w:sectPr w:rsidR="00BC5410" w:rsidSect="00787EFC">
          <w:footerReference w:type="default" r:id="rId27"/>
          <w:pgSz w:w="12240" w:h="15840"/>
          <w:pgMar w:top="1080" w:right="1440" w:bottom="720" w:left="1440" w:header="1080" w:footer="720" w:gutter="0"/>
          <w:cols w:space="720"/>
          <w:noEndnote/>
        </w:sectPr>
      </w:pPr>
    </w:p>
    <w:tbl>
      <w:tblPr>
        <w:tblW w:w="0" w:type="auto"/>
        <w:jc w:val="center"/>
        <w:tblLayout w:type="fixed"/>
        <w:tblCellMar>
          <w:left w:w="72" w:type="dxa"/>
          <w:right w:w="72" w:type="dxa"/>
        </w:tblCellMar>
        <w:tblLook w:val="0000"/>
      </w:tblPr>
      <w:tblGrid>
        <w:gridCol w:w="988"/>
        <w:gridCol w:w="808"/>
        <w:gridCol w:w="3781"/>
        <w:gridCol w:w="3865"/>
      </w:tblGrid>
      <w:tr w:rsidR="002A5FB8" w:rsidTr="002A5FB8">
        <w:trPr>
          <w:trHeight w:val="164"/>
          <w:jc w:val="center"/>
          <w:ins w:id="862" w:author="NAA" w:date="2010-06-24T12:28:00Z"/>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63" w:author="NAA" w:date="2010-06-24T12:28:00Z"/>
                <w:rFonts w:ascii="Arial" w:hAnsi="Arial" w:cs="Arial"/>
              </w:rPr>
            </w:pPr>
          </w:p>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64" w:author="NAA" w:date="2010-06-24T12:28:00Z"/>
                <w:rFonts w:ascii="Arial" w:hAnsi="Arial" w:cs="Arial"/>
                <w:color w:val="000000"/>
              </w:rPr>
            </w:pPr>
            <w:ins w:id="865" w:author="NAA" w:date="2010-06-24T12:28:00Z">
              <w:r w:rsidRPr="004F379D">
                <w:rPr>
                  <w:rFonts w:ascii="Arial" w:hAnsi="Arial" w:cs="Arial"/>
                  <w:sz w:val="18"/>
                  <w:szCs w:val="18"/>
                </w:rPr>
                <w:t>Program Code</w:t>
              </w:r>
            </w:ins>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66" w:author="NAA" w:date="2010-06-24T12:28:00Z"/>
                <w:rFonts w:ascii="Arial" w:hAnsi="Arial" w:cs="Arial"/>
                <w:sz w:val="18"/>
                <w:szCs w:val="18"/>
              </w:rPr>
            </w:pPr>
          </w:p>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67" w:author="NAA" w:date="2010-06-24T12:28:00Z"/>
                <w:rFonts w:ascii="Arial" w:hAnsi="Arial" w:cs="Arial"/>
                <w:color w:val="000000"/>
              </w:rPr>
            </w:pPr>
            <w:ins w:id="868" w:author="NAA" w:date="2010-06-24T12:28:00Z">
              <w:r w:rsidRPr="004F379D">
                <w:rPr>
                  <w:rFonts w:ascii="Arial" w:hAnsi="Arial" w:cs="Arial"/>
                  <w:sz w:val="18"/>
                  <w:szCs w:val="18"/>
                </w:rPr>
                <w:t>Priority Code</w:t>
              </w:r>
            </w:ins>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69" w:author="NAA" w:date="2010-06-24T12:28:00Z"/>
                <w:rFonts w:ascii="Arial" w:hAnsi="Arial" w:cs="Arial"/>
                <w:sz w:val="18"/>
                <w:szCs w:val="18"/>
              </w:rPr>
            </w:pPr>
          </w:p>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70" w:author="NAA" w:date="2010-06-24T12:28:00Z"/>
                <w:rFonts w:ascii="Arial" w:hAnsi="Arial" w:cs="Arial"/>
                <w:color w:val="000000"/>
              </w:rPr>
            </w:pPr>
            <w:ins w:id="871" w:author="NAA" w:date="2010-06-24T12:28:00Z">
              <w:r w:rsidRPr="004F379D">
                <w:rPr>
                  <w:rFonts w:ascii="Arial" w:hAnsi="Arial" w:cs="Arial"/>
                  <w:sz w:val="18"/>
                  <w:szCs w:val="18"/>
                </w:rPr>
                <w:t>Category Title</w:t>
              </w:r>
            </w:ins>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72" w:author="NAA" w:date="2010-06-24T12:28:00Z"/>
                <w:rFonts w:ascii="Arial" w:hAnsi="Arial" w:cs="Arial"/>
                <w:sz w:val="18"/>
                <w:szCs w:val="18"/>
              </w:rPr>
            </w:pPr>
          </w:p>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73" w:author="NAA" w:date="2010-06-24T12:28:00Z"/>
                <w:rFonts w:ascii="Arial" w:hAnsi="Arial" w:cs="Arial"/>
                <w:sz w:val="18"/>
                <w:szCs w:val="18"/>
              </w:rPr>
            </w:pPr>
            <w:ins w:id="874" w:author="NAA" w:date="2010-06-24T12:28:00Z">
              <w:r w:rsidRPr="004F379D">
                <w:rPr>
                  <w:rFonts w:ascii="Arial" w:hAnsi="Arial" w:cs="Arial"/>
                  <w:sz w:val="18"/>
                  <w:szCs w:val="18"/>
                </w:rPr>
                <w:t>Remarks</w:t>
              </w:r>
            </w:ins>
          </w:p>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75" w:author="NAA" w:date="2010-06-24T12:28:00Z"/>
                <w:rFonts w:ascii="Arial" w:hAnsi="Arial" w:cs="Arial"/>
                <w:color w:val="000000"/>
              </w:rPr>
            </w:pPr>
            <w:ins w:id="876" w:author="NAA" w:date="2010-06-24T12:28:00Z">
              <w:r w:rsidRPr="004F379D">
                <w:rPr>
                  <w:rFonts w:ascii="Arial" w:hAnsi="Arial" w:cs="Arial"/>
                  <w:sz w:val="18"/>
                  <w:szCs w:val="18"/>
                </w:rPr>
                <w:t>(from NUREG-1556, Vol. 20, Appendix G)</w:t>
              </w:r>
            </w:ins>
          </w:p>
        </w:tc>
      </w:tr>
      <w:tr w:rsidR="002A5FB8"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03810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Byproduct Material Standby - No Operations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Principle activities ceased, licensee undecided about terminating the license, packaging and shipping operations authorized, D&amp;D not authorized</w:t>
            </w:r>
          </w:p>
        </w:tc>
      </w:tr>
      <w:tr w:rsidR="002A5FB8" w:rsidTr="00FD27C9">
        <w:trPr>
          <w:trHeight w:val="880"/>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03900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D</w:t>
            </w:r>
            <w:r>
              <w:rPr>
                <w:rStyle w:val="FootnoteReference"/>
                <w:rFonts w:ascii="Arial" w:hAnsi="Arial" w:cs="Arial"/>
                <w:color w:val="000000"/>
                <w:vertAlign w:val="superscript"/>
              </w:rPr>
              <w:footnoteReference w:id="5"/>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Decommissioning of Byproduct Material Facilities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(See </w:t>
            </w:r>
            <w:ins w:id="878" w:author="Gwendolyn Davis" w:date="2010-07-14T09:52:00Z">
              <w:r w:rsidR="00A660F4">
                <w:rPr>
                  <w:rFonts w:ascii="Arial" w:hAnsi="Arial" w:cs="Arial"/>
                  <w:color w:val="000000"/>
                </w:rPr>
                <w:t>IMC</w:t>
              </w:r>
            </w:ins>
            <w:r>
              <w:rPr>
                <w:rFonts w:ascii="Arial" w:hAnsi="Arial" w:cs="Arial"/>
                <w:color w:val="000000"/>
              </w:rPr>
              <w:t xml:space="preserve"> 2602) D&amp;D may have been authorized according to an approved plan under 10 CFR 30.36</w:t>
            </w:r>
          </w:p>
        </w:tc>
      </w:tr>
      <w:tr w:rsidR="002A5FB8"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11200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Source Material Other Less than 150 Kilograms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Research or manufacturing of consumer products</w:t>
            </w:r>
          </w:p>
        </w:tc>
      </w:tr>
      <w:tr w:rsidR="002A5FB8"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11210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T</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Source Material Shielding</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Possession and use</w:t>
            </w:r>
          </w:p>
        </w:tc>
      </w:tr>
      <w:tr w:rsidR="002A5FB8"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11220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Source Material Military Munitions Indoor Testing</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Depleted Uranium (DU); results in fragmentation of DU</w:t>
            </w:r>
          </w:p>
        </w:tc>
      </w:tr>
      <w:tr w:rsidR="002A5FB8"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11221</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Source Material Military Munitions Outdoor Testing</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DU</w:t>
            </w:r>
          </w:p>
        </w:tc>
      </w:tr>
      <w:tr w:rsidR="002A5FB8"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11230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Source Material General License Distribution </w:t>
            </w:r>
            <w:r>
              <w:rPr>
                <w:rFonts w:ascii="Arial" w:hAnsi="Arial" w:cs="Arial"/>
                <w:color w:val="000000"/>
              </w:rPr>
              <w:noBreakHyphen/>
              <w:t xml:space="preserve">  40.34</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DU products and devices authorized under 10 CFR 40.25</w:t>
            </w:r>
          </w:p>
        </w:tc>
      </w:tr>
      <w:tr w:rsidR="002A5FB8"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11300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Source Material Other Greater than 150 Kilograms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2A5FB8">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Research or manufacturing of consumer products</w:t>
            </w:r>
          </w:p>
        </w:tc>
      </w:tr>
      <w:tr w:rsidR="00323BEC"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11700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Rare Earth Extraction and Processing</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Generates waste products containing source material not  related to the nuclear fuel cycle</w:t>
            </w:r>
          </w:p>
        </w:tc>
      </w:tr>
      <w:tr w:rsidR="00323BEC" w:rsidTr="00FD27C9">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11800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Source Material Possession Only </w:t>
            </w:r>
            <w:r>
              <w:rPr>
                <w:rFonts w:ascii="Arial" w:hAnsi="Arial" w:cs="Arial"/>
                <w:color w:val="000000"/>
              </w:rPr>
              <w:noBreakHyphen/>
              <w:t xml:space="preserve"> Permanent Shutdown</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Principle activities ceased, license termination request pending; packaging and shipping operations authorized; decontamination and decommissioning (D&amp;D) not authorized</w:t>
            </w:r>
          </w:p>
        </w:tc>
      </w:tr>
      <w:tr w:rsidR="00323BEC" w:rsidTr="002A5FB8">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11810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Source Material Standby - No Operations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Principle activities ceased, licensee undecided about terminating the license, packaging and shipping operations authorized, D&amp;D not authorized</w:t>
            </w:r>
          </w:p>
        </w:tc>
      </w:tr>
    </w:tbl>
    <w:p w:rsidR="00403C92" w:rsidRDefault="00403C92" w:rsidP="004772B9">
      <w:pPr>
        <w:tabs>
          <w:tab w:val="left" w:pos="274"/>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sectPr w:rsidR="00403C92" w:rsidSect="00787EFC">
          <w:footerReference w:type="default" r:id="rId28"/>
          <w:pgSz w:w="12240" w:h="15840"/>
          <w:pgMar w:top="1080" w:right="1440" w:bottom="720" w:left="1440" w:header="1080" w:footer="720" w:gutter="0"/>
          <w:cols w:space="720"/>
          <w:noEndnote/>
        </w:sectPr>
      </w:pPr>
    </w:p>
    <w:tbl>
      <w:tblPr>
        <w:tblW w:w="0" w:type="auto"/>
        <w:jc w:val="center"/>
        <w:tblLayout w:type="fixed"/>
        <w:tblCellMar>
          <w:left w:w="72" w:type="dxa"/>
          <w:right w:w="72" w:type="dxa"/>
        </w:tblCellMar>
        <w:tblLook w:val="0000"/>
      </w:tblPr>
      <w:tblGrid>
        <w:gridCol w:w="988"/>
        <w:gridCol w:w="808"/>
        <w:gridCol w:w="3781"/>
        <w:gridCol w:w="3865"/>
      </w:tblGrid>
      <w:tr w:rsidR="00403C92" w:rsidTr="00403C92">
        <w:trPr>
          <w:trHeight w:val="164"/>
          <w:jc w:val="center"/>
          <w:ins w:id="879" w:author="NAA" w:date="2010-06-24T12:28:00Z"/>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80" w:author="NAA" w:date="2010-06-24T12:28:00Z"/>
                <w:rFonts w:ascii="Arial" w:hAnsi="Arial" w:cs="Arial"/>
              </w:rPr>
            </w:pPr>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81" w:author="NAA" w:date="2010-06-24T12:28:00Z"/>
                <w:rFonts w:ascii="Arial" w:hAnsi="Arial" w:cs="Arial"/>
                <w:color w:val="000000"/>
              </w:rPr>
            </w:pPr>
            <w:ins w:id="882" w:author="NAA" w:date="2010-06-24T12:28:00Z">
              <w:r w:rsidRPr="004F379D">
                <w:rPr>
                  <w:rFonts w:ascii="Arial" w:hAnsi="Arial" w:cs="Arial"/>
                  <w:sz w:val="18"/>
                  <w:szCs w:val="18"/>
                </w:rPr>
                <w:t>Program Code</w:t>
              </w:r>
            </w:ins>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83" w:author="NAA" w:date="2010-06-24T12:28:00Z"/>
                <w:rFonts w:ascii="Arial" w:hAnsi="Arial" w:cs="Arial"/>
                <w:sz w:val="18"/>
                <w:szCs w:val="18"/>
              </w:rPr>
            </w:pPr>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84" w:author="NAA" w:date="2010-06-24T12:28:00Z"/>
                <w:rFonts w:ascii="Arial" w:hAnsi="Arial" w:cs="Arial"/>
                <w:color w:val="000000"/>
              </w:rPr>
            </w:pPr>
            <w:ins w:id="885" w:author="NAA" w:date="2010-06-24T12:28:00Z">
              <w:r w:rsidRPr="004F379D">
                <w:rPr>
                  <w:rFonts w:ascii="Arial" w:hAnsi="Arial" w:cs="Arial"/>
                  <w:sz w:val="18"/>
                  <w:szCs w:val="18"/>
                </w:rPr>
                <w:t>Priority Code</w:t>
              </w:r>
            </w:ins>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86" w:author="NAA" w:date="2010-06-24T12:28:00Z"/>
                <w:rFonts w:ascii="Arial" w:hAnsi="Arial" w:cs="Arial"/>
                <w:sz w:val="18"/>
                <w:szCs w:val="18"/>
              </w:rPr>
            </w:pPr>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87" w:author="NAA" w:date="2010-06-24T12:28:00Z"/>
                <w:rFonts w:ascii="Arial" w:hAnsi="Arial" w:cs="Arial"/>
                <w:color w:val="000000"/>
              </w:rPr>
            </w:pPr>
            <w:ins w:id="888" w:author="NAA" w:date="2010-06-24T12:28:00Z">
              <w:r w:rsidRPr="004F379D">
                <w:rPr>
                  <w:rFonts w:ascii="Arial" w:hAnsi="Arial" w:cs="Arial"/>
                  <w:sz w:val="18"/>
                  <w:szCs w:val="18"/>
                </w:rPr>
                <w:t>Category Title</w:t>
              </w:r>
            </w:ins>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89" w:author="NAA" w:date="2010-06-24T12:28:00Z"/>
                <w:rFonts w:ascii="Arial" w:hAnsi="Arial" w:cs="Arial"/>
                <w:sz w:val="18"/>
                <w:szCs w:val="18"/>
              </w:rPr>
            </w:pPr>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90" w:author="NAA" w:date="2010-06-24T12:28:00Z"/>
                <w:rFonts w:ascii="Arial" w:hAnsi="Arial" w:cs="Arial"/>
                <w:sz w:val="18"/>
                <w:szCs w:val="18"/>
              </w:rPr>
            </w:pPr>
            <w:ins w:id="891" w:author="NAA" w:date="2010-06-24T12:28:00Z">
              <w:r w:rsidRPr="004F379D">
                <w:rPr>
                  <w:rFonts w:ascii="Arial" w:hAnsi="Arial" w:cs="Arial"/>
                  <w:sz w:val="18"/>
                  <w:szCs w:val="18"/>
                </w:rPr>
                <w:t>Remarks</w:t>
              </w:r>
            </w:ins>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92" w:author="NAA" w:date="2010-06-24T12:28:00Z"/>
                <w:rFonts w:ascii="Arial" w:hAnsi="Arial" w:cs="Arial"/>
                <w:color w:val="000000"/>
              </w:rPr>
            </w:pPr>
            <w:ins w:id="893" w:author="NAA" w:date="2010-06-24T12:28:00Z">
              <w:r w:rsidRPr="004F379D">
                <w:rPr>
                  <w:rFonts w:ascii="Arial" w:hAnsi="Arial" w:cs="Arial"/>
                  <w:sz w:val="18"/>
                  <w:szCs w:val="18"/>
                </w:rPr>
                <w:t>(from NUREG-1556, Vol. 20, Appendix G)</w:t>
              </w:r>
            </w:ins>
          </w:p>
        </w:tc>
      </w:tr>
      <w:tr w:rsidR="00323BEC" w:rsidTr="00323728">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11900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D</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Decommissioning of Source Material Facilities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23BEC">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(See </w:t>
            </w:r>
            <w:ins w:id="894" w:author="Gwendolyn Davis" w:date="2010-07-14T09:52:00Z">
              <w:r w:rsidR="00A660F4">
                <w:rPr>
                  <w:rFonts w:ascii="Arial" w:hAnsi="Arial" w:cs="Arial"/>
                  <w:color w:val="000000"/>
                </w:rPr>
                <w:t>IMC</w:t>
              </w:r>
            </w:ins>
            <w:r>
              <w:rPr>
                <w:rFonts w:ascii="Arial" w:hAnsi="Arial" w:cs="Arial"/>
                <w:color w:val="000000"/>
              </w:rPr>
              <w:t xml:space="preserve"> 2602) D&amp;D may have been authorized according to an approved plan under 10 CFR 40.42</w:t>
            </w:r>
          </w:p>
        </w:tc>
      </w:tr>
      <w:tr w:rsidR="00403C92" w:rsidTr="00323728">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21310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Critical Mass Material - University</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Greater than 350 grams of enriched Uranium-235 (U-235), greater than 300 grams of Uranium-233 (U-233), greater than 200 grams of Plutonium, or any combination thereof</w:t>
            </w:r>
          </w:p>
        </w:tc>
      </w:tr>
      <w:tr w:rsidR="00403C92" w:rsidTr="00323728">
        <w:trPr>
          <w:trHeight w:val="164"/>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21320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Critical Mass Material - Other Than Universities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Greater than 350 grams of enriched U-235, greater than 300 grams of U-233, greater than 200 grams of Plutonium, or any combination thereof</w:t>
            </w:r>
          </w:p>
        </w:tc>
      </w:tr>
      <w:tr w:rsidR="00403C92" w:rsidTr="00323728">
        <w:trPr>
          <w:trHeight w:val="1255"/>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21325</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D</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Decommissioning of Critical Mass </w:t>
            </w:r>
            <w:r>
              <w:rPr>
                <w:rFonts w:ascii="Arial" w:hAnsi="Arial" w:cs="Arial"/>
                <w:color w:val="000000"/>
              </w:rPr>
              <w:noBreakHyphen/>
              <w:t xml:space="preserve"> Other Than Fuel Fabrication</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(See </w:t>
            </w:r>
            <w:ins w:id="895" w:author="Gwendolyn Davis" w:date="2010-07-14T09:52:00Z">
              <w:r w:rsidR="00A660F4">
                <w:rPr>
                  <w:rFonts w:ascii="Arial" w:hAnsi="Arial" w:cs="Arial"/>
                  <w:color w:val="000000"/>
                </w:rPr>
                <w:t>IMC</w:t>
              </w:r>
            </w:ins>
            <w:r>
              <w:rPr>
                <w:rFonts w:ascii="Arial" w:hAnsi="Arial" w:cs="Arial"/>
                <w:color w:val="000000"/>
              </w:rPr>
              <w:t xml:space="preserve"> 2602) D&amp;D may have been authorized according to an approved plan under 10 CFR 70.38</w:t>
            </w:r>
          </w:p>
        </w:tc>
      </w:tr>
      <w:tr w:rsidR="00403C92" w:rsidTr="00323728">
        <w:trPr>
          <w:trHeight w:val="931"/>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22110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Special Nuclear Material Plutonium </w:t>
            </w:r>
            <w:r>
              <w:rPr>
                <w:rFonts w:ascii="Arial" w:hAnsi="Arial" w:cs="Arial"/>
                <w:color w:val="000000"/>
              </w:rPr>
              <w:noBreakHyphen/>
              <w:t xml:space="preserve"> Unsealed, Less than Critical Mass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Less than 200 grams, total, for biological and chemical testing and instrument calibration</w:t>
            </w:r>
          </w:p>
        </w:tc>
      </w:tr>
      <w:tr w:rsidR="00403C92" w:rsidTr="00323728">
        <w:trPr>
          <w:trHeight w:val="1237"/>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22111</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3</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Special Nuclear Material, U</w:t>
            </w:r>
            <w:r>
              <w:rPr>
                <w:rFonts w:ascii="Arial" w:hAnsi="Arial" w:cs="Arial"/>
                <w:color w:val="000000"/>
              </w:rPr>
              <w:noBreakHyphen/>
              <w:t>235 and/or U</w:t>
            </w:r>
            <w:r>
              <w:rPr>
                <w:rFonts w:ascii="Arial" w:hAnsi="Arial" w:cs="Arial"/>
                <w:color w:val="000000"/>
              </w:rPr>
              <w:noBreakHyphen/>
            </w:r>
            <w:r w:rsidR="00B20A25" w:rsidRPr="00B20A25">
              <w:rPr>
                <w:rFonts w:ascii="Arial" w:hAnsi="Arial"/>
              </w:rPr>
              <w:t>2</w:t>
            </w:r>
            <w:r>
              <w:rPr>
                <w:rFonts w:ascii="Arial" w:hAnsi="Arial" w:cs="Arial"/>
                <w:color w:val="000000"/>
              </w:rPr>
              <w:t>33 - Unsealed, Less than a Critical Mass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Less than 350 grams U-235 and/or less than 300 grams U-233 for biological and chemical testing and instrument calibration</w:t>
            </w:r>
          </w:p>
        </w:tc>
      </w:tr>
      <w:tr w:rsidR="00BC5410" w:rsidTr="00323728">
        <w:trPr>
          <w:trHeight w:val="1237"/>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22120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SNM Plutonium </w:t>
            </w:r>
            <w:r>
              <w:rPr>
                <w:rFonts w:ascii="Arial" w:hAnsi="Arial" w:cs="Arial"/>
                <w:color w:val="000000"/>
              </w:rPr>
              <w:noBreakHyphen/>
              <w:t xml:space="preserve"> Sealed Neutron Sources, Less than 200 Grams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Plutonium-beryllium howitzer for instrument calibration, teaching and demonstration purposes, and industrial applications</w:t>
            </w:r>
          </w:p>
        </w:tc>
      </w:tr>
      <w:tr w:rsidR="00BC5410" w:rsidTr="00323728">
        <w:trPr>
          <w:trHeight w:val="655"/>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22130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T</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Power Sources with Byproduct and/or Special Nuclear Material</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Heat or power generators for remote locations</w:t>
            </w:r>
          </w:p>
        </w:tc>
      </w:tr>
      <w:tr w:rsidR="00BC5410" w:rsidTr="00BC5410">
        <w:trPr>
          <w:trHeight w:val="880"/>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22140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Special Nuclear Material Plutonium </w:t>
            </w:r>
            <w:r>
              <w:rPr>
                <w:rFonts w:ascii="Arial" w:hAnsi="Arial" w:cs="Arial"/>
                <w:color w:val="000000"/>
              </w:rPr>
              <w:noBreakHyphen/>
              <w:t xml:space="preserve"> Sealed Sources in Devices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Gauges</w:t>
            </w:r>
          </w:p>
        </w:tc>
      </w:tr>
    </w:tbl>
    <w:p w:rsidR="00403C92" w:rsidRDefault="00403C92" w:rsidP="004772B9">
      <w:pPr>
        <w:tabs>
          <w:tab w:val="left" w:pos="274"/>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sectPr w:rsidR="00403C92" w:rsidSect="00787EFC">
          <w:footerReference w:type="default" r:id="rId29"/>
          <w:pgSz w:w="12240" w:h="15840"/>
          <w:pgMar w:top="1080" w:right="1440" w:bottom="720" w:left="1440" w:header="1080" w:footer="720" w:gutter="0"/>
          <w:cols w:space="720"/>
          <w:noEndnote/>
        </w:sectPr>
      </w:pPr>
    </w:p>
    <w:tbl>
      <w:tblPr>
        <w:tblW w:w="0" w:type="auto"/>
        <w:jc w:val="center"/>
        <w:tblLayout w:type="fixed"/>
        <w:tblCellMar>
          <w:left w:w="72" w:type="dxa"/>
          <w:right w:w="72" w:type="dxa"/>
        </w:tblCellMar>
        <w:tblLook w:val="0000"/>
      </w:tblPr>
      <w:tblGrid>
        <w:gridCol w:w="988"/>
        <w:gridCol w:w="808"/>
        <w:gridCol w:w="3781"/>
        <w:gridCol w:w="3865"/>
      </w:tblGrid>
      <w:tr w:rsidR="00403C92" w:rsidTr="00403C92">
        <w:trPr>
          <w:trHeight w:val="592"/>
          <w:jc w:val="center"/>
          <w:ins w:id="896" w:author="NAA" w:date="2010-06-24T12:28:00Z"/>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897" w:author="NAA" w:date="2010-06-24T12:28:00Z"/>
                <w:rFonts w:ascii="Arial" w:hAnsi="Arial" w:cs="Arial"/>
              </w:rPr>
            </w:pPr>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898" w:author="NAA" w:date="2010-06-24T12:28:00Z"/>
                <w:rFonts w:ascii="Arial" w:hAnsi="Arial" w:cs="Arial"/>
                <w:color w:val="000000"/>
              </w:rPr>
            </w:pPr>
            <w:ins w:id="899" w:author="NAA" w:date="2010-06-24T12:28:00Z">
              <w:r w:rsidRPr="004F379D">
                <w:rPr>
                  <w:rFonts w:ascii="Arial" w:hAnsi="Arial" w:cs="Arial"/>
                  <w:sz w:val="18"/>
                  <w:szCs w:val="18"/>
                </w:rPr>
                <w:t>Program Code</w:t>
              </w:r>
            </w:ins>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900" w:author="NAA" w:date="2010-06-24T12:28:00Z"/>
                <w:rFonts w:ascii="Arial" w:hAnsi="Arial" w:cs="Arial"/>
                <w:sz w:val="18"/>
                <w:szCs w:val="18"/>
              </w:rPr>
            </w:pPr>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901" w:author="NAA" w:date="2010-06-24T12:28:00Z"/>
                <w:rFonts w:ascii="Arial" w:hAnsi="Arial" w:cs="Arial"/>
                <w:color w:val="000000"/>
              </w:rPr>
            </w:pPr>
            <w:ins w:id="902" w:author="NAA" w:date="2010-06-24T12:28:00Z">
              <w:r w:rsidRPr="004F379D">
                <w:rPr>
                  <w:rFonts w:ascii="Arial" w:hAnsi="Arial" w:cs="Arial"/>
                  <w:sz w:val="18"/>
                  <w:szCs w:val="18"/>
                </w:rPr>
                <w:t>Priority Code</w:t>
              </w:r>
            </w:ins>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903" w:author="NAA" w:date="2010-06-24T12:28:00Z"/>
                <w:rFonts w:ascii="Arial" w:hAnsi="Arial" w:cs="Arial"/>
                <w:sz w:val="18"/>
                <w:szCs w:val="18"/>
              </w:rPr>
            </w:pPr>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904" w:author="NAA" w:date="2010-06-24T12:28:00Z"/>
                <w:rFonts w:ascii="Arial" w:hAnsi="Arial" w:cs="Arial"/>
                <w:color w:val="000000"/>
              </w:rPr>
            </w:pPr>
            <w:ins w:id="905" w:author="NAA" w:date="2010-06-24T12:28:00Z">
              <w:r w:rsidRPr="004F379D">
                <w:rPr>
                  <w:rFonts w:ascii="Arial" w:hAnsi="Arial" w:cs="Arial"/>
                  <w:sz w:val="18"/>
                  <w:szCs w:val="18"/>
                </w:rPr>
                <w:t>Category Title</w:t>
              </w:r>
            </w:ins>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ins w:id="906" w:author="NAA" w:date="2010-06-24T12:28:00Z"/>
                <w:rFonts w:ascii="Arial" w:hAnsi="Arial" w:cs="Arial"/>
                <w:sz w:val="18"/>
                <w:szCs w:val="18"/>
              </w:rPr>
            </w:pPr>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907" w:author="NAA" w:date="2010-06-24T12:28:00Z"/>
                <w:rFonts w:ascii="Arial" w:hAnsi="Arial" w:cs="Arial"/>
                <w:sz w:val="18"/>
                <w:szCs w:val="18"/>
              </w:rPr>
            </w:pPr>
            <w:ins w:id="908" w:author="NAA" w:date="2010-06-24T12:28:00Z">
              <w:r w:rsidRPr="004F379D">
                <w:rPr>
                  <w:rFonts w:ascii="Arial" w:hAnsi="Arial" w:cs="Arial"/>
                  <w:sz w:val="18"/>
                  <w:szCs w:val="18"/>
                </w:rPr>
                <w:t>Remarks</w:t>
              </w:r>
            </w:ins>
          </w:p>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909" w:author="NAA" w:date="2010-06-24T12:28:00Z"/>
                <w:rFonts w:ascii="Arial" w:hAnsi="Arial" w:cs="Arial"/>
                <w:color w:val="000000"/>
              </w:rPr>
            </w:pPr>
            <w:ins w:id="910" w:author="NAA" w:date="2010-06-24T12:28:00Z">
              <w:r w:rsidRPr="004F379D">
                <w:rPr>
                  <w:rFonts w:ascii="Arial" w:hAnsi="Arial" w:cs="Arial"/>
                  <w:sz w:val="18"/>
                  <w:szCs w:val="18"/>
                </w:rPr>
                <w:t>(from NUREG-1556, Vol. 20, Appendix G)</w:t>
              </w:r>
            </w:ins>
          </w:p>
        </w:tc>
      </w:tr>
      <w:tr w:rsidR="00403C92" w:rsidTr="00597DDE">
        <w:trPr>
          <w:trHeight w:val="931"/>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22150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Special Nuclear Material Plutonium </w:t>
            </w:r>
            <w:r>
              <w:rPr>
                <w:rFonts w:ascii="Arial" w:hAnsi="Arial" w:cs="Arial"/>
                <w:color w:val="000000"/>
              </w:rPr>
              <w:noBreakHyphen/>
              <w:t xml:space="preserve"> Sealed Sources Less than a Critical Mass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Less than 200 grams, total, for biological and chemical testing and instrument calibration</w:t>
            </w:r>
          </w:p>
        </w:tc>
      </w:tr>
      <w:tr w:rsidR="00403C92" w:rsidTr="00597DDE">
        <w:trPr>
          <w:trHeight w:val="1237"/>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22151</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Special Nuclear Material, U</w:t>
            </w:r>
            <w:r>
              <w:rPr>
                <w:rFonts w:ascii="Arial" w:hAnsi="Arial" w:cs="Arial"/>
                <w:color w:val="000000"/>
              </w:rPr>
              <w:noBreakHyphen/>
              <w:t>235 and/or U</w:t>
            </w:r>
            <w:r>
              <w:rPr>
                <w:rFonts w:ascii="Arial" w:hAnsi="Arial" w:cs="Arial"/>
                <w:color w:val="000000"/>
              </w:rPr>
              <w:noBreakHyphen/>
              <w:t>233 Sealed Sources, Less than a Critical Mass</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Less than 350 grams U-235 and/or less than 300 grams U-233 for biological and chemical testing and instrument calibration</w:t>
            </w:r>
          </w:p>
        </w:tc>
      </w:tr>
      <w:tr w:rsidR="00403C92" w:rsidTr="00597DDE">
        <w:trPr>
          <w:trHeight w:val="931"/>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22160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T</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Pacemaker</w:t>
            </w:r>
            <w:r>
              <w:rPr>
                <w:rFonts w:ascii="Arial" w:hAnsi="Arial" w:cs="Arial"/>
                <w:color w:val="000000"/>
              </w:rPr>
              <w:sym w:font="WP TypographicSymbols" w:char="0042"/>
            </w:r>
            <w:r>
              <w:rPr>
                <w:rFonts w:ascii="Arial" w:hAnsi="Arial" w:cs="Arial"/>
                <w:color w:val="000000"/>
              </w:rPr>
              <w:t>Byproduct, and/or Special Nuclear Material - Medical Institution</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Surgical implantation, follow up, recovery, and disposal of devices</w:t>
            </w:r>
          </w:p>
        </w:tc>
      </w:tr>
      <w:tr w:rsidR="00403C92" w:rsidTr="00597DDE">
        <w:trPr>
          <w:trHeight w:val="931"/>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rsidP="00A15169">
            <w:pPr>
              <w:tabs>
                <w:tab w:val="left" w:pos="273"/>
                <w:tab w:val="left" w:pos="2160"/>
                <w:tab w:val="left" w:pos="3480"/>
              </w:tabs>
              <w:spacing w:line="273" w:lineRule="exact"/>
              <w:rPr>
                <w:rFonts w:ascii="Arial" w:hAnsi="Arial" w:cs="Arial"/>
                <w:color w:val="000000"/>
              </w:rPr>
            </w:pPr>
            <w:r>
              <w:rPr>
                <w:rFonts w:ascii="Arial" w:hAnsi="Arial" w:cs="Arial"/>
                <w:color w:val="000000"/>
              </w:rPr>
              <w:t>22161</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rsidP="00A15169">
            <w:pPr>
              <w:tabs>
                <w:tab w:val="left" w:pos="273"/>
                <w:tab w:val="left" w:pos="2160"/>
                <w:tab w:val="left" w:pos="3480"/>
              </w:tabs>
              <w:spacing w:line="273" w:lineRule="exact"/>
              <w:jc w:val="center"/>
              <w:rPr>
                <w:rFonts w:ascii="Arial" w:hAnsi="Arial" w:cs="Arial"/>
                <w:color w:val="000000"/>
              </w:rPr>
            </w:pPr>
            <w:r>
              <w:rPr>
                <w:rFonts w:ascii="Arial" w:hAnsi="Arial" w:cs="Arial"/>
                <w:color w:val="000000"/>
              </w:rPr>
              <w:t>T</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rsidP="00A15169">
            <w:pPr>
              <w:tabs>
                <w:tab w:val="left" w:pos="273"/>
                <w:tab w:val="left" w:pos="2160"/>
                <w:tab w:val="left" w:pos="3480"/>
              </w:tabs>
              <w:spacing w:line="273" w:lineRule="exact"/>
              <w:rPr>
                <w:rFonts w:ascii="Arial" w:hAnsi="Arial" w:cs="Arial"/>
                <w:color w:val="000000"/>
              </w:rPr>
            </w:pPr>
            <w:r>
              <w:rPr>
                <w:rFonts w:ascii="Arial" w:hAnsi="Arial" w:cs="Arial"/>
                <w:color w:val="000000"/>
              </w:rPr>
              <w:t>Pacemaker</w:t>
            </w:r>
            <w:r>
              <w:rPr>
                <w:rFonts w:ascii="Arial" w:hAnsi="Arial" w:cs="Arial"/>
                <w:color w:val="000000"/>
              </w:rPr>
              <w:sym w:font="WP TypographicSymbols" w:char="0042"/>
            </w:r>
            <w:r>
              <w:rPr>
                <w:rFonts w:ascii="Arial" w:hAnsi="Arial" w:cs="Arial"/>
                <w:color w:val="000000"/>
              </w:rPr>
              <w:t>Byproduct, and/or Special Nuclear Material - Individual</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rsidP="00A15169">
            <w:pPr>
              <w:tabs>
                <w:tab w:val="left" w:pos="273"/>
                <w:tab w:val="left" w:pos="2160"/>
                <w:tab w:val="left" w:pos="3480"/>
              </w:tabs>
              <w:spacing w:line="273" w:lineRule="exact"/>
              <w:rPr>
                <w:rFonts w:ascii="Arial" w:hAnsi="Arial" w:cs="Arial"/>
                <w:color w:val="000000"/>
              </w:rPr>
            </w:pPr>
            <w:r>
              <w:rPr>
                <w:rFonts w:ascii="Arial" w:hAnsi="Arial" w:cs="Arial"/>
                <w:color w:val="000000"/>
              </w:rPr>
              <w:t>Possession of a surgically implanted device by the recipient while in the United States</w:t>
            </w:r>
          </w:p>
        </w:tc>
      </w:tr>
      <w:tr w:rsidR="00403C92" w:rsidTr="00597DDE">
        <w:trPr>
          <w:trHeight w:val="931"/>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22162</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Pacemaker</w:t>
            </w:r>
            <w:r>
              <w:rPr>
                <w:rFonts w:ascii="Arial" w:hAnsi="Arial" w:cs="Arial"/>
                <w:color w:val="000000"/>
              </w:rPr>
              <w:sym w:font="WP TypographicSymbols" w:char="0042"/>
            </w:r>
            <w:r>
              <w:rPr>
                <w:rFonts w:ascii="Arial" w:hAnsi="Arial" w:cs="Arial"/>
                <w:color w:val="000000"/>
              </w:rPr>
              <w:t>Byproduct and/or Special Nuclear Material - Manufacturing and Distribution</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3061A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tc>
      </w:tr>
      <w:tr w:rsidR="00403C92" w:rsidTr="00597DDE">
        <w:trPr>
          <w:trHeight w:val="931"/>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22170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5</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Special Nuclear Material General License Distribution (70.39)</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Includes calibration or reference sources authorized under 10 CFR 70.19</w:t>
            </w:r>
          </w:p>
        </w:tc>
      </w:tr>
      <w:tr w:rsidR="00403C92" w:rsidTr="00597DDE">
        <w:trPr>
          <w:trHeight w:val="1255"/>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22200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D</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Decommissioning of Other SNM Facilities </w:t>
            </w:r>
            <w:r>
              <w:rPr>
                <w:rFonts w:ascii="Arial" w:hAnsi="Arial" w:cs="Arial"/>
                <w:color w:val="000000"/>
              </w:rPr>
              <w:noBreakHyphen/>
              <w:t xml:space="preserve"> Less than Critical Mass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 xml:space="preserve">(See </w:t>
            </w:r>
            <w:ins w:id="911" w:author="Gwendolyn Davis" w:date="2010-07-14T09:52:00Z">
              <w:r w:rsidR="00A660F4">
                <w:rPr>
                  <w:rFonts w:ascii="Arial" w:hAnsi="Arial" w:cs="Arial"/>
                  <w:color w:val="000000"/>
                </w:rPr>
                <w:t>IMC</w:t>
              </w:r>
            </w:ins>
            <w:r>
              <w:rPr>
                <w:rFonts w:ascii="Arial" w:hAnsi="Arial" w:cs="Arial"/>
                <w:color w:val="000000"/>
              </w:rPr>
              <w:t xml:space="preserve"> 2602) D&amp;D may have been authorized according to an approved plan under 10 CFR 70.38</w:t>
            </w:r>
          </w:p>
        </w:tc>
      </w:tr>
      <w:tr w:rsidR="00403C92" w:rsidTr="00597DDE">
        <w:trPr>
          <w:trHeight w:val="305"/>
          <w:jc w:val="center"/>
        </w:trPr>
        <w:tc>
          <w:tcPr>
            <w:tcW w:w="98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23300</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SNM Possession Only (Non-Fuel)-Permanent Shutdown</w:t>
            </w:r>
          </w:p>
        </w:tc>
        <w:tc>
          <w:tcPr>
            <w:tcW w:w="3865"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403C92">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Principle activities ceased, license termination request pending; packaging and shipping operations authorized; decontamination and decommissioning (D&amp;D) not authorized</w:t>
            </w:r>
          </w:p>
        </w:tc>
      </w:tr>
      <w:tr w:rsidR="00BC5410">
        <w:trPr>
          <w:trHeight w:val="305"/>
          <w:jc w:val="center"/>
        </w:trPr>
        <w:tc>
          <w:tcPr>
            <w:tcW w:w="98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23310</w:t>
            </w:r>
          </w:p>
        </w:tc>
        <w:tc>
          <w:tcPr>
            <w:tcW w:w="808"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000000"/>
              </w:rPr>
            </w:pPr>
            <w:r>
              <w:rPr>
                <w:rFonts w:ascii="Arial" w:hAnsi="Arial" w:cs="Arial"/>
                <w:color w:val="000000"/>
              </w:rPr>
              <w:t>2</w:t>
            </w:r>
          </w:p>
        </w:tc>
        <w:tc>
          <w:tcPr>
            <w:tcW w:w="3781"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SNM Standby (Non-Fuel)-No Operations</w:t>
            </w:r>
          </w:p>
        </w:tc>
        <w:tc>
          <w:tcPr>
            <w:tcW w:w="3865" w:type="dxa"/>
            <w:tcBorders>
              <w:top w:val="single" w:sz="8" w:space="0" w:color="000000"/>
              <w:left w:val="single" w:sz="8" w:space="0" w:color="000000"/>
              <w:bottom w:val="single" w:sz="8" w:space="0" w:color="000000"/>
              <w:right w:val="single" w:sz="8" w:space="0" w:color="000000"/>
            </w:tcBorders>
            <w:shd w:val="pct12" w:color="auto" w:fill="auto"/>
          </w:tcPr>
          <w:p w:rsidR="003061A2" w:rsidRDefault="00BC5410">
            <w:pPr>
              <w:tabs>
                <w:tab w:val="left" w:pos="273"/>
                <w:tab w:val="left" w:pos="806"/>
                <w:tab w:val="left" w:pos="1440"/>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Principle activities ceased, licensee undecided about terminating the license, packaging and shipping operations authorized, D&amp;D not authorized</w:t>
            </w:r>
          </w:p>
        </w:tc>
      </w:tr>
    </w:tbl>
    <w:p w:rsidR="003061A2" w:rsidRDefault="003061A2">
      <w:pPr>
        <w:tabs>
          <w:tab w:val="left" w:pos="27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exact"/>
        <w:jc w:val="center"/>
        <w:rPr>
          <w:rFonts w:ascii="Arial" w:hAnsi="Arial"/>
        </w:rPr>
      </w:pPr>
    </w:p>
    <w:p w:rsidR="003061A2" w:rsidRDefault="003061A2">
      <w:pPr>
        <w:tabs>
          <w:tab w:val="left" w:pos="27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3061A2" w:rsidRDefault="00BC54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rPr>
      </w:pPr>
      <w:r>
        <w:rPr>
          <w:rFonts w:ascii="Arial" w:hAnsi="Arial" w:cs="Arial"/>
          <w:color w:val="000000"/>
        </w:rPr>
        <w:t>END</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rPr>
      </w:pPr>
    </w:p>
    <w:p w:rsidR="00390C57" w:rsidRDefault="00390C57" w:rsidP="004772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rPr>
        <w:sectPr w:rsidR="00390C57" w:rsidSect="00787EFC">
          <w:footerReference w:type="even" r:id="rId30"/>
          <w:footerReference w:type="default" r:id="rId31"/>
          <w:pgSz w:w="12240" w:h="15840"/>
          <w:pgMar w:top="1080" w:right="1440" w:bottom="720" w:left="1440" w:header="1080" w:footer="720" w:gutter="0"/>
          <w:cols w:space="720"/>
          <w:noEndnote/>
        </w:sectPr>
      </w:pPr>
    </w:p>
    <w:p w:rsidR="003061A2" w:rsidRDefault="009D61EC">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spacing w:line="273" w:lineRule="exact"/>
        <w:jc w:val="center"/>
        <w:outlineLvl w:val="0"/>
        <w:rPr>
          <w:ins w:id="914" w:author="NAA" w:date="2010-06-24T12:28:00Z"/>
          <w:rFonts w:ascii="Arial" w:hAnsi="Arial" w:cs="Arial"/>
          <w:color w:val="000000"/>
        </w:rPr>
      </w:pPr>
      <w:bookmarkStart w:id="915" w:name="_Toc241906680"/>
      <w:bookmarkStart w:id="916" w:name="_Toc263168986"/>
      <w:ins w:id="917" w:author="NAA" w:date="2010-06-24T12:28:00Z">
        <w:r>
          <w:rPr>
            <w:rFonts w:ascii="Arial" w:hAnsi="Arial" w:cs="Arial"/>
            <w:color w:val="000000"/>
          </w:rPr>
          <w:lastRenderedPageBreak/>
          <w:t>E</w:t>
        </w:r>
        <w:r w:rsidR="006A4FE1">
          <w:rPr>
            <w:rFonts w:ascii="Arial" w:hAnsi="Arial" w:cs="Arial"/>
            <w:color w:val="000000"/>
          </w:rPr>
          <w:t xml:space="preserve">nclosure </w:t>
        </w:r>
        <w:r>
          <w:rPr>
            <w:rFonts w:ascii="Arial" w:hAnsi="Arial" w:cs="Arial"/>
            <w:color w:val="000000"/>
          </w:rPr>
          <w:t>2</w:t>
        </w:r>
        <w:r w:rsidR="006A4FE1">
          <w:rPr>
            <w:rFonts w:ascii="Arial" w:hAnsi="Arial" w:cs="Arial"/>
            <w:color w:val="000000"/>
          </w:rPr>
          <w:t xml:space="preserve"> -</w:t>
        </w:r>
        <w:r w:rsidR="00FE146A">
          <w:rPr>
            <w:rFonts w:ascii="Arial" w:hAnsi="Arial" w:cs="Arial"/>
            <w:color w:val="000000"/>
          </w:rPr>
          <w:t xml:space="preserve"> </w:t>
        </w:r>
        <w:r>
          <w:rPr>
            <w:rFonts w:ascii="Arial" w:hAnsi="Arial" w:cs="Arial"/>
            <w:color w:val="000000"/>
          </w:rPr>
          <w:t>T</w:t>
        </w:r>
        <w:r w:rsidR="006A4FE1">
          <w:rPr>
            <w:rFonts w:ascii="Arial" w:hAnsi="Arial" w:cs="Arial"/>
            <w:color w:val="000000"/>
          </w:rPr>
          <w:t>elephone</w:t>
        </w:r>
        <w:r>
          <w:rPr>
            <w:rFonts w:ascii="Arial" w:hAnsi="Arial" w:cs="Arial"/>
            <w:color w:val="000000"/>
          </w:rPr>
          <w:t xml:space="preserve"> C</w:t>
        </w:r>
        <w:r w:rsidR="006A4FE1">
          <w:rPr>
            <w:rFonts w:ascii="Arial" w:hAnsi="Arial" w:cs="Arial"/>
            <w:color w:val="000000"/>
          </w:rPr>
          <w:t xml:space="preserve">ontact </w:t>
        </w:r>
        <w:r w:rsidR="00FE146A">
          <w:rPr>
            <w:rFonts w:ascii="Arial" w:hAnsi="Arial" w:cs="Arial"/>
            <w:color w:val="000000"/>
          </w:rPr>
          <w:t>Procedures for Priority T Licensees</w:t>
        </w:r>
        <w:bookmarkEnd w:id="915"/>
        <w:bookmarkEnd w:id="916"/>
      </w:ins>
    </w:p>
    <w:p w:rsidR="003061A2" w:rsidRDefault="003061A2">
      <w:pPr>
        <w:tabs>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pPr>
        <w:tabs>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604"/>
        <w:jc w:val="both"/>
        <w:rPr>
          <w:rFonts w:ascii="Arial" w:hAnsi="Arial" w:cs="Arial"/>
          <w:color w:val="000000"/>
        </w:rPr>
      </w:pPr>
      <w:r>
        <w:rPr>
          <w:rFonts w:ascii="Arial" w:hAnsi="Arial" w:cs="Arial"/>
          <w:color w:val="000000"/>
        </w:rPr>
        <w:t>1.</w:t>
      </w:r>
      <w:r>
        <w:rPr>
          <w:rFonts w:ascii="Arial" w:hAnsi="Arial" w:cs="Arial"/>
          <w:color w:val="000000"/>
        </w:rPr>
        <w:tab/>
      </w:r>
      <w:r>
        <w:rPr>
          <w:rFonts w:ascii="Arial" w:hAnsi="Arial" w:cs="Arial"/>
          <w:color w:val="000000"/>
        </w:rPr>
        <w:tab/>
      </w:r>
      <w:r>
        <w:rPr>
          <w:rFonts w:ascii="Arial" w:hAnsi="Arial" w:cs="Arial"/>
          <w:color w:val="000000"/>
          <w:u w:val="single"/>
        </w:rPr>
        <w:t>PROGRAM OBJECTIVES</w:t>
      </w:r>
      <w:r>
        <w:rPr>
          <w:rFonts w:ascii="Arial" w:hAnsi="Arial" w:cs="Arial"/>
          <w:color w:val="000000"/>
        </w:rPr>
        <w:t xml:space="preserve">:  The NRC developed telephone contact procedures to maintain safety for materials possessed by certain licensees (Priority T) after the initial inspection was completed and the inspector determined that the licensee had satisfactorily implemented the radiation protection program.  </w:t>
      </w:r>
      <w:r w:rsidR="00F102F4">
        <w:rPr>
          <w:rFonts w:ascii="Arial" w:hAnsi="Arial" w:cs="Arial"/>
          <w:color w:val="000000"/>
        </w:rPr>
        <w:t>Thereafter, an inspector will interview the Priority T licensee at 5-YEAR intervals for the duration of the license.</w:t>
      </w:r>
    </w:p>
    <w:p w:rsidR="003061A2" w:rsidRDefault="003061A2">
      <w:pPr>
        <w:tabs>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pPr>
        <w:tabs>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604"/>
        <w:jc w:val="both"/>
        <w:rPr>
          <w:rFonts w:ascii="Arial" w:hAnsi="Arial" w:cs="Arial"/>
          <w:color w:val="000000"/>
        </w:rPr>
      </w:pPr>
      <w:r>
        <w:rPr>
          <w:rFonts w:ascii="Arial" w:hAnsi="Arial" w:cs="Arial"/>
          <w:color w:val="000000"/>
        </w:rPr>
        <w:t xml:space="preserve">2.  </w:t>
      </w:r>
      <w:r>
        <w:rPr>
          <w:rFonts w:ascii="Arial" w:hAnsi="Arial" w:cs="Arial"/>
          <w:color w:val="000000"/>
        </w:rPr>
        <w:tab/>
      </w:r>
      <w:r>
        <w:rPr>
          <w:rFonts w:ascii="Arial" w:hAnsi="Arial" w:cs="Arial"/>
          <w:color w:val="000000"/>
          <w:u w:val="single"/>
        </w:rPr>
        <w:t>PROCEDURES</w:t>
      </w:r>
    </w:p>
    <w:p w:rsidR="003061A2" w:rsidRDefault="003061A2">
      <w:pPr>
        <w:tabs>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pPr>
        <w:tabs>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331"/>
        <w:jc w:val="both"/>
        <w:rPr>
          <w:rFonts w:ascii="Arial" w:hAnsi="Arial" w:cs="Arial"/>
          <w:color w:val="000000"/>
        </w:rPr>
      </w:pPr>
      <w:r>
        <w:rPr>
          <w:rFonts w:ascii="Arial" w:hAnsi="Arial" w:cs="Arial"/>
          <w:color w:val="000000"/>
        </w:rPr>
        <w:t>a.</w:t>
      </w:r>
      <w:r>
        <w:rPr>
          <w:rFonts w:ascii="Arial" w:hAnsi="Arial" w:cs="Arial"/>
          <w:color w:val="000000"/>
        </w:rPr>
        <w:tab/>
        <w:t>Using the LTS report of licensees due for inspection, select a Priority T licensee to interview by telephone</w:t>
      </w:r>
      <w:ins w:id="918" w:author="NAA" w:date="2010-06-24T12:28:00Z">
        <w:r w:rsidR="00887FD0">
          <w:rPr>
            <w:rFonts w:ascii="Arial" w:hAnsi="Arial" w:cs="Arial"/>
            <w:color w:val="000000"/>
          </w:rPr>
          <w:t>.</w:t>
        </w:r>
        <w:r>
          <w:rPr>
            <w:rFonts w:ascii="Arial" w:hAnsi="Arial" w:cs="Arial"/>
            <w:color w:val="000000"/>
          </w:rPr>
          <w:t xml:space="preserve"> [</w:t>
        </w:r>
        <w:r w:rsidR="004F6BD4">
          <w:rPr>
            <w:rFonts w:ascii="Arial" w:hAnsi="Arial" w:cs="Arial"/>
            <w:color w:val="000000"/>
          </w:rPr>
          <w:t>See</w:t>
        </w:r>
      </w:ins>
      <w:r w:rsidR="004F6BD4">
        <w:rPr>
          <w:rFonts w:ascii="Arial" w:hAnsi="Arial" w:cs="Arial"/>
          <w:color w:val="000000"/>
        </w:rPr>
        <w:t xml:space="preserve"> </w:t>
      </w:r>
      <w:ins w:id="919" w:author="Gwendolyn Davis" w:date="2010-07-23T17:26:00Z">
        <w:r w:rsidR="00C44A29">
          <w:rPr>
            <w:rFonts w:ascii="Arial" w:hAnsi="Arial" w:cs="Arial"/>
            <w:color w:val="000000"/>
          </w:rPr>
          <w:t>Section 05.05</w:t>
        </w:r>
      </w:ins>
      <w:ins w:id="920" w:author="NAA" w:date="2010-06-24T12:28:00Z">
        <w:r>
          <w:rPr>
            <w:rFonts w:ascii="Arial" w:hAnsi="Arial" w:cs="Arial"/>
            <w:color w:val="000000"/>
          </w:rPr>
          <w:t>]</w:t>
        </w:r>
      </w:ins>
      <w:r>
        <w:rPr>
          <w:rFonts w:ascii="Arial" w:hAnsi="Arial" w:cs="Arial"/>
          <w:color w:val="000000"/>
        </w:rPr>
        <w:t xml:space="preserve">  </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jc w:val="both"/>
        <w:rPr>
          <w:rFonts w:ascii="Arial" w:hAnsi="Arial"/>
          <w:strike/>
          <w:sz w:val="22"/>
        </w:rPr>
      </w:pPr>
      <w:r>
        <w:rPr>
          <w:rFonts w:ascii="Arial" w:hAnsi="Arial" w:cs="Arial"/>
          <w:color w:val="000000"/>
        </w:rPr>
        <w:t>b.</w:t>
      </w:r>
      <w:r>
        <w:rPr>
          <w:rFonts w:ascii="Arial" w:hAnsi="Arial" w:cs="Arial"/>
          <w:color w:val="000000"/>
        </w:rPr>
        <w:tab/>
        <w:t>Obtain the license file and identify the licensee</w:t>
      </w:r>
      <w:r w:rsidR="00061F05">
        <w:rPr>
          <w:rFonts w:ascii="Arial" w:hAnsi="Arial" w:cs="Arial"/>
          <w:color w:val="000000"/>
        </w:rPr>
        <w:t>’</w:t>
      </w:r>
      <w:r>
        <w:rPr>
          <w:rFonts w:ascii="Arial" w:hAnsi="Arial" w:cs="Arial"/>
          <w:color w:val="000000"/>
        </w:rPr>
        <w:t>s point of contact and review pertinent details of the license that will be needed to evaluate the licensee</w:t>
      </w:r>
      <w:r w:rsidR="00061F05">
        <w:rPr>
          <w:rFonts w:ascii="Arial" w:hAnsi="Arial" w:cs="Arial"/>
          <w:color w:val="000000"/>
        </w:rPr>
        <w:t>’</w:t>
      </w:r>
      <w:r>
        <w:rPr>
          <w:rFonts w:ascii="Arial" w:hAnsi="Arial" w:cs="Arial"/>
          <w:color w:val="000000"/>
        </w:rPr>
        <w:t>s responses to the interview questionnaire</w:t>
      </w:r>
      <w:ins w:id="921" w:author="NAA" w:date="2010-06-24T12:28:00Z">
        <w:r>
          <w:rPr>
            <w:rFonts w:ascii="Arial" w:hAnsi="Arial" w:cs="Arial"/>
            <w:color w:val="000000"/>
          </w:rPr>
          <w:t>.</w:t>
        </w:r>
        <w:r w:rsidR="00887FD0">
          <w:rPr>
            <w:rFonts w:ascii="Arial" w:hAnsi="Arial" w:cs="Arial"/>
            <w:color w:val="000000"/>
          </w:rPr>
          <w:t xml:space="preserve"> </w:t>
        </w:r>
        <w:r w:rsidRPr="00887FD0">
          <w:rPr>
            <w:rFonts w:ascii="Arial" w:hAnsi="Arial" w:cs="Arial"/>
          </w:rPr>
          <w:t>(</w:t>
        </w:r>
      </w:ins>
      <w:ins w:id="922" w:author="Gwendolyn Davis" w:date="2010-07-23T17:25:00Z">
        <w:r w:rsidR="00C44A29">
          <w:rPr>
            <w:rFonts w:ascii="Arial" w:hAnsi="Arial"/>
          </w:rPr>
          <w:t>Exhibit 1</w:t>
        </w:r>
      </w:ins>
      <w:ins w:id="923" w:author="NAA" w:date="2010-06-24T12:28:00Z">
        <w:r w:rsidRPr="00887FD0">
          <w:rPr>
            <w:rFonts w:ascii="Arial" w:hAnsi="Arial" w:cs="Arial"/>
          </w:rPr>
          <w:t>)</w:t>
        </w:r>
      </w:ins>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rPr>
      </w:pPr>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jc w:val="both"/>
        <w:rPr>
          <w:ins w:id="924" w:author="Gwendolyn Davis" w:date="2010-07-23T17:24:00Z"/>
          <w:rFonts w:ascii="Arial" w:hAnsi="Arial"/>
        </w:rPr>
      </w:pPr>
      <w:ins w:id="925" w:author="Gwendolyn Davis" w:date="2010-07-23T17:24:00Z">
        <w:r w:rsidRPr="00B20A25">
          <w:rPr>
            <w:rFonts w:ascii="Arial" w:hAnsi="Arial"/>
            <w:b/>
          </w:rPr>
          <w:t>NOTE:</w:t>
        </w:r>
        <w:r w:rsidRPr="00B20A25">
          <w:rPr>
            <w:rFonts w:ascii="Arial" w:hAnsi="Arial"/>
          </w:rPr>
          <w:t xml:space="preserve"> If the license authorizes nuclear-powered cardiac pacemaker devices that contain special nuclear material (i.e., Program Codes 22160 or 22161), the inspector should refer to the guidance contained in Enclosure </w:t>
        </w:r>
        <w:r>
          <w:rPr>
            <w:rFonts w:ascii="Arial" w:hAnsi="Arial" w:cs="Arial"/>
          </w:rPr>
          <w:t>8</w:t>
        </w:r>
        <w:r w:rsidRPr="00887FD0">
          <w:rPr>
            <w:rFonts w:ascii="Arial" w:hAnsi="Arial" w:cs="Arial"/>
          </w:rPr>
          <w:t>.</w:t>
        </w:r>
        <w:r w:rsidRPr="00B20A25">
          <w:rPr>
            <w:rFonts w:ascii="Arial" w:hAnsi="Arial"/>
          </w:rPr>
          <w:t xml:space="preserve">  Section 2, </w:t>
        </w:r>
        <w:r w:rsidRPr="00B20A25">
          <w:rPr>
            <w:rFonts w:ascii="Arial" w:hAnsi="Arial"/>
          </w:rPr>
          <w:sym w:font="WP TypographicSymbols" w:char="0041"/>
        </w:r>
        <w:r w:rsidRPr="00B20A25">
          <w:rPr>
            <w:rFonts w:ascii="Arial" w:hAnsi="Arial"/>
          </w:rPr>
          <w:t>NMMSS Inspection Process,</w:t>
        </w:r>
        <w:r w:rsidRPr="00B20A25">
          <w:rPr>
            <w:rFonts w:ascii="Arial" w:hAnsi="Arial"/>
          </w:rPr>
          <w:sym w:font="WP TypographicSymbols" w:char="0040"/>
        </w:r>
        <w:r w:rsidRPr="00B20A25">
          <w:rPr>
            <w:rFonts w:ascii="Arial" w:hAnsi="Arial"/>
          </w:rPr>
          <w:t xml:space="preserve"> describes preparation steps and onsite steps which should be adapted to complete this telephonic contact procedure.  </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26" w:author="Gwendolyn Davis" w:date="2010-07-23T17:24:00Z"/>
          <w:rFonts w:ascii="Arial" w:hAnsi="Arial"/>
        </w:rPr>
      </w:pPr>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jc w:val="both"/>
        <w:rPr>
          <w:ins w:id="927" w:author="Gwendolyn Davis" w:date="2010-07-23T17:24:00Z"/>
          <w:rFonts w:ascii="Arial" w:hAnsi="Arial"/>
        </w:rPr>
      </w:pPr>
      <w:ins w:id="928" w:author="Gwendolyn Davis" w:date="2010-07-23T17:24:00Z">
        <w:r w:rsidRPr="00B20A25">
          <w:rPr>
            <w:rFonts w:ascii="Arial" w:hAnsi="Arial"/>
          </w:rPr>
          <w:t xml:space="preserve">For example, the inspector should request the NMMSS contractor to send the </w:t>
        </w:r>
        <w:r w:rsidRPr="00B20A25">
          <w:rPr>
            <w:rFonts w:ascii="Arial" w:hAnsi="Arial"/>
          </w:rPr>
          <w:sym w:font="WP TypographicSymbols" w:char="0041"/>
        </w:r>
        <w:r w:rsidRPr="00B20A25">
          <w:rPr>
            <w:rFonts w:ascii="Arial" w:hAnsi="Arial"/>
          </w:rPr>
          <w:t>Task 8 Inspection Package" which contains inventory data the licensee has reported to NMMSS.  The inspector should also request the licensee to transmit a facsimile of their current inventory record.  Compare the licensee</w:t>
        </w:r>
      </w:ins>
      <w:ins w:id="929" w:author="ILC1" w:date="2010-07-28T10:22:00Z">
        <w:r w:rsidR="00061F05">
          <w:rPr>
            <w:rFonts w:ascii="Arial" w:hAnsi="Arial"/>
          </w:rPr>
          <w:t>’</w:t>
        </w:r>
      </w:ins>
      <w:ins w:id="930" w:author="Gwendolyn Davis" w:date="2010-07-23T17:24:00Z">
        <w:r w:rsidRPr="00B20A25">
          <w:rPr>
            <w:rFonts w:ascii="Arial" w:hAnsi="Arial"/>
          </w:rPr>
          <w:t xml:space="preserve">s current record with the NMMSS report data.  </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31" w:author="Gwendolyn Davis" w:date="2010-07-23T17:24:00Z"/>
          <w:rFonts w:ascii="Arial" w:hAnsi="Arial"/>
        </w:rPr>
      </w:pPr>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jc w:val="both"/>
        <w:rPr>
          <w:ins w:id="932" w:author="Gwendolyn Davis" w:date="2010-07-23T17:24:00Z"/>
          <w:rFonts w:ascii="Arial" w:hAnsi="Arial"/>
        </w:rPr>
      </w:pPr>
      <w:ins w:id="933" w:author="Gwendolyn Davis" w:date="2010-07-23T17:24:00Z">
        <w:r w:rsidRPr="00B20A25">
          <w:rPr>
            <w:rFonts w:ascii="Arial" w:hAnsi="Arial"/>
          </w:rPr>
          <w:t>If discrepancies exist, the licensee must assess the situation and verify the fact that NMMSS-reportable quantities are lost or missing or were incorrectly reported to NMMSS.  The licensee is responsible for contacting the NMMSS contractor to correct the database.</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34" w:author="Gwendolyn Davis" w:date="2010-07-23T17:24:00Z"/>
          <w:rFonts w:ascii="Arial" w:hAnsi="Arial"/>
        </w:rPr>
      </w:pPr>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jc w:val="both"/>
        <w:rPr>
          <w:ins w:id="935" w:author="Gwendolyn Davis" w:date="2010-07-23T17:24:00Z"/>
          <w:rFonts w:ascii="Arial" w:hAnsi="Arial"/>
        </w:rPr>
      </w:pPr>
      <w:ins w:id="936" w:author="Gwendolyn Davis" w:date="2010-07-23T17:24:00Z">
        <w:r w:rsidRPr="00B20A25">
          <w:rPr>
            <w:rFonts w:ascii="Arial" w:hAnsi="Arial"/>
          </w:rPr>
          <w:t>c.</w:t>
        </w:r>
        <w:r w:rsidRPr="00B20A25">
          <w:rPr>
            <w:rFonts w:ascii="Arial" w:hAnsi="Arial"/>
          </w:rPr>
          <w:tab/>
          <w:t xml:space="preserve">Telephone the licensee and complete each item of Exhibit 1, as appropriate for the type of use authorized by the license.  If a question is not applicable for the type of use, then indicate </w:t>
        </w:r>
        <w:r w:rsidRPr="00B20A25">
          <w:rPr>
            <w:rFonts w:ascii="Arial" w:hAnsi="Arial"/>
          </w:rPr>
          <w:sym w:font="WP TypographicSymbols" w:char="0041"/>
        </w:r>
        <w:r w:rsidRPr="00B20A25">
          <w:rPr>
            <w:rFonts w:ascii="Arial" w:hAnsi="Arial"/>
          </w:rPr>
          <w:t>N.A.</w:t>
        </w:r>
        <w:r w:rsidRPr="00B20A25">
          <w:rPr>
            <w:rFonts w:ascii="Arial" w:hAnsi="Arial"/>
          </w:rPr>
          <w:sym w:font="WP TypographicSymbols" w:char="0040"/>
        </w:r>
        <w:r w:rsidRPr="00B20A25">
          <w:rPr>
            <w:rFonts w:ascii="Arial" w:hAnsi="Arial"/>
          </w:rPr>
          <w:t xml:space="preserve"> for the answer. </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jc w:val="both"/>
        <w:rPr>
          <w:ins w:id="937" w:author="Gwendolyn Davis" w:date="2010-07-23T17:24:00Z"/>
          <w:rFonts w:ascii="Arial" w:hAnsi="Arial"/>
        </w:rPr>
      </w:pPr>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jc w:val="both"/>
        <w:rPr>
          <w:ins w:id="938" w:author="Gwendolyn Davis" w:date="2010-07-23T17:24:00Z"/>
          <w:rFonts w:ascii="Arial" w:hAnsi="Arial"/>
        </w:rPr>
      </w:pPr>
      <w:ins w:id="939" w:author="Gwendolyn Davis" w:date="2010-07-23T17:24:00Z">
        <w:r w:rsidRPr="00B20A25">
          <w:rPr>
            <w:rFonts w:ascii="Arial" w:hAnsi="Arial"/>
          </w:rPr>
          <w:t>d.</w:t>
        </w:r>
        <w:r w:rsidRPr="00B20A25">
          <w:rPr>
            <w:rFonts w:ascii="Arial" w:hAnsi="Arial"/>
          </w:rPr>
          <w:tab/>
          <w:t xml:space="preserve">The inspector should promptly notify their supervisor if the licensee describes any significant problem.  The supervisor should determine whether an inspection of the facility or a letter transmitting regulatory concerns is needed.  If an inspection is warranted, the inspector should note that decision on Exhibit 1 and provide the </w:t>
        </w:r>
      </w:ins>
    </w:p>
    <w:p w:rsidR="005565D4" w:rsidRDefault="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jc w:val="both"/>
        <w:rPr>
          <w:ins w:id="940" w:author="Gwendolyn Davis" w:date="2010-07-23T17:24:00Z"/>
          <w:rFonts w:ascii="Arial" w:hAnsi="Arial"/>
        </w:rPr>
      </w:pPr>
      <w:ins w:id="941" w:author="Gwendolyn Davis" w:date="2010-07-23T17:24:00Z">
        <w:r w:rsidRPr="00B20A25">
          <w:rPr>
            <w:rFonts w:ascii="Arial" w:hAnsi="Arial"/>
          </w:rPr>
          <w:t xml:space="preserve">completed questionnaire and license file to the supervisor for further action.  Use Exhibit 2, </w:t>
        </w:r>
        <w:r w:rsidRPr="00B20A25">
          <w:rPr>
            <w:rFonts w:ascii="Arial" w:hAnsi="Arial"/>
          </w:rPr>
          <w:sym w:font="WP TypographicSymbols" w:char="0041"/>
        </w:r>
        <w:r w:rsidRPr="00B20A25">
          <w:rPr>
            <w:rFonts w:ascii="Arial" w:hAnsi="Arial"/>
          </w:rPr>
          <w:t>Standard Response to Licensees Contacted by Telephone (Concerns, Inspection to Follow),</w:t>
        </w:r>
        <w:r w:rsidRPr="00B20A25">
          <w:rPr>
            <w:rFonts w:ascii="Arial" w:hAnsi="Arial"/>
          </w:rPr>
          <w:sym w:font="WP TypographicSymbols" w:char="0040"/>
        </w:r>
        <w:r w:rsidRPr="00B20A25">
          <w:rPr>
            <w:rFonts w:ascii="Arial" w:hAnsi="Arial"/>
          </w:rPr>
          <w:t xml:space="preserve"> to notify the licensee that a follow up inspection may be scheduled in the near future.  Following is a list of problems which may warrant an onsite inspection.</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jc w:val="both"/>
        <w:rPr>
          <w:ins w:id="942" w:author="Gwendolyn Davis" w:date="2010-07-23T17:24:00Z"/>
          <w:rFonts w:ascii="Arial" w:hAnsi="Arial" w:cs="Arial"/>
        </w:rPr>
      </w:pPr>
    </w:p>
    <w:p w:rsidR="00C44A29" w:rsidRDefault="00C44A29" w:rsidP="00C44A29">
      <w:pPr>
        <w:numPr>
          <w:ilvl w:val="0"/>
          <w:numId w:val="17"/>
        </w:num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43" w:author="Gwendolyn Davis" w:date="2010-07-23T17:24:00Z"/>
          <w:rFonts w:ascii="Arial" w:hAnsi="Arial"/>
        </w:rPr>
      </w:pPr>
      <w:ins w:id="944" w:author="Gwendolyn Davis" w:date="2010-07-23T17:24:00Z">
        <w:r w:rsidRPr="00B20A25">
          <w:rPr>
            <w:rFonts w:ascii="Arial" w:hAnsi="Arial"/>
          </w:rPr>
          <w:t>licensee is unaware of licensed material or NRC regulations for possession, use, transfer, and disposal</w:t>
        </w:r>
        <w:r w:rsidRPr="00B20A25">
          <w:rPr>
            <w:rFonts w:ascii="Arial" w:hAnsi="Arial"/>
          </w:rPr>
          <w:tab/>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3"/>
        <w:jc w:val="both"/>
        <w:rPr>
          <w:ins w:id="945" w:author="Gwendolyn Davis" w:date="2010-07-23T17:24:00Z"/>
          <w:rFonts w:ascii="Arial" w:hAnsi="Arial"/>
        </w:rPr>
      </w:pPr>
    </w:p>
    <w:p w:rsidR="00C44A29" w:rsidRDefault="00C44A29" w:rsidP="00C44A29">
      <w:pPr>
        <w:numPr>
          <w:ilvl w:val="0"/>
          <w:numId w:val="17"/>
        </w:num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46" w:author="Gwendolyn Davis" w:date="2010-07-23T17:24:00Z"/>
          <w:rFonts w:ascii="Arial" w:hAnsi="Arial"/>
        </w:rPr>
      </w:pPr>
      <w:ins w:id="947" w:author="Gwendolyn Davis" w:date="2010-07-23T17:24:00Z">
        <w:r w:rsidRPr="00B20A25">
          <w:rPr>
            <w:rFonts w:ascii="Arial" w:hAnsi="Arial"/>
          </w:rPr>
          <w:t>change in ownership or bankruptcy proceedings</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48" w:author="Gwendolyn Davis" w:date="2010-07-23T17:24:00Z"/>
          <w:rFonts w:ascii="Arial" w:hAnsi="Arial"/>
          <w:u w:val="double"/>
        </w:rPr>
      </w:pPr>
    </w:p>
    <w:p w:rsidR="00C44A29" w:rsidRDefault="00C44A29" w:rsidP="00C44A29">
      <w:pPr>
        <w:numPr>
          <w:ilvl w:val="0"/>
          <w:numId w:val="17"/>
        </w:num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49" w:author="Gwendolyn Davis" w:date="2010-07-23T17:24:00Z"/>
          <w:rFonts w:ascii="Arial" w:hAnsi="Arial"/>
        </w:rPr>
      </w:pPr>
      <w:ins w:id="950" w:author="Gwendolyn Davis" w:date="2010-07-23T17:24:00Z">
        <w:r w:rsidRPr="00B20A25">
          <w:rPr>
            <w:rFonts w:ascii="Arial" w:hAnsi="Arial"/>
          </w:rPr>
          <w:t xml:space="preserve"> a qualified radiation safety officer or authorized user was not routinely involved</w:t>
        </w:r>
      </w:ins>
    </w:p>
    <w:p w:rsidR="00C44A29" w:rsidRP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51" w:author="Gwendolyn Davis" w:date="2010-07-23T17:24:00Z"/>
          <w:rFonts w:ascii="Arial" w:hAnsi="Arial"/>
        </w:rPr>
      </w:pPr>
    </w:p>
    <w:p w:rsidR="00C44A29" w:rsidRDefault="00C44A29" w:rsidP="00C44A29">
      <w:pPr>
        <w:numPr>
          <w:ilvl w:val="0"/>
          <w:numId w:val="17"/>
        </w:num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52" w:author="Gwendolyn Davis" w:date="2010-07-23T17:24:00Z"/>
          <w:rFonts w:ascii="Arial" w:hAnsi="Arial"/>
        </w:rPr>
      </w:pPr>
      <w:ins w:id="953" w:author="Gwendolyn Davis" w:date="2010-07-23T17:24:00Z">
        <w:r w:rsidRPr="00B20A25">
          <w:rPr>
            <w:rFonts w:ascii="Arial" w:hAnsi="Arial"/>
          </w:rPr>
          <w:t>unsecured or unshielded material</w:t>
        </w:r>
      </w:ins>
    </w:p>
    <w:p w:rsidR="00C44A29" w:rsidRP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170"/>
        <w:jc w:val="both"/>
        <w:rPr>
          <w:ins w:id="954" w:author="Gwendolyn Davis" w:date="2010-07-23T17:24:00Z"/>
          <w:rFonts w:ascii="Arial" w:hAnsi="Arial"/>
        </w:rPr>
      </w:pPr>
    </w:p>
    <w:p w:rsidR="00C44A29" w:rsidRDefault="00C44A29" w:rsidP="00C44A29">
      <w:pPr>
        <w:numPr>
          <w:ilvl w:val="0"/>
          <w:numId w:val="17"/>
        </w:num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55" w:author="Gwendolyn Davis" w:date="2010-07-23T17:24:00Z"/>
          <w:rFonts w:ascii="Arial" w:hAnsi="Arial"/>
        </w:rPr>
      </w:pPr>
      <w:ins w:id="956" w:author="Gwendolyn Davis" w:date="2010-07-23T17:24:00Z">
        <w:r w:rsidRPr="00B20A25">
          <w:rPr>
            <w:rFonts w:ascii="Arial" w:hAnsi="Arial"/>
          </w:rPr>
          <w:t>doses in excess of 10 CFR Part 20 limits</w:t>
        </w:r>
      </w:ins>
    </w:p>
    <w:p w:rsidR="00C44A29" w:rsidRP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170"/>
        <w:jc w:val="both"/>
        <w:rPr>
          <w:ins w:id="957" w:author="Gwendolyn Davis" w:date="2010-07-23T17:24:00Z"/>
          <w:rFonts w:ascii="Arial" w:hAnsi="Arial"/>
        </w:rPr>
      </w:pPr>
    </w:p>
    <w:p w:rsidR="00C44A29" w:rsidRDefault="00C44A29" w:rsidP="00C44A29">
      <w:pPr>
        <w:numPr>
          <w:ilvl w:val="0"/>
          <w:numId w:val="17"/>
        </w:num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58" w:author="Gwendolyn Davis" w:date="2010-07-23T17:24:00Z"/>
          <w:rFonts w:ascii="Arial" w:hAnsi="Arial"/>
        </w:rPr>
      </w:pPr>
      <w:ins w:id="959" w:author="Gwendolyn Davis" w:date="2010-07-23T17:24:00Z">
        <w:r w:rsidRPr="00B20A25">
          <w:rPr>
            <w:rFonts w:ascii="Arial" w:hAnsi="Arial"/>
          </w:rPr>
          <w:t>excessive radiation levels or leaking sources</w:t>
        </w:r>
      </w:ins>
    </w:p>
    <w:p w:rsidR="00C44A29" w:rsidRP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170"/>
        <w:jc w:val="both"/>
        <w:rPr>
          <w:ins w:id="960" w:author="Gwendolyn Davis" w:date="2010-07-23T17:24:00Z"/>
          <w:rFonts w:ascii="Arial" w:hAnsi="Arial"/>
        </w:rPr>
      </w:pPr>
    </w:p>
    <w:p w:rsidR="00C44A29" w:rsidRDefault="00C44A29" w:rsidP="00C44A29">
      <w:pPr>
        <w:numPr>
          <w:ilvl w:val="0"/>
          <w:numId w:val="17"/>
        </w:num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61" w:author="Gwendolyn Davis" w:date="2010-07-23T17:24:00Z"/>
          <w:rFonts w:ascii="Arial" w:hAnsi="Arial"/>
        </w:rPr>
      </w:pPr>
      <w:ins w:id="962" w:author="Gwendolyn Davis" w:date="2010-07-23T17:24:00Z">
        <w:r w:rsidRPr="00C44A29">
          <w:rPr>
            <w:rFonts w:ascii="Arial" w:hAnsi="Arial"/>
          </w:rPr>
          <w:t>lost, stolen, or missing licensed material</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170"/>
        <w:jc w:val="both"/>
        <w:rPr>
          <w:ins w:id="963" w:author="Gwendolyn Davis" w:date="2010-07-23T17:24:00Z"/>
          <w:rFonts w:ascii="Arial" w:hAnsi="Arial"/>
        </w:rPr>
      </w:pPr>
    </w:p>
    <w:p w:rsidR="00C44A29" w:rsidRDefault="00C44A29" w:rsidP="00C44A29">
      <w:pPr>
        <w:numPr>
          <w:ilvl w:val="0"/>
          <w:numId w:val="17"/>
        </w:num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64" w:author="Gwendolyn Davis" w:date="2010-07-23T17:24:00Z"/>
          <w:rFonts w:ascii="Arial" w:hAnsi="Arial"/>
        </w:rPr>
      </w:pPr>
      <w:ins w:id="965" w:author="Gwendolyn Davis" w:date="2010-07-23T17:24:00Z">
        <w:r w:rsidRPr="00B20A25">
          <w:rPr>
            <w:rFonts w:ascii="Arial" w:hAnsi="Arial"/>
          </w:rPr>
          <w:t>non-routine event threatens safe, secure storage (i.e., special maintenance or handling, fire, explosion, or damage from a natural disaster)</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170"/>
        <w:jc w:val="both"/>
        <w:rPr>
          <w:ins w:id="966" w:author="Gwendolyn Davis" w:date="2010-07-23T17:24:00Z"/>
          <w:rFonts w:ascii="Arial" w:hAnsi="Arial"/>
        </w:rPr>
      </w:pPr>
    </w:p>
    <w:p w:rsidR="00C44A29" w:rsidRDefault="00C44A29" w:rsidP="00C44A29">
      <w:pPr>
        <w:numPr>
          <w:ilvl w:val="0"/>
          <w:numId w:val="17"/>
        </w:num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67" w:author="Gwendolyn Davis" w:date="2010-07-23T17:24:00Z"/>
          <w:rFonts w:ascii="Arial" w:hAnsi="Arial"/>
        </w:rPr>
      </w:pPr>
      <w:ins w:id="968" w:author="Gwendolyn Davis" w:date="2010-07-23T17:24:00Z">
        <w:r w:rsidRPr="00B20A25">
          <w:rPr>
            <w:rFonts w:ascii="Arial" w:hAnsi="Arial"/>
          </w:rPr>
          <w:t>decommissioning activities</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69" w:author="Gwendolyn Davis" w:date="2010-07-23T17:24:00Z"/>
          <w:rFonts w:ascii="Arial" w:hAnsi="Arial"/>
        </w:rPr>
      </w:pPr>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jc w:val="both"/>
        <w:rPr>
          <w:ins w:id="970" w:author="Gwendolyn Davis" w:date="2010-07-23T17:24:00Z"/>
          <w:rFonts w:ascii="Arial" w:hAnsi="Arial"/>
        </w:rPr>
      </w:pPr>
      <w:ins w:id="971" w:author="Gwendolyn Davis" w:date="2010-07-23T17:24:00Z">
        <w:r w:rsidRPr="00B20A25">
          <w:rPr>
            <w:rFonts w:ascii="Arial" w:hAnsi="Arial"/>
          </w:rPr>
          <w:t>e.</w:t>
        </w:r>
        <w:r w:rsidRPr="00B20A25">
          <w:rPr>
            <w:rFonts w:ascii="Arial" w:hAnsi="Arial"/>
          </w:rPr>
          <w:tab/>
          <w:t>If no problem is evident from the licensee</w:t>
        </w:r>
      </w:ins>
      <w:ins w:id="972" w:author="ILC1" w:date="2010-07-28T10:23:00Z">
        <w:r w:rsidR="00061F05">
          <w:rPr>
            <w:rFonts w:ascii="Arial" w:hAnsi="Arial"/>
          </w:rPr>
          <w:t>’</w:t>
        </w:r>
      </w:ins>
      <w:ins w:id="973" w:author="Gwendolyn Davis" w:date="2010-07-23T17:24:00Z">
        <w:r w:rsidRPr="00B20A25">
          <w:rPr>
            <w:rFonts w:ascii="Arial" w:hAnsi="Arial"/>
          </w:rPr>
          <w:t xml:space="preserve">s responses, use Exhibit 3, </w:t>
        </w:r>
        <w:r w:rsidRPr="00B20A25">
          <w:rPr>
            <w:rFonts w:ascii="Arial" w:hAnsi="Arial"/>
          </w:rPr>
          <w:sym w:font="WP TypographicSymbols" w:char="0041"/>
        </w:r>
        <w:r w:rsidRPr="00B20A25">
          <w:rPr>
            <w:rFonts w:ascii="Arial" w:hAnsi="Arial"/>
          </w:rPr>
          <w:t>Standard Response to Licensees Contacted by Telephone (No Concerns/Violations.)</w:t>
        </w:r>
        <w:r w:rsidRPr="00B20A25">
          <w:rPr>
            <w:rFonts w:ascii="Arial" w:hAnsi="Arial"/>
          </w:rPr>
          <w:sym w:font="WP TypographicSymbols" w:char="0040"/>
        </w:r>
        <w:r w:rsidRPr="00B20A25">
          <w:rPr>
            <w:rFonts w:ascii="Arial" w:hAnsi="Arial"/>
          </w:rPr>
          <w:t xml:space="preserve"> to provide the licensee with appropriate documentation.</w:t>
        </w:r>
      </w:ins>
    </w:p>
    <w:p w:rsidR="00C44A29" w:rsidRDefault="00C44A29" w:rsidP="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ins w:id="974" w:author="Gwendolyn Davis" w:date="2010-07-23T17:24:00Z"/>
          <w:rFonts w:ascii="Arial" w:hAnsi="Arial"/>
        </w:rPr>
      </w:pPr>
    </w:p>
    <w:p w:rsidR="003061A2" w:rsidRDefault="00C44A2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jc w:val="both"/>
        <w:rPr>
          <w:rFonts w:ascii="Arial" w:hAnsi="Arial"/>
          <w:color w:val="000000"/>
        </w:rPr>
      </w:pPr>
      <w:ins w:id="975" w:author="Gwendolyn Davis" w:date="2010-07-23T17:24:00Z">
        <w:r w:rsidRPr="00B20A25">
          <w:rPr>
            <w:rFonts w:ascii="Arial" w:hAnsi="Arial"/>
          </w:rPr>
          <w:t>f.</w:t>
        </w:r>
        <w:r w:rsidRPr="00B20A25">
          <w:rPr>
            <w:rFonts w:ascii="Arial" w:hAnsi="Arial"/>
          </w:rPr>
          <w:tab/>
          <w:t>With the supervisor</w:t>
        </w:r>
      </w:ins>
      <w:ins w:id="976" w:author="ILC1" w:date="2010-07-28T10:26:00Z">
        <w:r w:rsidR="00061F05">
          <w:rPr>
            <w:rFonts w:ascii="Arial" w:hAnsi="Arial"/>
          </w:rPr>
          <w:t>’</w:t>
        </w:r>
      </w:ins>
      <w:ins w:id="977" w:author="Gwendolyn Davis" w:date="2010-07-23T17:24:00Z">
        <w:r w:rsidRPr="00B20A25">
          <w:rPr>
            <w:rFonts w:ascii="Arial" w:hAnsi="Arial"/>
          </w:rPr>
          <w:t xml:space="preserve">s concurrence, the inspector may sign the letter and provide the package to the </w:t>
        </w:r>
      </w:ins>
      <w:ins w:id="978" w:author="Gwendolyn Davis" w:date="2010-07-23T17:23:00Z">
        <w:r w:rsidRPr="00B20A25">
          <w:rPr>
            <w:rFonts w:ascii="Arial" w:hAnsi="Arial"/>
          </w:rPr>
          <w:t>adm</w:t>
        </w:r>
      </w:ins>
      <w:r w:rsidR="009D61EC">
        <w:rPr>
          <w:rFonts w:ascii="Arial" w:hAnsi="Arial" w:cs="Arial"/>
          <w:color w:val="000000"/>
        </w:rPr>
        <w:t>inistrative staff.</w:t>
      </w:r>
    </w:p>
    <w:p w:rsidR="005A4D1F" w:rsidRDefault="005A4D1F" w:rsidP="004772B9">
      <w:pPr>
        <w:tabs>
          <w:tab w:val="left" w:pos="196"/>
          <w:tab w:val="left" w:pos="274"/>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jc w:val="both"/>
        <w:rPr>
          <w:rFonts w:ascii="Arial" w:hAnsi="Arial" w:cs="Arial"/>
          <w:color w:val="000000"/>
          <w:sz w:val="22"/>
          <w:szCs w:val="22"/>
        </w:rPr>
        <w:sectPr w:rsidR="005A4D1F" w:rsidSect="00362636">
          <w:footerReference w:type="even" r:id="rId32"/>
          <w:footerReference w:type="default" r:id="rId33"/>
          <w:pgSz w:w="12240" w:h="15840"/>
          <w:pgMar w:top="1080" w:right="1440" w:bottom="720" w:left="1440" w:header="1080" w:footer="720" w:gutter="0"/>
          <w:pgNumType w:start="2"/>
          <w:cols w:space="720"/>
          <w:noEndnote/>
          <w:titlePg/>
          <w:docGrid w:linePitch="326"/>
        </w:sectPr>
      </w:pPr>
    </w:p>
    <w:p w:rsidR="003061A2" w:rsidRDefault="007C7680">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outlineLvl w:val="1"/>
        <w:rPr>
          <w:ins w:id="980" w:author="NAA" w:date="2010-06-24T12:28:00Z"/>
          <w:rFonts w:ascii="Arial" w:hAnsi="Arial" w:cs="Arial"/>
        </w:rPr>
      </w:pPr>
      <w:bookmarkStart w:id="981" w:name="_Toc241906681"/>
      <w:bookmarkStart w:id="982" w:name="_Toc263168987"/>
      <w:ins w:id="983" w:author="NAA" w:date="2010-06-24T12:28:00Z">
        <w:r w:rsidRPr="007C7680">
          <w:rPr>
            <w:rFonts w:ascii="Arial" w:hAnsi="Arial" w:cs="Arial"/>
          </w:rPr>
          <w:lastRenderedPageBreak/>
          <w:t>Exhibit 1 – Telephone Contact Questionnaire</w:t>
        </w:r>
        <w:bookmarkEnd w:id="981"/>
        <w:bookmarkEnd w:id="982"/>
      </w:ins>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color w:val="FF0000"/>
        </w:rPr>
      </w:pPr>
    </w:p>
    <w:p w:rsidR="003061A2" w:rsidRDefault="00B20A25">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512" w:hanging="1512"/>
        <w:rPr>
          <w:rFonts w:ascii="Arial" w:hAnsi="Arial"/>
        </w:rPr>
      </w:pPr>
      <w:r w:rsidRPr="00B20A25">
        <w:rPr>
          <w:rFonts w:ascii="Arial" w:hAnsi="Arial"/>
        </w:rPr>
        <w:t>Instructions:</w:t>
      </w:r>
      <w:r w:rsidRPr="00B20A25">
        <w:rPr>
          <w:rFonts w:ascii="Arial" w:hAnsi="Arial"/>
        </w:rPr>
        <w:tab/>
        <w:t>Complete this questionnaire as per the program objectives and procedures for Enclosure 2.</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sz w:val="22"/>
          <w:szCs w:val="22"/>
        </w:rPr>
      </w:pPr>
    </w:p>
    <w:tbl>
      <w:tblPr>
        <w:tblW w:w="0" w:type="auto"/>
        <w:jc w:val="center"/>
        <w:tblLayout w:type="fixed"/>
        <w:tblCellMar>
          <w:left w:w="120" w:type="dxa"/>
          <w:right w:w="120" w:type="dxa"/>
        </w:tblCellMar>
        <w:tblLook w:val="0000"/>
      </w:tblPr>
      <w:tblGrid>
        <w:gridCol w:w="4743"/>
        <w:gridCol w:w="4744"/>
      </w:tblGrid>
      <w:tr w:rsidR="000C2305">
        <w:trPr>
          <w:trHeight w:val="729"/>
          <w:jc w:val="center"/>
        </w:trPr>
        <w:tc>
          <w:tcPr>
            <w:tcW w:w="9487" w:type="dxa"/>
            <w:gridSpan w:val="2"/>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sz w:val="22"/>
                <w:szCs w:val="22"/>
              </w:rPr>
            </w:pPr>
            <w:r>
              <w:rPr>
                <w:rFonts w:ascii="Arial" w:hAnsi="Arial" w:cs="Arial"/>
                <w:color w:val="000000"/>
                <w:sz w:val="22"/>
                <w:szCs w:val="22"/>
              </w:rPr>
              <w:t>Name and title of Interviewer</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Signature of Interviewer</w:t>
            </w:r>
          </w:p>
        </w:tc>
      </w:tr>
      <w:tr w:rsidR="000C2305">
        <w:trPr>
          <w:trHeight w:val="746"/>
          <w:jc w:val="center"/>
        </w:trPr>
        <w:tc>
          <w:tcPr>
            <w:tcW w:w="9487" w:type="dxa"/>
            <w:gridSpan w:val="2"/>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sz w:val="22"/>
                <w:szCs w:val="22"/>
              </w:rPr>
            </w:pPr>
            <w:r>
              <w:rPr>
                <w:rFonts w:ascii="Arial" w:hAnsi="Arial" w:cs="Arial"/>
                <w:color w:val="000000"/>
                <w:sz w:val="22"/>
                <w:szCs w:val="22"/>
              </w:rPr>
              <w:t>Date of this Interview</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Date of Previous Interview</w:t>
            </w:r>
          </w:p>
        </w:tc>
      </w:tr>
      <w:tr w:rsidR="009D61EC">
        <w:trPr>
          <w:trHeight w:val="457"/>
          <w:tblHeader/>
          <w:jc w:val="center"/>
        </w:trPr>
        <w:tc>
          <w:tcPr>
            <w:tcW w:w="4743" w:type="dxa"/>
            <w:tcBorders>
              <w:top w:val="single" w:sz="7" w:space="0" w:color="000000"/>
              <w:left w:val="single" w:sz="7" w:space="0" w:color="000000"/>
              <w:bottom w:val="single" w:sz="7" w:space="0" w:color="000000"/>
              <w:right w:val="single" w:sz="7" w:space="0" w:color="000000"/>
            </w:tcBorders>
            <w:shd w:val="pct2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r>
              <w:rPr>
                <w:rFonts w:ascii="Arial" w:hAnsi="Arial" w:cs="Arial"/>
                <w:b/>
                <w:bCs/>
                <w:color w:val="000000"/>
                <w:sz w:val="22"/>
                <w:szCs w:val="22"/>
              </w:rPr>
              <w:t>QUESTIONS</w:t>
            </w:r>
          </w:p>
        </w:tc>
        <w:tc>
          <w:tcPr>
            <w:tcW w:w="4744" w:type="dxa"/>
            <w:tcBorders>
              <w:top w:val="single" w:sz="7" w:space="0" w:color="000000"/>
              <w:left w:val="single" w:sz="7" w:space="0" w:color="000000"/>
              <w:bottom w:val="single" w:sz="7" w:space="0" w:color="000000"/>
              <w:right w:val="single" w:sz="7" w:space="0" w:color="000000"/>
            </w:tcBorders>
            <w:shd w:val="pct2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r>
              <w:rPr>
                <w:rFonts w:ascii="Arial" w:hAnsi="Arial" w:cs="Arial"/>
                <w:b/>
                <w:bCs/>
                <w:color w:val="000000"/>
                <w:sz w:val="22"/>
                <w:szCs w:val="22"/>
              </w:rPr>
              <w:t>ANSWERS</w:t>
            </w:r>
          </w:p>
        </w:tc>
      </w:tr>
      <w:tr w:rsidR="009D61EC">
        <w:trPr>
          <w:trHeight w:val="1000"/>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sz w:val="22"/>
                <w:szCs w:val="22"/>
              </w:rPr>
            </w:pPr>
            <w:r>
              <w:rPr>
                <w:rFonts w:ascii="Arial" w:hAnsi="Arial" w:cs="Arial"/>
                <w:color w:val="000000"/>
                <w:sz w:val="22"/>
                <w:szCs w:val="22"/>
              </w:rPr>
              <w:t>Licensee Name, Address, and URL</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1017"/>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sz w:val="22"/>
                <w:szCs w:val="22"/>
              </w:rPr>
            </w:pPr>
            <w:r>
              <w:rPr>
                <w:rFonts w:ascii="Arial" w:hAnsi="Arial" w:cs="Arial"/>
                <w:color w:val="000000"/>
                <w:sz w:val="22"/>
                <w:szCs w:val="22"/>
              </w:rPr>
              <w:t>Licensee</w:t>
            </w:r>
            <w:r w:rsidR="00061F05">
              <w:rPr>
                <w:rFonts w:ascii="Arial" w:hAnsi="Arial" w:cs="Arial"/>
                <w:color w:val="000000"/>
                <w:sz w:val="22"/>
                <w:szCs w:val="22"/>
              </w:rPr>
              <w:t>’</w:t>
            </w:r>
            <w:r>
              <w:rPr>
                <w:rFonts w:ascii="Arial" w:hAnsi="Arial" w:cs="Arial"/>
                <w:color w:val="000000"/>
                <w:sz w:val="22"/>
                <w:szCs w:val="22"/>
              </w:rPr>
              <w:t xml:space="preserve">s Point of Contact </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(Name, Address, Phone and FAX Numbers, and URL)</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729"/>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sz w:val="22"/>
                <w:szCs w:val="22"/>
              </w:rPr>
            </w:pPr>
            <w:r>
              <w:rPr>
                <w:rFonts w:ascii="Arial" w:hAnsi="Arial" w:cs="Arial"/>
                <w:color w:val="000000"/>
                <w:sz w:val="22"/>
                <w:szCs w:val="22"/>
              </w:rPr>
              <w:t>License Number</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Docket Number</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746"/>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1. Name and Title of person responsible for radiation safety program:</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729"/>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2. Describe how you prevent:  (a) use by unauthorized personnel and (b) loss or theft.</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1288"/>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3. Describe how you maintain shielding, restrict access, and control contamination from unsealed material to prevent individuals from becoming exposed to radiation.</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1559"/>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4. Describe how you determine radiation doses to workers and members of the public from licensed activities.  What was the maximum dose received since the last NRC telephone contact or inspection?</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1559"/>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5. Describe radiation area surveys around licensed activities.  What survey instrument (SI) was used?  SI</w:t>
            </w:r>
            <w:r w:rsidR="00061F05">
              <w:rPr>
                <w:rFonts w:ascii="Arial" w:hAnsi="Arial" w:cs="Arial"/>
                <w:color w:val="000000"/>
                <w:sz w:val="22"/>
                <w:szCs w:val="22"/>
              </w:rPr>
              <w:t>’</w:t>
            </w:r>
            <w:r>
              <w:rPr>
                <w:rFonts w:ascii="Arial" w:hAnsi="Arial" w:cs="Arial"/>
                <w:color w:val="000000"/>
                <w:sz w:val="22"/>
                <w:szCs w:val="22"/>
              </w:rPr>
              <w:t>s last calibration date?  What were the typical radiation levels and at what distance?</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bl>
    <w:p w:rsidR="00485F8F" w:rsidRDefault="00485F8F" w:rsidP="004772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485F8F" w:rsidSect="00787EFC">
          <w:footerReference w:type="even" r:id="rId34"/>
          <w:footerReference w:type="default" r:id="rId35"/>
          <w:pgSz w:w="12240" w:h="15840"/>
          <w:pgMar w:top="1080" w:right="1440" w:bottom="720" w:left="1440" w:header="1080" w:footer="720" w:gutter="0"/>
          <w:cols w:space="720"/>
          <w:noEndnote/>
        </w:sect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W w:w="0" w:type="auto"/>
        <w:jc w:val="center"/>
        <w:tblLayout w:type="fixed"/>
        <w:tblCellMar>
          <w:left w:w="120" w:type="dxa"/>
          <w:right w:w="120" w:type="dxa"/>
        </w:tblCellMar>
        <w:tblLook w:val="0000"/>
      </w:tblPr>
      <w:tblGrid>
        <w:gridCol w:w="4743"/>
        <w:gridCol w:w="4744"/>
      </w:tblGrid>
      <w:tr w:rsidR="00713477">
        <w:trPr>
          <w:trHeight w:val="415"/>
          <w:jc w:val="center"/>
        </w:trPr>
        <w:tc>
          <w:tcPr>
            <w:tcW w:w="4743" w:type="dxa"/>
            <w:tcBorders>
              <w:top w:val="single" w:sz="8" w:space="0" w:color="000000"/>
              <w:left w:val="single" w:sz="8" w:space="0" w:color="000000"/>
              <w:bottom w:val="single" w:sz="8" w:space="0" w:color="000000"/>
              <w:right w:val="single" w:sz="8" w:space="0" w:color="000000"/>
            </w:tcBorders>
            <w:shd w:val="pct35" w:color="auto" w:fill="auto"/>
          </w:tcPr>
          <w:p w:rsidR="003061A2" w:rsidRDefault="007134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jc w:val="center"/>
              <w:rPr>
                <w:rFonts w:ascii="Arial" w:hAnsi="Arial" w:cs="Arial"/>
                <w:b/>
                <w:color w:val="000000"/>
                <w:sz w:val="22"/>
                <w:szCs w:val="22"/>
              </w:rPr>
            </w:pPr>
            <w:r w:rsidRPr="00713477">
              <w:rPr>
                <w:rFonts w:ascii="Arial" w:hAnsi="Arial" w:cs="Arial"/>
                <w:b/>
                <w:color w:val="000000"/>
                <w:sz w:val="22"/>
                <w:szCs w:val="22"/>
              </w:rPr>
              <w:t>QUESTIONS</w:t>
            </w:r>
          </w:p>
        </w:tc>
        <w:tc>
          <w:tcPr>
            <w:tcW w:w="4744" w:type="dxa"/>
            <w:tcBorders>
              <w:top w:val="single" w:sz="8" w:space="0" w:color="000000"/>
              <w:left w:val="single" w:sz="8" w:space="0" w:color="000000"/>
              <w:bottom w:val="single" w:sz="8" w:space="0" w:color="000000"/>
              <w:right w:val="single" w:sz="8" w:space="0" w:color="000000"/>
            </w:tcBorders>
            <w:shd w:val="pct35" w:color="auto" w:fill="auto"/>
          </w:tcPr>
          <w:p w:rsidR="003061A2" w:rsidRDefault="007134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jc w:val="center"/>
              <w:rPr>
                <w:rFonts w:ascii="Arial" w:hAnsi="Arial" w:cs="Arial"/>
                <w:b/>
                <w:color w:val="000000"/>
                <w:sz w:val="22"/>
                <w:szCs w:val="22"/>
              </w:rPr>
            </w:pPr>
            <w:r w:rsidRPr="00713477">
              <w:rPr>
                <w:rFonts w:ascii="Arial" w:hAnsi="Arial" w:cs="Arial"/>
                <w:b/>
                <w:color w:val="000000"/>
                <w:sz w:val="22"/>
                <w:szCs w:val="22"/>
              </w:rPr>
              <w:t>ANSWERS</w:t>
            </w:r>
          </w:p>
        </w:tc>
      </w:tr>
      <w:tr w:rsidR="009D61EC">
        <w:trPr>
          <w:trHeight w:val="1288"/>
          <w:jc w:val="center"/>
        </w:trPr>
        <w:tc>
          <w:tcPr>
            <w:tcW w:w="4743" w:type="dxa"/>
            <w:tcBorders>
              <w:top w:val="single" w:sz="8"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6. Describe leak testing of the sealed source(s).  How often and who analyzed the leak test samples?  What were the most recent results?</w:t>
            </w:r>
          </w:p>
        </w:tc>
        <w:tc>
          <w:tcPr>
            <w:tcW w:w="4744" w:type="dxa"/>
            <w:tcBorders>
              <w:top w:val="single" w:sz="8"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136"/>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 xml:space="preserve">7. Describe physical inventory of all byproduct material </w:t>
            </w:r>
            <w:r w:rsidR="00B20A25" w:rsidRPr="00B20A25">
              <w:rPr>
                <w:rFonts w:ascii="Arial" w:hAnsi="Arial"/>
                <w:sz w:val="22"/>
              </w:rPr>
              <w:t>and NMMSS-reportable materials</w:t>
            </w:r>
            <w:r>
              <w:rPr>
                <w:rFonts w:ascii="Arial" w:hAnsi="Arial" w:cs="Arial"/>
                <w:color w:val="FF0000"/>
                <w:sz w:val="22"/>
                <w:szCs w:val="22"/>
              </w:rPr>
              <w:t xml:space="preserve"> </w:t>
            </w:r>
            <w:r>
              <w:rPr>
                <w:rFonts w:ascii="Arial" w:hAnsi="Arial" w:cs="Arial"/>
                <w:color w:val="000000"/>
                <w:sz w:val="22"/>
                <w:szCs w:val="22"/>
              </w:rPr>
              <w:t>in your possession.  When was the last inventory completed?  Were all the sources located?</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729"/>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8. Describe your provisions for repair and maintenance of your device or source holder.</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r w:rsidR="009D61EC">
        <w:trPr>
          <w:trHeight w:val="1017"/>
          <w:jc w:val="center"/>
        </w:trPr>
        <w:tc>
          <w:tcPr>
            <w:tcW w:w="4743"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r>
              <w:rPr>
                <w:rFonts w:ascii="Arial" w:hAnsi="Arial" w:cs="Arial"/>
                <w:color w:val="000000"/>
                <w:sz w:val="22"/>
                <w:szCs w:val="22"/>
              </w:rPr>
              <w:t>9. Describe any unusual events involving the byproduct material or the device(s) in which it is used (i.e., fire, explosion, natural disaster.)</w:t>
            </w:r>
          </w:p>
        </w:tc>
        <w:tc>
          <w:tcPr>
            <w:tcW w:w="474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sz w:val="22"/>
                <w:szCs w:val="22"/>
              </w:rPr>
            </w:pPr>
          </w:p>
        </w:tc>
      </w:tr>
    </w:tbl>
    <w:p w:rsidR="009D61EC" w:rsidRDefault="009D61EC" w:rsidP="004772B9">
      <w:pPr>
        <w:tabs>
          <w:tab w:val="left" w:pos="196"/>
          <w:tab w:val="left" w:pos="274"/>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sz w:val="22"/>
          <w:szCs w:val="22"/>
        </w:rPr>
        <w:sectPr w:rsidR="009D61EC" w:rsidSect="00787EFC">
          <w:footerReference w:type="even" r:id="rId36"/>
          <w:footerReference w:type="default" r:id="rId37"/>
          <w:pgSz w:w="12240" w:h="15840"/>
          <w:pgMar w:top="1080" w:right="1440" w:bottom="720" w:left="1440" w:header="1080" w:footer="720" w:gutter="0"/>
          <w:cols w:space="720"/>
          <w:noEndnote/>
        </w:sectPr>
      </w:pPr>
    </w:p>
    <w:p w:rsidR="003061A2" w:rsidRDefault="008B0745">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outlineLvl w:val="1"/>
        <w:rPr>
          <w:ins w:id="987" w:author="NAA" w:date="2010-06-24T12:28:00Z"/>
          <w:rFonts w:ascii="Arial" w:hAnsi="Arial" w:cs="Arial"/>
          <w:color w:val="000000"/>
        </w:rPr>
      </w:pPr>
      <w:ins w:id="988" w:author="NAA" w:date="2010-06-24T12:28:00Z">
        <w:r w:rsidRPr="00E262F9">
          <w:rPr>
            <w:rFonts w:ascii="Arial" w:hAnsi="Arial" w:cs="Arial"/>
            <w:color w:val="FF0000"/>
            <w:sz w:val="22"/>
            <w:szCs w:val="22"/>
          </w:rPr>
          <w:lastRenderedPageBreak/>
          <w:tab/>
        </w:r>
        <w:bookmarkStart w:id="989" w:name="_Toc241646308"/>
        <w:bookmarkStart w:id="990" w:name="_Toc242087249"/>
        <w:bookmarkStart w:id="991" w:name="_Toc263168988"/>
        <w:r w:rsidR="008474E1">
          <w:rPr>
            <w:rFonts w:ascii="Arial" w:hAnsi="Arial" w:cs="Arial"/>
            <w:color w:val="000000"/>
          </w:rPr>
          <w:t>Exhibit 2 – Standard Response to Licensees Contact</w:t>
        </w:r>
        <w:r w:rsidR="00AC197A">
          <w:rPr>
            <w:rFonts w:ascii="Arial" w:hAnsi="Arial" w:cs="Arial"/>
            <w:color w:val="000000"/>
          </w:rPr>
          <w:t>ed</w:t>
        </w:r>
        <w:r w:rsidR="008474E1">
          <w:rPr>
            <w:rFonts w:ascii="Arial" w:hAnsi="Arial" w:cs="Arial"/>
            <w:color w:val="000000"/>
          </w:rPr>
          <w:t xml:space="preserve"> by Telephone</w:t>
        </w:r>
        <w:bookmarkEnd w:id="989"/>
        <w:bookmarkEnd w:id="990"/>
        <w:bookmarkEnd w:id="991"/>
        <w:r w:rsidR="008474E1">
          <w:rPr>
            <w:rFonts w:ascii="Arial" w:hAnsi="Arial" w:cs="Arial"/>
            <w:color w:val="000000"/>
          </w:rPr>
          <w:t xml:space="preserve"> </w:t>
        </w:r>
      </w:ins>
    </w:p>
    <w:p w:rsidR="003061A2" w:rsidRDefault="008474E1">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outlineLvl w:val="1"/>
        <w:rPr>
          <w:ins w:id="992" w:author="NAA" w:date="2010-06-24T12:28:00Z"/>
          <w:rFonts w:ascii="Arial" w:hAnsi="Arial" w:cs="Arial"/>
          <w:color w:val="000000"/>
        </w:rPr>
      </w:pPr>
      <w:bookmarkStart w:id="993" w:name="_Toc263168989"/>
      <w:ins w:id="994" w:author="NAA" w:date="2010-06-24T12:28:00Z">
        <w:r>
          <w:rPr>
            <w:rFonts w:ascii="Arial" w:hAnsi="Arial" w:cs="Arial"/>
            <w:color w:val="000000"/>
          </w:rPr>
          <w:t>(Concerns, Inspection to Follow)</w:t>
        </w:r>
        <w:bookmarkEnd w:id="993"/>
      </w:ins>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874"/>
          <w:tab w:val="left" w:pos="4507"/>
          <w:tab w:val="left" w:pos="5040"/>
          <w:tab w:val="left" w:pos="5674"/>
          <w:tab w:val="left" w:pos="6307"/>
          <w:tab w:val="left" w:pos="7474"/>
          <w:tab w:val="left" w:pos="7920"/>
          <w:tab w:val="left" w:pos="8107"/>
          <w:tab w:val="left" w:pos="8726"/>
          <w:tab w:val="right" w:pos="9450"/>
        </w:tabs>
        <w:spacing w:line="273" w:lineRule="exact"/>
        <w:ind w:left="3480" w:hanging="3480"/>
        <w:rPr>
          <w:rFonts w:ascii="Arial" w:hAnsi="Arial" w:cs="Arial"/>
          <w:color w:val="000000"/>
        </w:rPr>
      </w:pPr>
      <w:r w:rsidRPr="00983D22">
        <w:rPr>
          <w:rFonts w:ascii="Arial" w:hAnsi="Arial" w:cs="Arial"/>
          <w:color w:val="000000"/>
        </w:rPr>
        <w:t>Licensee Name</w:t>
      </w:r>
      <w:r w:rsidRPr="00983D22">
        <w:rPr>
          <w:rFonts w:ascii="Arial" w:hAnsi="Arial" w:cs="Arial"/>
          <w:color w:val="0000FF"/>
        </w:rPr>
        <w:tab/>
      </w:r>
      <w:r w:rsidRPr="00983D22">
        <w:rPr>
          <w:rFonts w:ascii="Arial" w:hAnsi="Arial" w:cs="Arial"/>
          <w:color w:val="0000FF"/>
        </w:rPr>
        <w:tab/>
      </w:r>
      <w:r w:rsidR="008B0745">
        <w:rPr>
          <w:rFonts w:ascii="Arial" w:hAnsi="Arial" w:cs="Arial"/>
          <w:color w:val="FF0000"/>
        </w:rPr>
        <w:tab/>
      </w:r>
      <w:r w:rsidRPr="00983D22">
        <w:rPr>
          <w:rFonts w:ascii="Arial" w:hAnsi="Arial" w:cs="Arial"/>
          <w:color w:val="000000"/>
        </w:rPr>
        <w:t>[License No.]</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874"/>
          <w:tab w:val="left" w:pos="4507"/>
          <w:tab w:val="left" w:pos="5040"/>
          <w:tab w:val="left" w:pos="5674"/>
          <w:tab w:val="left" w:pos="6307"/>
          <w:tab w:val="left" w:pos="7474"/>
          <w:tab w:val="left" w:pos="7920"/>
          <w:tab w:val="left" w:pos="8107"/>
          <w:tab w:val="left" w:pos="8726"/>
          <w:tab w:val="right" w:pos="9450"/>
        </w:tabs>
        <w:spacing w:line="273" w:lineRule="exact"/>
        <w:ind w:left="3480" w:hanging="3480"/>
        <w:rPr>
          <w:rFonts w:ascii="Arial" w:hAnsi="Arial" w:cs="Arial"/>
          <w:color w:val="000000"/>
        </w:rPr>
      </w:pPr>
      <w:r w:rsidRPr="00983D22">
        <w:rPr>
          <w:rFonts w:ascii="Arial" w:hAnsi="Arial" w:cs="Arial"/>
          <w:color w:val="000000"/>
        </w:rPr>
        <w:t>Address</w:t>
      </w:r>
      <w:r w:rsidRPr="00983D22">
        <w:rPr>
          <w:rFonts w:ascii="Arial" w:hAnsi="Arial" w:cs="Arial"/>
          <w:color w:val="0000FF"/>
        </w:rPr>
        <w:tab/>
      </w:r>
      <w:r w:rsidRPr="00983D22">
        <w:rPr>
          <w:rFonts w:ascii="Arial" w:hAnsi="Arial" w:cs="Arial"/>
          <w:color w:val="0000FF"/>
        </w:rPr>
        <w:tab/>
      </w:r>
      <w:r w:rsidRPr="00983D22">
        <w:rPr>
          <w:rFonts w:ascii="Arial" w:hAnsi="Arial" w:cs="Arial"/>
          <w:color w:val="0000FF"/>
        </w:rPr>
        <w:tab/>
      </w:r>
      <w:r w:rsidRPr="00983D22">
        <w:rPr>
          <w:rFonts w:ascii="Arial" w:hAnsi="Arial" w:cs="Arial"/>
          <w:color w:val="0000FF"/>
        </w:rPr>
        <w:tab/>
      </w:r>
      <w:r w:rsidRPr="00983D22">
        <w:rPr>
          <w:rFonts w:ascii="Arial" w:hAnsi="Arial" w:cs="Arial"/>
          <w:color w:val="0000FF"/>
        </w:rPr>
        <w:tab/>
      </w:r>
      <w:r w:rsidR="008B0745">
        <w:rPr>
          <w:rFonts w:ascii="Arial" w:hAnsi="Arial" w:cs="Arial"/>
          <w:color w:val="FF0000"/>
        </w:rPr>
        <w:tab/>
      </w:r>
      <w:r w:rsidRPr="00983D22">
        <w:rPr>
          <w:rFonts w:ascii="Arial" w:hAnsi="Arial" w:cs="Arial"/>
          <w:color w:val="000000"/>
        </w:rPr>
        <w:t>[Docket No.]</w:t>
      </w:r>
      <w:r w:rsidRPr="00983D22">
        <w:rPr>
          <w:rFonts w:ascii="Arial" w:hAnsi="Arial" w:cs="Arial"/>
          <w:color w:val="FF0000"/>
        </w:rPr>
        <w:t xml:space="preserve"> </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sidRPr="00983D22">
        <w:rPr>
          <w:rFonts w:ascii="Arial" w:hAnsi="Arial" w:cs="Arial"/>
          <w:color w:val="000000"/>
        </w:rPr>
        <w:t xml:space="preserve">ATTENTION: </w:t>
      </w:r>
      <w:r w:rsidRPr="00983D22">
        <w:rPr>
          <w:rFonts w:ascii="Arial" w:hAnsi="Arial" w:cs="Arial"/>
          <w:color w:val="FF0000"/>
        </w:rPr>
        <w:t xml:space="preserve"> </w:t>
      </w:r>
      <w:r w:rsidRPr="00983D22">
        <w:rPr>
          <w:rFonts w:ascii="Arial" w:hAnsi="Arial" w:cs="Arial"/>
          <w:color w:val="000000"/>
        </w:rPr>
        <w:t>[Licensee Point of Contact, Title]</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512" w:hanging="1512"/>
        <w:rPr>
          <w:rFonts w:ascii="Arial" w:hAnsi="Arial" w:cs="Arial"/>
          <w:color w:val="000000"/>
        </w:rPr>
      </w:pPr>
      <w:r w:rsidRPr="00983D22">
        <w:rPr>
          <w:rFonts w:ascii="Arial" w:hAnsi="Arial" w:cs="Arial"/>
          <w:color w:val="000000"/>
        </w:rPr>
        <w:t>SUBJECT:</w:t>
      </w:r>
      <w:r w:rsidRPr="00983D22">
        <w:rPr>
          <w:rFonts w:ascii="Arial" w:hAnsi="Arial" w:cs="Arial"/>
          <w:color w:val="0000FF"/>
        </w:rPr>
        <w:t xml:space="preserve"> </w:t>
      </w:r>
      <w:r w:rsidR="008B0745">
        <w:rPr>
          <w:rFonts w:ascii="Arial" w:hAnsi="Arial" w:cs="Arial"/>
          <w:color w:val="FF0000"/>
        </w:rPr>
        <w:tab/>
      </w:r>
      <w:r w:rsidRPr="00983D22">
        <w:rPr>
          <w:rFonts w:ascii="Arial" w:hAnsi="Arial" w:cs="Arial"/>
          <w:color w:val="000000"/>
        </w:rPr>
        <w:t>TELEPHONE INTERVIEW TO EVALUATE THE RADIATION SAFETY PROGRAM</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sidRPr="00983D22">
        <w:rPr>
          <w:rFonts w:ascii="Arial" w:hAnsi="Arial" w:cs="Arial"/>
          <w:color w:val="000000"/>
        </w:rPr>
        <w:t>Sir or Madam:</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8E5D04">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ins w:id="995" w:author="NAA" w:date="2010-06-24T12:28:00Z">
        <w:r>
          <w:rPr>
            <w:rFonts w:ascii="Arial" w:hAnsi="Arial" w:cs="Arial"/>
            <w:color w:val="000000"/>
          </w:rPr>
          <w:t>On [date], a U.S. Nuclear Regulatory Commission (NRC) inspector conducted a telephone interview with [name] of your staff</w:t>
        </w:r>
        <w:r w:rsidR="009D61EC" w:rsidRPr="00983D22">
          <w:rPr>
            <w:rFonts w:ascii="Arial" w:hAnsi="Arial" w:cs="Arial"/>
            <w:color w:val="000000"/>
          </w:rPr>
          <w:t>.</w:t>
        </w:r>
      </w:ins>
      <w:r w:rsidR="009D61EC" w:rsidRPr="00983D22">
        <w:rPr>
          <w:rFonts w:ascii="Arial" w:hAnsi="Arial" w:cs="Arial"/>
          <w:color w:val="000000"/>
        </w:rPr>
        <w:t xml:space="preserve">  The interview was an examination of activities conducted under your license as they relate to radiation safety and to compliance with </w:t>
      </w:r>
      <w:ins w:id="996" w:author="NAA" w:date="2010-06-24T12:28:00Z">
        <w:r w:rsidR="009D61EC" w:rsidRPr="00983D22">
          <w:rPr>
            <w:rFonts w:ascii="Arial" w:hAnsi="Arial" w:cs="Arial"/>
            <w:color w:val="000000"/>
          </w:rPr>
          <w:t>NRC</w:t>
        </w:r>
      </w:ins>
      <w:r w:rsidR="009D61EC" w:rsidRPr="00983D22">
        <w:rPr>
          <w:rFonts w:ascii="Arial" w:hAnsi="Arial" w:cs="Arial"/>
          <w:color w:val="000000"/>
        </w:rPr>
        <w:t xml:space="preserve"> rules and regulations and with the conditions of your license.  As a result of this examination of your licensed activities, we noted regulatory concerns that are specified below.  These concerns may be further evaluated during an onsite inspection at your facility in the near future.</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96" w:right="196"/>
        <w:rPr>
          <w:rFonts w:ascii="Arial" w:hAnsi="Arial" w:cs="Arial"/>
          <w:color w:val="000000"/>
        </w:rPr>
      </w:pPr>
      <w:r w:rsidRPr="00983D22">
        <w:rPr>
          <w:rFonts w:ascii="Arial" w:hAnsi="Arial" w:cs="Arial"/>
          <w:i/>
          <w:iCs/>
          <w:color w:val="000000"/>
        </w:rPr>
        <w:t>(List regulatory concerns. For any concern that appears to rise to a violation or otherwise to indicate lack of programmatic oversight, the region should promptly conduct an inspection and take enforcement action, as appropriate, based on the results of the inspection.)</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sidRPr="00983D22">
        <w:rPr>
          <w:rFonts w:ascii="Arial" w:hAnsi="Arial" w:cs="Arial"/>
          <w:color w:val="000000"/>
        </w:rPr>
        <w:t>In particular, you should examine your license and the NRC</w:t>
      </w:r>
      <w:r w:rsidR="00061F05">
        <w:rPr>
          <w:rFonts w:ascii="Arial" w:hAnsi="Arial" w:cs="Arial"/>
          <w:color w:val="000000"/>
        </w:rPr>
        <w:t>’</w:t>
      </w:r>
      <w:r w:rsidRPr="00983D22">
        <w:rPr>
          <w:rFonts w:ascii="Arial" w:hAnsi="Arial" w:cs="Arial"/>
          <w:color w:val="000000"/>
        </w:rPr>
        <w:t>s regulations to determine how you can correct the apparent regulatory concerns listed above.  The points listed below are especially important for your radiation safety program:</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rPr>
          <w:rFonts w:ascii="Arial" w:hAnsi="Arial" w:cs="Arial"/>
          <w:color w:val="000000"/>
        </w:rPr>
      </w:pPr>
      <w:r w:rsidRPr="00983D22">
        <w:rPr>
          <w:rFonts w:ascii="Arial" w:hAnsi="Arial" w:cs="Arial"/>
          <w:color w:val="000000"/>
        </w:rPr>
        <w:t>1.</w:t>
      </w:r>
      <w:r w:rsidRPr="00983D22">
        <w:rPr>
          <w:rFonts w:ascii="Arial" w:hAnsi="Arial" w:cs="Arial"/>
          <w:color w:val="000000"/>
        </w:rPr>
        <w:tab/>
        <w:t>control access to and prevent loss of licensed material, ensure proper transfers and disposal of licensed material, and promptly report to NRC loss or theft of licensed material</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rPr>
          <w:rFonts w:ascii="Arial" w:hAnsi="Arial" w:cs="Arial"/>
          <w:color w:val="000000"/>
        </w:rPr>
      </w:pPr>
      <w:r w:rsidRPr="00983D22">
        <w:rPr>
          <w:rFonts w:ascii="Arial" w:hAnsi="Arial" w:cs="Arial"/>
          <w:color w:val="000000"/>
        </w:rPr>
        <w:t>2.</w:t>
      </w:r>
      <w:r w:rsidRPr="00983D22">
        <w:rPr>
          <w:rFonts w:ascii="Arial" w:hAnsi="Arial" w:cs="Arial"/>
          <w:color w:val="000000"/>
        </w:rPr>
        <w:tab/>
        <w:t>maintain shielding of licensed material to reduce radiation exposure</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rPr>
          <w:rFonts w:ascii="Arial" w:hAnsi="Arial" w:cs="Arial"/>
          <w:color w:val="000000"/>
        </w:rPr>
      </w:pPr>
      <w:r w:rsidRPr="00983D22">
        <w:rPr>
          <w:rFonts w:ascii="Arial" w:hAnsi="Arial" w:cs="Arial"/>
          <w:color w:val="000000"/>
        </w:rPr>
        <w:t>3.</w:t>
      </w:r>
      <w:r w:rsidRPr="00983D22">
        <w:rPr>
          <w:rFonts w:ascii="Arial" w:hAnsi="Arial" w:cs="Arial"/>
          <w:color w:val="000000"/>
        </w:rPr>
        <w:tab/>
        <w:t>implement comprehensive safety measures to limit other hazards from compromising the safe use and storage of licensed material evaluate radiation exposures to workers and members of the public</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rPr>
          <w:rFonts w:ascii="Arial" w:hAnsi="Arial" w:cs="Arial"/>
          <w:color w:val="000000"/>
        </w:rPr>
      </w:pPr>
      <w:r w:rsidRPr="00983D22">
        <w:rPr>
          <w:rFonts w:ascii="Arial" w:hAnsi="Arial" w:cs="Arial"/>
          <w:color w:val="000000"/>
        </w:rPr>
        <w:t>4.</w:t>
      </w:r>
      <w:r w:rsidRPr="00983D22">
        <w:rPr>
          <w:rFonts w:ascii="Arial" w:hAnsi="Arial" w:cs="Arial"/>
          <w:color w:val="000000"/>
        </w:rPr>
        <w:tab/>
        <w:t>use properly calibrated survey instruments to monitor radiation levels</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rPr>
          <w:rFonts w:ascii="Arial" w:hAnsi="Arial" w:cs="Arial"/>
          <w:color w:val="000000"/>
        </w:rPr>
      </w:pPr>
      <w:r w:rsidRPr="00983D22">
        <w:rPr>
          <w:rFonts w:ascii="Arial" w:hAnsi="Arial" w:cs="Arial"/>
          <w:color w:val="000000"/>
        </w:rPr>
        <w:t>5.</w:t>
      </w:r>
      <w:r w:rsidRPr="00983D22">
        <w:rPr>
          <w:rFonts w:ascii="Arial" w:hAnsi="Arial" w:cs="Arial"/>
          <w:color w:val="000000"/>
        </w:rPr>
        <w:tab/>
        <w:t>ensure that workers are knowledgeable, skilled, and empowered to implement the radiation protection program</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604" w:hanging="408"/>
        <w:rPr>
          <w:rFonts w:ascii="Arial" w:hAnsi="Arial" w:cs="Arial"/>
          <w:color w:val="000000"/>
        </w:rPr>
      </w:pPr>
      <w:r w:rsidRPr="00983D22">
        <w:rPr>
          <w:rFonts w:ascii="Arial" w:hAnsi="Arial" w:cs="Arial"/>
          <w:color w:val="000000"/>
        </w:rPr>
        <w:t>6.</w:t>
      </w:r>
      <w:r w:rsidRPr="00983D22">
        <w:rPr>
          <w:rFonts w:ascii="Arial" w:hAnsi="Arial" w:cs="Arial"/>
          <w:color w:val="000000"/>
        </w:rPr>
        <w:tab/>
        <w:t>ensure that upper level managers are aware of the radiation protection program, that annual audits of the program are completed, and that appropriate action is taken for past performance, present conditions, and future needs</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sidRPr="00983D22">
        <w:rPr>
          <w:rFonts w:ascii="Arial" w:hAnsi="Arial" w:cs="Arial"/>
          <w:color w:val="000000"/>
        </w:rPr>
        <w:t>If you have any questions about this matter, please contact me at [phone, fax, email address].</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firstLine="1512"/>
        <w:rPr>
          <w:rFonts w:ascii="Arial" w:hAnsi="Arial" w:cs="Arial"/>
          <w:color w:val="000000"/>
        </w:rPr>
      </w:pPr>
      <w:r w:rsidRPr="00983D22">
        <w:rPr>
          <w:rFonts w:ascii="Arial" w:hAnsi="Arial" w:cs="Arial"/>
          <w:color w:val="000000"/>
        </w:rPr>
        <w:t>Sincerely,  [Inspector Name, Title]</w:t>
      </w:r>
    </w:p>
    <w:p w:rsidR="009D61EC" w:rsidRDefault="009D61EC" w:rsidP="004772B9">
      <w:pPr>
        <w:tabs>
          <w:tab w:val="left" w:pos="196"/>
          <w:tab w:val="left" w:pos="274"/>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firstLine="1512"/>
        <w:rPr>
          <w:rFonts w:ascii="Segoe Script" w:hAnsi="Segoe Script" w:cs="Segoe Script"/>
          <w:color w:val="000000"/>
        </w:rPr>
        <w:sectPr w:rsidR="009D61EC" w:rsidSect="00787EFC">
          <w:footerReference w:type="even" r:id="rId38"/>
          <w:footerReference w:type="default" r:id="rId39"/>
          <w:pgSz w:w="12240" w:h="15840"/>
          <w:pgMar w:top="1080" w:right="1440" w:bottom="720" w:left="1440" w:header="990" w:footer="720" w:gutter="0"/>
          <w:cols w:space="720"/>
          <w:noEndnote/>
        </w:sectPr>
      </w:pPr>
    </w:p>
    <w:p w:rsidR="003061A2" w:rsidRDefault="008474E1" w:rsidP="00F56CEA">
      <w:pPr>
        <w:tabs>
          <w:tab w:val="left" w:pos="274"/>
          <w:tab w:val="left" w:pos="806"/>
          <w:tab w:val="left" w:pos="1440"/>
          <w:tab w:val="left" w:pos="2074"/>
          <w:tab w:val="left" w:pos="2707"/>
          <w:tab w:val="left" w:pos="3240"/>
          <w:tab w:val="left" w:pos="3874"/>
          <w:tab w:val="left" w:pos="4507"/>
          <w:tab w:val="center" w:pos="4725"/>
          <w:tab w:val="left" w:pos="5040"/>
          <w:tab w:val="left" w:pos="5674"/>
          <w:tab w:val="left" w:pos="6307"/>
          <w:tab w:val="left" w:pos="7474"/>
          <w:tab w:val="left" w:pos="8107"/>
          <w:tab w:val="left" w:pos="8726"/>
        </w:tabs>
        <w:spacing w:line="273" w:lineRule="exact"/>
        <w:jc w:val="center"/>
        <w:outlineLvl w:val="1"/>
        <w:rPr>
          <w:ins w:id="998" w:author="NAA" w:date="2010-06-24T12:28:00Z"/>
          <w:rFonts w:ascii="Arial" w:hAnsi="Arial" w:cs="Arial"/>
          <w:color w:val="000000"/>
        </w:rPr>
      </w:pPr>
      <w:bookmarkStart w:id="999" w:name="_Toc241646310"/>
      <w:bookmarkStart w:id="1000" w:name="_Toc242087251"/>
      <w:bookmarkStart w:id="1001" w:name="_Toc263168990"/>
      <w:ins w:id="1002" w:author="NAA" w:date="2010-06-24T12:28:00Z">
        <w:r>
          <w:rPr>
            <w:rFonts w:ascii="Arial" w:hAnsi="Arial" w:cs="Arial"/>
            <w:color w:val="000000"/>
          </w:rPr>
          <w:lastRenderedPageBreak/>
          <w:t>Exhibit 3 - Standard Response to Licensees Contact</w:t>
        </w:r>
        <w:r w:rsidR="00AC197A">
          <w:rPr>
            <w:rFonts w:ascii="Arial" w:hAnsi="Arial" w:cs="Arial"/>
            <w:color w:val="000000"/>
          </w:rPr>
          <w:t>ed</w:t>
        </w:r>
        <w:r>
          <w:rPr>
            <w:rFonts w:ascii="Arial" w:hAnsi="Arial" w:cs="Arial"/>
            <w:color w:val="000000"/>
          </w:rPr>
          <w:t xml:space="preserve"> by Telephone</w:t>
        </w:r>
        <w:bookmarkEnd w:id="999"/>
        <w:bookmarkEnd w:id="1000"/>
        <w:bookmarkEnd w:id="1001"/>
      </w:ins>
    </w:p>
    <w:p w:rsidR="003061A2" w:rsidRDefault="008474E1">
      <w:pPr>
        <w:tabs>
          <w:tab w:val="left" w:pos="274"/>
          <w:tab w:val="left" w:pos="806"/>
          <w:tab w:val="left" w:pos="1440"/>
          <w:tab w:val="left" w:pos="2074"/>
          <w:tab w:val="left" w:pos="2707"/>
          <w:tab w:val="left" w:pos="3240"/>
          <w:tab w:val="left" w:pos="3874"/>
          <w:tab w:val="left" w:pos="4507"/>
          <w:tab w:val="center" w:pos="4725"/>
          <w:tab w:val="left" w:pos="5040"/>
          <w:tab w:val="left" w:pos="5674"/>
          <w:tab w:val="left" w:pos="6307"/>
          <w:tab w:val="left" w:pos="7474"/>
          <w:tab w:val="left" w:pos="8107"/>
          <w:tab w:val="left" w:pos="8726"/>
        </w:tabs>
        <w:spacing w:line="273" w:lineRule="exact"/>
        <w:jc w:val="center"/>
        <w:outlineLvl w:val="1"/>
        <w:rPr>
          <w:ins w:id="1003" w:author="NAA" w:date="2010-06-24T12:28:00Z"/>
          <w:rFonts w:ascii="Arial" w:hAnsi="Arial" w:cs="Arial"/>
          <w:color w:val="000000"/>
          <w:sz w:val="22"/>
          <w:szCs w:val="22"/>
        </w:rPr>
      </w:pPr>
      <w:bookmarkStart w:id="1004" w:name="_Toc263168991"/>
      <w:ins w:id="1005" w:author="NAA" w:date="2010-06-24T12:28:00Z">
        <w:r>
          <w:rPr>
            <w:rFonts w:ascii="Arial" w:hAnsi="Arial" w:cs="Arial"/>
            <w:color w:val="000000"/>
          </w:rPr>
          <w:t>(No Concerns/Violations)</w:t>
        </w:r>
        <w:bookmarkEnd w:id="1004"/>
      </w:ins>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874"/>
          <w:tab w:val="left" w:pos="4507"/>
          <w:tab w:val="left" w:pos="5040"/>
          <w:tab w:val="left" w:pos="5674"/>
          <w:tab w:val="left" w:pos="6307"/>
          <w:tab w:val="left" w:pos="7474"/>
          <w:tab w:val="left" w:pos="8100"/>
          <w:tab w:val="left" w:pos="8726"/>
          <w:tab w:val="right" w:pos="9450"/>
        </w:tabs>
        <w:spacing w:line="273" w:lineRule="exact"/>
        <w:ind w:left="3480" w:hanging="3480"/>
        <w:rPr>
          <w:rFonts w:ascii="Arial" w:hAnsi="Arial" w:cs="Arial"/>
          <w:color w:val="000000"/>
        </w:rPr>
      </w:pPr>
      <w:r w:rsidRPr="00983D22">
        <w:rPr>
          <w:rFonts w:ascii="Arial" w:hAnsi="Arial" w:cs="Arial"/>
          <w:color w:val="000000"/>
        </w:rPr>
        <w:t>Licensee Name</w:t>
      </w:r>
      <w:r w:rsidRPr="00983D22">
        <w:rPr>
          <w:rFonts w:ascii="Arial" w:hAnsi="Arial" w:cs="Arial"/>
          <w:color w:val="0000FF"/>
        </w:rPr>
        <w:tab/>
      </w:r>
      <w:r w:rsidRPr="00983D22">
        <w:rPr>
          <w:rFonts w:ascii="Arial" w:hAnsi="Arial" w:cs="Arial"/>
          <w:color w:val="0000FF"/>
        </w:rPr>
        <w:tab/>
      </w:r>
      <w:r w:rsidRPr="00983D22">
        <w:rPr>
          <w:rFonts w:ascii="Arial" w:hAnsi="Arial" w:cs="Arial"/>
          <w:color w:val="000000"/>
        </w:rPr>
        <w:t>[License No.]</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874"/>
          <w:tab w:val="left" w:pos="4507"/>
          <w:tab w:val="left" w:pos="5040"/>
          <w:tab w:val="left" w:pos="5674"/>
          <w:tab w:val="left" w:pos="6307"/>
          <w:tab w:val="left" w:pos="7474"/>
          <w:tab w:val="left" w:pos="8100"/>
          <w:tab w:val="left" w:pos="8726"/>
          <w:tab w:val="right" w:pos="9450"/>
        </w:tabs>
        <w:spacing w:line="273" w:lineRule="exact"/>
        <w:ind w:left="3480" w:hanging="3480"/>
        <w:rPr>
          <w:rFonts w:ascii="Arial" w:hAnsi="Arial" w:cs="Arial"/>
          <w:color w:val="000000"/>
        </w:rPr>
      </w:pPr>
      <w:r w:rsidRPr="00983D22">
        <w:rPr>
          <w:rFonts w:ascii="Arial" w:hAnsi="Arial" w:cs="Arial"/>
          <w:color w:val="000000"/>
        </w:rPr>
        <w:t>Address</w:t>
      </w:r>
      <w:r w:rsidRPr="00983D22">
        <w:rPr>
          <w:rFonts w:ascii="Arial" w:hAnsi="Arial" w:cs="Arial"/>
          <w:color w:val="000000"/>
        </w:rPr>
        <w:tab/>
      </w:r>
      <w:r w:rsidRPr="00983D22">
        <w:rPr>
          <w:rFonts w:ascii="Arial" w:hAnsi="Arial" w:cs="Arial"/>
          <w:color w:val="000000"/>
        </w:rPr>
        <w:tab/>
      </w:r>
      <w:r w:rsidRPr="00983D22">
        <w:rPr>
          <w:rFonts w:ascii="Arial" w:hAnsi="Arial" w:cs="Arial"/>
          <w:color w:val="000000"/>
        </w:rPr>
        <w:tab/>
      </w:r>
      <w:r w:rsidRPr="00983D22">
        <w:rPr>
          <w:rFonts w:ascii="Arial" w:hAnsi="Arial" w:cs="Arial"/>
          <w:color w:val="000000"/>
        </w:rPr>
        <w:tab/>
      </w:r>
      <w:r w:rsidRPr="00983D22">
        <w:rPr>
          <w:rFonts w:ascii="Arial" w:hAnsi="Arial" w:cs="Arial"/>
          <w:color w:val="000000"/>
        </w:rPr>
        <w:tab/>
      </w:r>
      <w:r w:rsidR="008B0745">
        <w:rPr>
          <w:rFonts w:ascii="Arial" w:hAnsi="Arial" w:cs="Arial"/>
          <w:color w:val="FF0000"/>
        </w:rPr>
        <w:tab/>
      </w:r>
      <w:r w:rsidRPr="00983D22">
        <w:rPr>
          <w:rFonts w:ascii="Arial" w:hAnsi="Arial" w:cs="Arial"/>
          <w:color w:val="000000"/>
        </w:rPr>
        <w:t>[Docket No.]</w:t>
      </w:r>
      <w:r w:rsidRPr="00983D22">
        <w:rPr>
          <w:rFonts w:ascii="Arial" w:hAnsi="Arial" w:cs="Arial"/>
          <w:color w:val="FF0000"/>
        </w:rPr>
        <w:t xml:space="preserve"> </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sidRPr="00983D22">
        <w:rPr>
          <w:rFonts w:ascii="Arial" w:hAnsi="Arial" w:cs="Arial"/>
          <w:color w:val="000000"/>
        </w:rPr>
        <w:t>ATTENTION: [Licensee Point of Contact, Title]</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512" w:hanging="1512"/>
        <w:rPr>
          <w:rFonts w:ascii="Arial" w:hAnsi="Arial" w:cs="Arial"/>
          <w:color w:val="000000"/>
        </w:rPr>
      </w:pPr>
      <w:r w:rsidRPr="00983D22">
        <w:rPr>
          <w:rFonts w:ascii="Arial" w:hAnsi="Arial" w:cs="Arial"/>
          <w:color w:val="000000"/>
        </w:rPr>
        <w:t>SUBJECT:</w:t>
      </w:r>
      <w:r w:rsidRPr="00983D22">
        <w:rPr>
          <w:rFonts w:ascii="Arial" w:hAnsi="Arial" w:cs="Arial"/>
          <w:color w:val="0000FF"/>
        </w:rPr>
        <w:t xml:space="preserve"> </w:t>
      </w:r>
      <w:r w:rsidRPr="00983D22">
        <w:rPr>
          <w:rFonts w:ascii="Arial" w:hAnsi="Arial" w:cs="Arial"/>
          <w:color w:val="FF0000"/>
        </w:rPr>
        <w:tab/>
      </w:r>
      <w:r w:rsidRPr="00983D22">
        <w:rPr>
          <w:rFonts w:ascii="Arial" w:hAnsi="Arial" w:cs="Arial"/>
          <w:color w:val="000000"/>
        </w:rPr>
        <w:t>TELEPHONE INTERVIEW TO EVALUATE THE RADIATION SAFETY PROGRAM</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sidRPr="00983D22">
        <w:rPr>
          <w:rFonts w:ascii="Arial" w:hAnsi="Arial" w:cs="Arial"/>
          <w:color w:val="000000"/>
        </w:rPr>
        <w:t>Sir or Madam:</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8E5D04">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ins w:id="1006" w:author="NAA" w:date="2010-06-24T12:28:00Z">
        <w:r>
          <w:rPr>
            <w:rFonts w:ascii="Arial" w:hAnsi="Arial" w:cs="Arial"/>
            <w:color w:val="000000"/>
          </w:rPr>
          <w:t>On [date], a U.S. Nuclear Regulatory Commission (NRC) inspector conducted a telephone interview with [name] of your staff</w:t>
        </w:r>
        <w:r w:rsidR="009D61EC" w:rsidRPr="00983D22">
          <w:rPr>
            <w:rFonts w:ascii="Arial" w:hAnsi="Arial" w:cs="Arial"/>
            <w:color w:val="000000"/>
          </w:rPr>
          <w:t>.</w:t>
        </w:r>
      </w:ins>
      <w:r w:rsidR="009D61EC" w:rsidRPr="00983D22">
        <w:rPr>
          <w:rFonts w:ascii="Arial" w:hAnsi="Arial" w:cs="Arial"/>
          <w:color w:val="000000"/>
        </w:rPr>
        <w:t xml:space="preserve">  The interview was an examination of activities conducted under your license as they relate to radiation safety and to compliance with </w:t>
      </w:r>
      <w:ins w:id="1007" w:author="NAA" w:date="2010-06-24T12:28:00Z">
        <w:r>
          <w:rPr>
            <w:rFonts w:ascii="Arial" w:hAnsi="Arial" w:cs="Arial"/>
            <w:color w:val="000000"/>
          </w:rPr>
          <w:t>NRC</w:t>
        </w:r>
      </w:ins>
      <w:r>
        <w:rPr>
          <w:rFonts w:ascii="Arial" w:hAnsi="Arial" w:cs="Arial"/>
          <w:color w:val="000000"/>
        </w:rPr>
        <w:t xml:space="preserve"> </w:t>
      </w:r>
      <w:r w:rsidR="009D61EC" w:rsidRPr="00983D22">
        <w:rPr>
          <w:rFonts w:ascii="Arial" w:hAnsi="Arial" w:cs="Arial"/>
          <w:color w:val="000000"/>
        </w:rPr>
        <w:t>rules and regulations and with the conditions of your license.  No regulatory concerns were identified.</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sidRPr="00983D22">
        <w:rPr>
          <w:rFonts w:ascii="Arial" w:hAnsi="Arial" w:cs="Arial"/>
          <w:color w:val="000000"/>
        </w:rPr>
        <w:t>If you have any questions about this matter, please contact me at [phone, fax, email address].</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firstLine="1512"/>
        <w:rPr>
          <w:rFonts w:ascii="Arial" w:hAnsi="Arial" w:cs="Arial"/>
          <w:color w:val="000000"/>
        </w:rPr>
      </w:pPr>
      <w:r w:rsidRPr="00983D22">
        <w:rPr>
          <w:rFonts w:ascii="Arial" w:hAnsi="Arial" w:cs="Arial"/>
          <w:color w:val="000000"/>
        </w:rPr>
        <w:t>Sincerely,</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209" w:firstLine="303"/>
        <w:rPr>
          <w:rFonts w:ascii="Arial" w:hAnsi="Arial" w:cs="Arial"/>
          <w:color w:val="000000"/>
          <w:sz w:val="22"/>
          <w:szCs w:val="22"/>
        </w:rPr>
      </w:pPr>
      <w:r w:rsidRPr="00983D22">
        <w:rPr>
          <w:rFonts w:ascii="Arial" w:hAnsi="Arial" w:cs="Arial"/>
          <w:color w:val="000000"/>
        </w:rPr>
        <w:t>[Inspector Name, Title]</w:t>
      </w:r>
    </w:p>
    <w:p w:rsidR="009D61EC" w:rsidRDefault="009D61EC" w:rsidP="004772B9">
      <w:pPr>
        <w:tabs>
          <w:tab w:val="left" w:pos="196"/>
          <w:tab w:val="left" w:pos="274"/>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ind w:left="1209" w:firstLine="303"/>
        <w:rPr>
          <w:rFonts w:ascii="Segoe Script" w:hAnsi="Segoe Script" w:cs="Segoe Script"/>
          <w:color w:val="000000"/>
          <w:sz w:val="22"/>
          <w:szCs w:val="22"/>
        </w:rPr>
        <w:sectPr w:rsidR="009D61EC" w:rsidSect="00787EFC">
          <w:footerReference w:type="even" r:id="rId40"/>
          <w:footerReference w:type="default" r:id="rId41"/>
          <w:pgSz w:w="12240" w:h="15840"/>
          <w:pgMar w:top="1080" w:right="1440" w:bottom="720" w:left="1440" w:header="990" w:footer="720" w:gutter="0"/>
          <w:pgNumType w:start="1"/>
          <w:cols w:space="720"/>
          <w:noEndnote/>
        </w:sectPr>
      </w:pPr>
    </w:p>
    <w:p w:rsidR="003061A2" w:rsidRDefault="00F86CFB">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outlineLvl w:val="0"/>
        <w:rPr>
          <w:ins w:id="1010" w:author="NAA" w:date="2010-06-24T12:28:00Z"/>
          <w:rFonts w:ascii="Arial" w:hAnsi="Arial" w:cs="Arial"/>
          <w:color w:val="000000"/>
        </w:rPr>
      </w:pPr>
      <w:bookmarkStart w:id="1011" w:name="_Toc263168992"/>
      <w:ins w:id="1012" w:author="NAA" w:date="2010-06-24T12:28:00Z">
        <w:r>
          <w:rPr>
            <w:rFonts w:ascii="Arial" w:hAnsi="Arial" w:cs="Arial"/>
            <w:color w:val="000000"/>
          </w:rPr>
          <w:lastRenderedPageBreak/>
          <w:t>Enclosure 3 – Information for the Nuclear Material Events Database</w:t>
        </w:r>
        <w:bookmarkEnd w:id="1011"/>
      </w:ins>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rsidP="0004742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 xml:space="preserve">The regional office shall forward copies of all documentation regarding a material incident (i.e., "Preliminary Notifications," reports of medical events, follow-up inspection reports) to the NMED contractor and the </w:t>
      </w:r>
      <w:ins w:id="1013" w:author="NAA" w:date="2010-06-24T12:28:00Z">
        <w:r w:rsidR="00B073C7">
          <w:rPr>
            <w:rFonts w:ascii="Arial" w:hAnsi="Arial" w:cs="Arial"/>
            <w:color w:val="000000"/>
          </w:rPr>
          <w:t xml:space="preserve">NRC </w:t>
        </w:r>
      </w:ins>
      <w:r>
        <w:rPr>
          <w:rFonts w:ascii="Arial" w:hAnsi="Arial" w:cs="Arial"/>
          <w:color w:val="000000"/>
        </w:rPr>
        <w:t xml:space="preserve">NMED Project Manager, </w:t>
      </w:r>
      <w:ins w:id="1014" w:author="NAA" w:date="2010-06-24T12:28:00Z">
        <w:r w:rsidR="00B073C7">
          <w:rPr>
            <w:rFonts w:ascii="Arial" w:hAnsi="Arial" w:cs="Arial"/>
            <w:color w:val="000000"/>
          </w:rPr>
          <w:t>FSME</w:t>
        </w:r>
        <w:r>
          <w:rPr>
            <w:rFonts w:ascii="Arial" w:hAnsi="Arial" w:cs="Arial"/>
            <w:color w:val="000000"/>
          </w:rPr>
          <w:t>.</w:t>
        </w:r>
      </w:ins>
      <w:r>
        <w:rPr>
          <w:rFonts w:ascii="Arial" w:hAnsi="Arial" w:cs="Arial"/>
          <w:color w:val="000000"/>
        </w:rPr>
        <w:t xml:space="preserve">  For publicly available documents, entry into ADAMS meets the requirement for forwarding the documents.  For documents that are not publicly available, the regional office must </w:t>
      </w:r>
      <w:ins w:id="1015" w:author="NAA" w:date="2010-06-24T12:28:00Z">
        <w:r w:rsidR="00B073C7">
          <w:rPr>
            <w:rFonts w:ascii="Arial" w:hAnsi="Arial" w:cs="Arial"/>
            <w:color w:val="000000"/>
          </w:rPr>
          <w:t xml:space="preserve">redact </w:t>
        </w:r>
      </w:ins>
      <w:r w:rsidR="00B073C7">
        <w:rPr>
          <w:rFonts w:ascii="Arial" w:hAnsi="Arial" w:cs="Arial"/>
          <w:color w:val="000000"/>
        </w:rPr>
        <w:t xml:space="preserve">the </w:t>
      </w:r>
      <w:ins w:id="1016" w:author="NAA" w:date="2010-06-24T12:28:00Z">
        <w:r w:rsidR="00B073C7">
          <w:rPr>
            <w:rFonts w:ascii="Arial" w:hAnsi="Arial" w:cs="Arial"/>
            <w:color w:val="000000"/>
          </w:rPr>
          <w:t>non-publicly available information from</w:t>
        </w:r>
      </w:ins>
      <w:r w:rsidR="00B073C7">
        <w:rPr>
          <w:rFonts w:ascii="Arial" w:hAnsi="Arial" w:cs="Arial"/>
          <w:color w:val="000000"/>
        </w:rPr>
        <w:t xml:space="preserve"> the </w:t>
      </w:r>
      <w:ins w:id="1017" w:author="NAA" w:date="2010-06-24T12:28:00Z">
        <w:r w:rsidR="00B073C7">
          <w:rPr>
            <w:rFonts w:ascii="Arial" w:hAnsi="Arial" w:cs="Arial"/>
            <w:color w:val="000000"/>
          </w:rPr>
          <w:t>document in order for the document to be placed into ADAMS as publicly available.  Only publicly available information can be placed into NMED</w:t>
        </w:r>
      </w:ins>
      <w:r w:rsidR="00B073C7">
        <w:rPr>
          <w:rFonts w:ascii="Arial" w:hAnsi="Arial" w:cs="Arial"/>
          <w:color w:val="000000"/>
        </w:rPr>
        <w:t>.</w:t>
      </w:r>
    </w:p>
    <w:p w:rsidR="003061A2" w:rsidRDefault="003061A2" w:rsidP="0004742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p>
    <w:p w:rsidR="003061A2" w:rsidRDefault="009D61EC" w:rsidP="0004742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The NMED Event No.</w:t>
      </w:r>
      <w:ins w:id="1018" w:author="NAA" w:date="2010-06-24T12:28:00Z">
        <w:r w:rsidR="00B073C7">
          <w:rPr>
            <w:rFonts w:ascii="Arial" w:hAnsi="Arial" w:cs="Arial"/>
            <w:color w:val="000000"/>
          </w:rPr>
          <w:t xml:space="preserve"> and/or the event notification number</w:t>
        </w:r>
      </w:ins>
      <w:r>
        <w:rPr>
          <w:rFonts w:ascii="Arial" w:hAnsi="Arial" w:cs="Arial"/>
          <w:color w:val="000000"/>
        </w:rPr>
        <w:t xml:space="preserve"> must be annotated on each document.  The regional office is responsible for ensuring that sufficient information is provided for the NMED item to be considered "complete." The basic information along with the additional specific information for certain types of events, outlined below, </w:t>
      </w:r>
      <w:ins w:id="1019" w:author="NAA" w:date="2010-06-24T12:28:00Z">
        <w:r>
          <w:rPr>
            <w:rFonts w:ascii="Arial" w:hAnsi="Arial" w:cs="Arial"/>
            <w:color w:val="000000"/>
          </w:rPr>
          <w:t>constitute</w:t>
        </w:r>
        <w:r w:rsidR="00B073C7">
          <w:rPr>
            <w:rFonts w:ascii="Arial" w:hAnsi="Arial" w:cs="Arial"/>
            <w:color w:val="000000"/>
          </w:rPr>
          <w:t xml:space="preserve"> a</w:t>
        </w:r>
      </w:ins>
      <w:r>
        <w:rPr>
          <w:rFonts w:ascii="Arial" w:hAnsi="Arial" w:cs="Arial"/>
          <w:color w:val="000000"/>
        </w:rPr>
        <w:t xml:space="preserve"> </w:t>
      </w:r>
      <w:r>
        <w:rPr>
          <w:rFonts w:ascii="Arial" w:hAnsi="Arial" w:cs="Arial"/>
          <w:color w:val="000000"/>
        </w:rPr>
        <w:sym w:font="WP TypographicSymbols" w:char="0041"/>
      </w:r>
      <w:r>
        <w:rPr>
          <w:rFonts w:ascii="Arial" w:hAnsi="Arial" w:cs="Arial"/>
          <w:color w:val="000000"/>
        </w:rPr>
        <w:t>complete</w:t>
      </w:r>
      <w:r>
        <w:rPr>
          <w:rFonts w:ascii="Arial" w:hAnsi="Arial" w:cs="Arial"/>
          <w:color w:val="000000"/>
        </w:rPr>
        <w:sym w:font="WP TypographicSymbols" w:char="0040"/>
      </w:r>
      <w:r>
        <w:rPr>
          <w:rFonts w:ascii="Arial" w:hAnsi="Arial" w:cs="Arial"/>
          <w:color w:val="000000"/>
        </w:rPr>
        <w:t xml:space="preserve"> record.</w:t>
      </w:r>
    </w:p>
    <w:p w:rsidR="003061A2" w:rsidRDefault="003061A2" w:rsidP="0004742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sz w:val="22"/>
          <w:szCs w:val="22"/>
        </w:rPr>
      </w:pPr>
    </w:p>
    <w:p w:rsidR="003061A2" w:rsidRDefault="009D61EC" w:rsidP="0004742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both"/>
        <w:rPr>
          <w:rFonts w:ascii="Arial" w:hAnsi="Arial" w:cs="Arial"/>
          <w:color w:val="000000"/>
        </w:rPr>
      </w:pPr>
      <w:r>
        <w:rPr>
          <w:rFonts w:ascii="Arial" w:hAnsi="Arial" w:cs="Arial"/>
          <w:color w:val="000000"/>
        </w:rPr>
        <w:t xml:space="preserve">The target for ensuring "complete" NMED records is </w:t>
      </w:r>
      <w:ins w:id="1020" w:author="NAA" w:date="2010-06-24T12:28:00Z">
        <w:r w:rsidR="00B073C7">
          <w:rPr>
            <w:rFonts w:ascii="Arial" w:hAnsi="Arial" w:cs="Arial"/>
            <w:color w:val="000000"/>
          </w:rPr>
          <w:t>60</w:t>
        </w:r>
      </w:ins>
      <w:r>
        <w:rPr>
          <w:rFonts w:ascii="Arial" w:hAnsi="Arial" w:cs="Arial"/>
          <w:color w:val="000000"/>
        </w:rPr>
        <w:t xml:space="preserve"> days from the date the event is reported.  The information identified below must be provided to classify a record as "complete."  If there is a reason that </w:t>
      </w:r>
      <w:ins w:id="1021" w:author="NAA" w:date="2010-06-24T12:28:00Z">
        <w:r w:rsidR="00B073C7">
          <w:rPr>
            <w:rFonts w:ascii="Arial" w:hAnsi="Arial" w:cs="Arial"/>
            <w:color w:val="000000"/>
          </w:rPr>
          <w:t xml:space="preserve">the </w:t>
        </w:r>
      </w:ins>
      <w:r>
        <w:rPr>
          <w:rFonts w:ascii="Arial" w:hAnsi="Arial" w:cs="Arial"/>
          <w:color w:val="000000"/>
        </w:rPr>
        <w:t>required information can not be obtained, that reason should be forwarded to the NMED contractor and the</w:t>
      </w:r>
      <w:r w:rsidR="00B073C7">
        <w:rPr>
          <w:rFonts w:ascii="Arial" w:hAnsi="Arial" w:cs="Arial"/>
          <w:color w:val="000000"/>
        </w:rPr>
        <w:t xml:space="preserve"> </w:t>
      </w:r>
      <w:ins w:id="1022" w:author="NAA" w:date="2010-06-24T12:28:00Z">
        <w:r w:rsidR="00B073C7">
          <w:rPr>
            <w:rFonts w:ascii="Arial" w:hAnsi="Arial" w:cs="Arial"/>
            <w:color w:val="000000"/>
          </w:rPr>
          <w:t>NRC</w:t>
        </w:r>
        <w:r>
          <w:rPr>
            <w:rFonts w:ascii="Arial" w:hAnsi="Arial" w:cs="Arial"/>
            <w:color w:val="000000"/>
          </w:rPr>
          <w:t xml:space="preserve"> </w:t>
        </w:r>
      </w:ins>
      <w:r>
        <w:rPr>
          <w:rFonts w:ascii="Arial" w:hAnsi="Arial" w:cs="Arial"/>
          <w:color w:val="000000"/>
        </w:rPr>
        <w:t xml:space="preserve">NMED Project Manager.  </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u w:val="single"/>
        </w:rPr>
        <w:t>Basic Information</w:t>
      </w:r>
      <w:r>
        <w:rPr>
          <w:rFonts w:ascii="Arial" w:hAnsi="Arial" w:cs="Arial"/>
          <w:color w:val="000000"/>
        </w:rPr>
        <w:t>:</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r>
        <w:rPr>
          <w:rFonts w:ascii="Arial" w:hAnsi="Arial" w:cs="Arial"/>
          <w:color w:val="000000"/>
        </w:rPr>
        <w:t>1.</w:t>
      </w:r>
      <w:r>
        <w:rPr>
          <w:rFonts w:ascii="Arial" w:hAnsi="Arial" w:cs="Arial"/>
          <w:color w:val="000000"/>
        </w:rPr>
        <w:tab/>
        <w:t>Essential Details</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left="196"/>
        <w:rPr>
          <w:rFonts w:ascii="Arial" w:hAnsi="Arial" w:cs="Arial"/>
          <w:color w:val="000000"/>
        </w:rPr>
      </w:pPr>
      <w:r>
        <w:rPr>
          <w:rFonts w:ascii="Arial" w:hAnsi="Arial" w:cs="Arial"/>
          <w:color w:val="000000"/>
        </w:rPr>
        <w:t>a.</w:t>
      </w:r>
      <w:r>
        <w:rPr>
          <w:rFonts w:ascii="Arial" w:hAnsi="Arial" w:cs="Arial"/>
          <w:color w:val="000000"/>
        </w:rPr>
        <w:tab/>
        <w:t>narrative event description</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left="196"/>
        <w:rPr>
          <w:rFonts w:ascii="Arial" w:hAnsi="Arial" w:cs="Arial"/>
          <w:color w:val="000000"/>
        </w:rPr>
      </w:pPr>
      <w:r>
        <w:rPr>
          <w:rFonts w:ascii="Arial" w:hAnsi="Arial" w:cs="Arial"/>
          <w:color w:val="000000"/>
        </w:rPr>
        <w:t>b.</w:t>
      </w:r>
      <w:r>
        <w:rPr>
          <w:rFonts w:ascii="Arial" w:hAnsi="Arial" w:cs="Arial"/>
          <w:color w:val="000000"/>
        </w:rPr>
        <w:tab/>
        <w:t>report identification number</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c.</w:t>
      </w:r>
      <w:r>
        <w:rPr>
          <w:rFonts w:ascii="Arial" w:hAnsi="Arial" w:cs="Arial"/>
          <w:color w:val="000000"/>
        </w:rPr>
        <w:tab/>
        <w:t>event date and notification date</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d.</w:t>
      </w:r>
      <w:r>
        <w:rPr>
          <w:rFonts w:ascii="Arial" w:hAnsi="Arial" w:cs="Arial"/>
          <w:color w:val="000000"/>
        </w:rPr>
        <w:tab/>
        <w:t>licensee/reporting party information (name, license number, and address)</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e.</w:t>
      </w:r>
      <w:r>
        <w:rPr>
          <w:rFonts w:ascii="Arial" w:hAnsi="Arial" w:cs="Arial"/>
          <w:color w:val="000000"/>
        </w:rPr>
        <w:tab/>
      </w:r>
      <w:ins w:id="1023" w:author="NAA" w:date="2010-06-24T12:28:00Z">
        <w:r w:rsidR="00B073C7">
          <w:rPr>
            <w:rFonts w:ascii="Arial" w:hAnsi="Arial" w:cs="Arial"/>
            <w:color w:val="000000"/>
          </w:rPr>
          <w:t>location (</w:t>
        </w:r>
      </w:ins>
      <w:r>
        <w:rPr>
          <w:rFonts w:ascii="Arial" w:hAnsi="Arial" w:cs="Arial"/>
          <w:color w:val="000000"/>
        </w:rPr>
        <w:t>site</w:t>
      </w:r>
      <w:ins w:id="1024" w:author="NAA" w:date="2010-06-24T12:28:00Z">
        <w:r w:rsidR="00B073C7">
          <w:rPr>
            <w:rFonts w:ascii="Arial" w:hAnsi="Arial" w:cs="Arial"/>
            <w:color w:val="000000"/>
          </w:rPr>
          <w:t>)</w:t>
        </w:r>
      </w:ins>
      <w:r>
        <w:rPr>
          <w:rFonts w:ascii="Arial" w:hAnsi="Arial" w:cs="Arial"/>
          <w:color w:val="000000"/>
        </w:rPr>
        <w:t xml:space="preserve"> of event</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left="604" w:hanging="408"/>
        <w:rPr>
          <w:rFonts w:ascii="Arial" w:hAnsi="Arial" w:cs="Arial"/>
          <w:color w:val="000000"/>
        </w:rPr>
      </w:pPr>
      <w:r>
        <w:rPr>
          <w:rFonts w:ascii="Arial" w:hAnsi="Arial" w:cs="Arial"/>
          <w:color w:val="000000"/>
        </w:rPr>
        <w:t>f.</w:t>
      </w:r>
      <w:r>
        <w:rPr>
          <w:rFonts w:ascii="Arial" w:hAnsi="Arial" w:cs="Arial"/>
          <w:color w:val="000000"/>
        </w:rPr>
        <w:tab/>
        <w:t>whether the event is NRC reportable and the applicable reporting requirement</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g.</w:t>
      </w:r>
      <w:r>
        <w:rPr>
          <w:rFonts w:ascii="Arial" w:hAnsi="Arial" w:cs="Arial"/>
          <w:color w:val="000000"/>
        </w:rPr>
        <w:tab/>
        <w:t>cause and corrective actions</w:t>
      </w:r>
    </w:p>
    <w:p w:rsidR="003061A2" w:rsidRDefault="00B25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ins w:id="1025" w:author="NAA" w:date="2010-06-24T12:28:00Z">
        <w:r>
          <w:rPr>
            <w:rFonts w:ascii="Arial" w:hAnsi="Arial" w:cs="Arial"/>
            <w:color w:val="000000"/>
          </w:rPr>
          <w:t>h</w:t>
        </w:r>
      </w:ins>
      <w:r w:rsidR="009D61EC">
        <w:rPr>
          <w:rFonts w:ascii="Arial" w:hAnsi="Arial" w:cs="Arial"/>
          <w:color w:val="000000"/>
        </w:rPr>
        <w:t>.</w:t>
      </w:r>
      <w:r w:rsidR="009D61EC">
        <w:rPr>
          <w:rFonts w:ascii="Arial" w:hAnsi="Arial" w:cs="Arial"/>
          <w:color w:val="000000"/>
        </w:rPr>
        <w:tab/>
        <w:t xml:space="preserve">notifications: local police, FBI, </w:t>
      </w:r>
      <w:ins w:id="1026" w:author="NAA" w:date="2010-06-24T12:28:00Z">
        <w:r>
          <w:rPr>
            <w:rFonts w:ascii="Arial" w:hAnsi="Arial" w:cs="Arial"/>
            <w:color w:val="000000"/>
          </w:rPr>
          <w:t xml:space="preserve">and </w:t>
        </w:r>
      </w:ins>
      <w:r w:rsidR="009D61EC">
        <w:rPr>
          <w:rFonts w:ascii="Arial" w:hAnsi="Arial" w:cs="Arial"/>
          <w:color w:val="000000"/>
        </w:rPr>
        <w:t>other States, as needed</w:t>
      </w:r>
    </w:p>
    <w:p w:rsidR="003061A2" w:rsidRDefault="00B25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left="604" w:hanging="408"/>
        <w:rPr>
          <w:rFonts w:ascii="Arial" w:hAnsi="Arial" w:cs="Arial"/>
          <w:color w:val="000000"/>
        </w:rPr>
      </w:pPr>
      <w:ins w:id="1027" w:author="NAA" w:date="2010-06-24T12:28:00Z">
        <w:r>
          <w:rPr>
            <w:rFonts w:ascii="Arial" w:hAnsi="Arial" w:cs="Arial"/>
            <w:color w:val="000000"/>
          </w:rPr>
          <w:t>i</w:t>
        </w:r>
      </w:ins>
      <w:r w:rsidR="009D61EC">
        <w:rPr>
          <w:rFonts w:ascii="Arial" w:hAnsi="Arial" w:cs="Arial"/>
          <w:color w:val="000000"/>
        </w:rPr>
        <w:t>.</w:t>
      </w:r>
      <w:r w:rsidR="009D61EC">
        <w:rPr>
          <w:rFonts w:ascii="Arial" w:hAnsi="Arial" w:cs="Arial"/>
          <w:color w:val="000000"/>
        </w:rPr>
        <w:tab/>
        <w:t>identify any possible generic safety concerns/potential for others to experience the same event</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r>
        <w:rPr>
          <w:rFonts w:ascii="Arial" w:hAnsi="Arial" w:cs="Arial"/>
          <w:color w:val="000000"/>
        </w:rPr>
        <w:t>2.</w:t>
      </w:r>
      <w:r>
        <w:rPr>
          <w:rFonts w:ascii="Arial" w:hAnsi="Arial" w:cs="Arial"/>
          <w:color w:val="000000"/>
        </w:rPr>
        <w:tab/>
        <w:t>Source/Radioactive Material:</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a.</w:t>
      </w:r>
      <w:r>
        <w:rPr>
          <w:rFonts w:ascii="Arial" w:hAnsi="Arial" w:cs="Arial"/>
          <w:color w:val="000000"/>
        </w:rPr>
        <w:tab/>
        <w:t>isotope and activity</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b.</w:t>
      </w:r>
      <w:r>
        <w:rPr>
          <w:rFonts w:ascii="Arial" w:hAnsi="Arial" w:cs="Arial"/>
          <w:color w:val="000000"/>
        </w:rPr>
        <w:tab/>
        <w:t>manufacturer</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lastRenderedPageBreak/>
        <w:t>c.</w:t>
      </w:r>
      <w:r>
        <w:rPr>
          <w:rFonts w:ascii="Arial" w:hAnsi="Arial" w:cs="Arial"/>
          <w:color w:val="000000"/>
        </w:rPr>
        <w:tab/>
        <w:t>model and serial number</w:t>
      </w:r>
    </w:p>
    <w:p w:rsidR="003061A2" w:rsidRDefault="00B25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ins w:id="1028" w:author="NAA" w:date="2010-06-24T12:28:00Z"/>
          <w:rFonts w:ascii="Arial" w:hAnsi="Arial" w:cs="Arial"/>
          <w:color w:val="000000"/>
        </w:rPr>
      </w:pPr>
      <w:ins w:id="1029" w:author="NAA" w:date="2010-06-24T12:28:00Z">
        <w:r>
          <w:rPr>
            <w:rFonts w:ascii="Arial" w:hAnsi="Arial" w:cs="Arial"/>
            <w:color w:val="000000"/>
          </w:rPr>
          <w:t>d.</w:t>
        </w:r>
        <w:r>
          <w:rPr>
            <w:rFonts w:ascii="Arial" w:hAnsi="Arial" w:cs="Arial"/>
            <w:color w:val="000000"/>
          </w:rPr>
          <w:tab/>
          <w:t>leak test results, if applicable</w:t>
        </w:r>
      </w:ins>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ins w:id="1030" w:author="NAA" w:date="2010-06-24T12:28:00Z"/>
          <w:rFonts w:ascii="Arial" w:hAnsi="Arial" w:cs="Arial"/>
          <w:color w:val="000000"/>
        </w:rPr>
      </w:pPr>
    </w:p>
    <w:p w:rsidR="00B2524C" w:rsidRDefault="00B2524C" w:rsidP="004772B9">
      <w:pPr>
        <w:tabs>
          <w:tab w:val="left" w:pos="196"/>
          <w:tab w:val="left" w:pos="274"/>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sectPr w:rsidR="00B2524C" w:rsidSect="00787EFC">
          <w:footerReference w:type="even" r:id="rId42"/>
          <w:footerReference w:type="default" r:id="rId43"/>
          <w:pgSz w:w="12240" w:h="15840"/>
          <w:pgMar w:top="1080" w:right="1440" w:bottom="720" w:left="1440" w:header="990" w:footer="720" w:gutter="0"/>
          <w:pgNumType w:start="1"/>
          <w:cols w:space="720"/>
          <w:noEndnote/>
        </w:sect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r>
        <w:rPr>
          <w:rFonts w:ascii="Arial" w:hAnsi="Arial" w:cs="Arial"/>
          <w:color w:val="000000"/>
        </w:rPr>
        <w:lastRenderedPageBreak/>
        <w:t>3.</w:t>
      </w:r>
      <w:r>
        <w:rPr>
          <w:rFonts w:ascii="Arial" w:hAnsi="Arial" w:cs="Arial"/>
          <w:color w:val="000000"/>
        </w:rPr>
        <w:tab/>
        <w:t>Device/Associated Equipment:</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a.</w:t>
      </w:r>
      <w:r>
        <w:rPr>
          <w:rFonts w:ascii="Arial" w:hAnsi="Arial" w:cs="Arial"/>
          <w:color w:val="000000"/>
        </w:rPr>
        <w:tab/>
        <w:t>manufacturer</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b.</w:t>
      </w:r>
      <w:r>
        <w:rPr>
          <w:rFonts w:ascii="Arial" w:hAnsi="Arial" w:cs="Arial"/>
          <w:color w:val="000000"/>
        </w:rPr>
        <w:tab/>
        <w:t>model and serial number</w:t>
      </w:r>
    </w:p>
    <w:p w:rsidR="003061A2" w:rsidRDefault="00B25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ins w:id="1032" w:author="NAA" w:date="2010-06-24T12:28:00Z"/>
          <w:rFonts w:ascii="Arial" w:hAnsi="Arial" w:cs="Arial"/>
          <w:color w:val="000000"/>
        </w:rPr>
      </w:pPr>
      <w:ins w:id="1033" w:author="NAA" w:date="2010-06-24T12:28:00Z">
        <w:r>
          <w:rPr>
            <w:rFonts w:ascii="Arial" w:hAnsi="Arial" w:cs="Arial"/>
            <w:color w:val="000000"/>
          </w:rPr>
          <w:t>c.</w:t>
        </w:r>
        <w:r>
          <w:rPr>
            <w:rFonts w:ascii="Arial" w:hAnsi="Arial" w:cs="Arial"/>
            <w:color w:val="000000"/>
          </w:rPr>
          <w:tab/>
          <w:t>description of any equipment problems</w:t>
        </w:r>
      </w:ins>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r>
        <w:rPr>
          <w:rFonts w:ascii="Arial" w:hAnsi="Arial" w:cs="Arial"/>
          <w:color w:val="000000"/>
          <w:u w:val="single"/>
        </w:rPr>
        <w:t>Additional information is required for the specific event types listed below</w:t>
      </w:r>
      <w:r>
        <w:rPr>
          <w:rFonts w:ascii="Arial" w:hAnsi="Arial" w:cs="Arial"/>
          <w:color w:val="000000"/>
        </w:rPr>
        <w:t>:</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r>
        <w:rPr>
          <w:rFonts w:ascii="Arial" w:hAnsi="Arial" w:cs="Arial"/>
          <w:color w:val="000000"/>
        </w:rPr>
        <w:t>1.</w:t>
      </w:r>
      <w:r>
        <w:rPr>
          <w:rFonts w:ascii="Arial" w:hAnsi="Arial" w:cs="Arial"/>
          <w:color w:val="000000"/>
        </w:rPr>
        <w:tab/>
        <w:t>Release of Licensed Material or Contamination (NMED CODE:  RLM):</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a.</w:t>
      </w:r>
      <w:r>
        <w:rPr>
          <w:rFonts w:ascii="Arial" w:hAnsi="Arial" w:cs="Arial"/>
          <w:color w:val="000000"/>
        </w:rPr>
        <w:tab/>
        <w:t>release type (air or water)</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b.</w:t>
      </w:r>
      <w:r>
        <w:rPr>
          <w:rFonts w:ascii="Arial" w:hAnsi="Arial" w:cs="Arial"/>
          <w:color w:val="000000"/>
        </w:rPr>
        <w:tab/>
        <w:t>contamination (person or surface)</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c.</w:t>
      </w:r>
      <w:r>
        <w:rPr>
          <w:rFonts w:ascii="Arial" w:hAnsi="Arial" w:cs="Arial"/>
          <w:color w:val="000000"/>
        </w:rPr>
        <w:tab/>
        <w:t>isotope and activity released</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r>
        <w:rPr>
          <w:rFonts w:ascii="Arial" w:hAnsi="Arial" w:cs="Arial"/>
          <w:color w:val="000000"/>
        </w:rPr>
        <w:t>2.</w:t>
      </w:r>
      <w:r>
        <w:rPr>
          <w:rFonts w:ascii="Arial" w:hAnsi="Arial" w:cs="Arial"/>
          <w:color w:val="000000"/>
        </w:rPr>
        <w:tab/>
        <w:t>Medical event (NMED CODE:  MD2):</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a.</w:t>
      </w:r>
      <w:r>
        <w:rPr>
          <w:rFonts w:ascii="Arial" w:hAnsi="Arial" w:cs="Arial"/>
          <w:color w:val="000000"/>
        </w:rPr>
        <w:tab/>
        <w:t>procedure administered</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b.</w:t>
      </w:r>
      <w:r>
        <w:rPr>
          <w:rFonts w:ascii="Arial" w:hAnsi="Arial" w:cs="Arial"/>
          <w:color w:val="000000"/>
        </w:rPr>
        <w:tab/>
        <w:t xml:space="preserve">dose intended and </w:t>
      </w:r>
      <w:ins w:id="1034" w:author="NAA" w:date="2010-06-24T12:28:00Z">
        <w:r w:rsidR="004C4C42">
          <w:rPr>
            <w:rFonts w:ascii="Arial" w:hAnsi="Arial" w:cs="Arial"/>
            <w:color w:val="000000"/>
          </w:rPr>
          <w:t xml:space="preserve">actual </w:t>
        </w:r>
      </w:ins>
      <w:r>
        <w:rPr>
          <w:rFonts w:ascii="Arial" w:hAnsi="Arial" w:cs="Arial"/>
          <w:color w:val="000000"/>
        </w:rPr>
        <w:t>dose administered</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c.</w:t>
      </w:r>
      <w:r>
        <w:rPr>
          <w:rFonts w:ascii="Arial" w:hAnsi="Arial" w:cs="Arial"/>
          <w:color w:val="000000"/>
        </w:rPr>
        <w:tab/>
        <w:t>isotope and activity administered</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d.</w:t>
      </w:r>
      <w:r>
        <w:rPr>
          <w:rFonts w:ascii="Arial" w:hAnsi="Arial" w:cs="Arial"/>
          <w:color w:val="000000"/>
        </w:rPr>
        <w:tab/>
        <w:t>organ targeted</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e.</w:t>
      </w:r>
      <w:r>
        <w:rPr>
          <w:rFonts w:ascii="Arial" w:hAnsi="Arial" w:cs="Arial"/>
          <w:color w:val="000000"/>
        </w:rPr>
        <w:tab/>
        <w:t xml:space="preserve">notifications: patient, </w:t>
      </w:r>
      <w:ins w:id="1035" w:author="NAA" w:date="2010-06-24T12:28:00Z">
        <w:r w:rsidR="004C4C42">
          <w:rPr>
            <w:rFonts w:ascii="Arial" w:hAnsi="Arial" w:cs="Arial"/>
            <w:color w:val="000000"/>
          </w:rPr>
          <w:t xml:space="preserve">referring </w:t>
        </w:r>
      </w:ins>
      <w:r>
        <w:rPr>
          <w:rFonts w:ascii="Arial" w:hAnsi="Arial" w:cs="Arial"/>
          <w:color w:val="000000"/>
        </w:rPr>
        <w:t>physician</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r>
        <w:rPr>
          <w:rFonts w:ascii="Arial" w:hAnsi="Arial" w:cs="Arial"/>
          <w:color w:val="000000"/>
        </w:rPr>
        <w:t>3.</w:t>
      </w:r>
      <w:r>
        <w:rPr>
          <w:rFonts w:ascii="Arial" w:hAnsi="Arial" w:cs="Arial"/>
          <w:color w:val="000000"/>
        </w:rPr>
        <w:tab/>
        <w:t>Overexposure (EXP):</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a.</w:t>
      </w:r>
      <w:r>
        <w:rPr>
          <w:rFonts w:ascii="Arial" w:hAnsi="Arial" w:cs="Arial"/>
          <w:color w:val="000000"/>
        </w:rPr>
        <w:tab/>
        <w:t>radiation source and activity</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b.</w:t>
      </w:r>
      <w:r>
        <w:rPr>
          <w:rFonts w:ascii="Arial" w:hAnsi="Arial" w:cs="Arial"/>
          <w:color w:val="000000"/>
        </w:rPr>
        <w:tab/>
        <w:t>exposure dose</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c.</w:t>
      </w:r>
      <w:r>
        <w:rPr>
          <w:rFonts w:ascii="Arial" w:hAnsi="Arial" w:cs="Arial"/>
          <w:color w:val="000000"/>
        </w:rPr>
        <w:tab/>
        <w:t>exposure type (whole body, extremity, etc.)</w:t>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rPr>
          <w:rFonts w:ascii="Arial" w:hAnsi="Arial" w:cs="Arial"/>
          <w:color w:val="000000"/>
        </w:rPr>
      </w:pPr>
      <w:r>
        <w:rPr>
          <w:rFonts w:ascii="Arial" w:hAnsi="Arial" w:cs="Arial"/>
          <w:color w:val="000000"/>
        </w:rPr>
        <w:t>4.</w:t>
      </w:r>
      <w:r>
        <w:rPr>
          <w:rFonts w:ascii="Arial" w:hAnsi="Arial" w:cs="Arial"/>
          <w:color w:val="000000"/>
        </w:rPr>
        <w:tab/>
        <w:t>Transportation (TRS):</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a.</w:t>
      </w:r>
      <w:r>
        <w:rPr>
          <w:rFonts w:ascii="Arial" w:hAnsi="Arial" w:cs="Arial"/>
          <w:color w:val="000000"/>
        </w:rPr>
        <w:tab/>
        <w:t>type of transport</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s="Arial"/>
          <w:color w:val="000000"/>
        </w:rPr>
      </w:pPr>
      <w:r>
        <w:rPr>
          <w:rFonts w:ascii="Arial" w:hAnsi="Arial" w:cs="Arial"/>
          <w:color w:val="000000"/>
        </w:rPr>
        <w:t>b.</w:t>
      </w:r>
      <w:r>
        <w:rPr>
          <w:rFonts w:ascii="Arial" w:hAnsi="Arial" w:cs="Arial"/>
          <w:color w:val="000000"/>
        </w:rPr>
        <w:tab/>
        <w:t>identity of shipper</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rFonts w:ascii="Arial" w:hAnsi="Arial"/>
          <w:color w:val="000000"/>
        </w:rPr>
      </w:pPr>
      <w:r>
        <w:rPr>
          <w:rFonts w:ascii="Arial" w:hAnsi="Arial" w:cs="Arial"/>
          <w:color w:val="000000"/>
        </w:rPr>
        <w:t>c.</w:t>
      </w:r>
      <w:r>
        <w:rPr>
          <w:rFonts w:ascii="Arial" w:hAnsi="Arial" w:cs="Arial"/>
          <w:color w:val="000000"/>
        </w:rPr>
        <w:tab/>
        <w:t xml:space="preserve">package type </w:t>
      </w:r>
    </w:p>
    <w:p w:rsidR="003061A2" w:rsidRDefault="004C4C4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ins w:id="1036" w:author="NAA" w:date="2010-06-24T12:28:00Z"/>
          <w:rFonts w:ascii="Arial" w:hAnsi="Arial" w:cs="Arial"/>
          <w:color w:val="000000"/>
          <w:sz w:val="22"/>
          <w:szCs w:val="22"/>
        </w:rPr>
      </w:pPr>
      <w:ins w:id="1037" w:author="NAA" w:date="2010-06-24T12:28:00Z">
        <w:r>
          <w:rPr>
            <w:rFonts w:ascii="Arial" w:hAnsi="Arial" w:cs="Arial"/>
            <w:color w:val="000000"/>
          </w:rPr>
          <w:t>d.</w:t>
        </w:r>
        <w:r>
          <w:rPr>
            <w:rFonts w:ascii="Arial" w:hAnsi="Arial" w:cs="Arial"/>
            <w:color w:val="000000"/>
          </w:rPr>
          <w:tab/>
        </w:r>
        <w:r w:rsidR="009D61EC">
          <w:rPr>
            <w:rFonts w:ascii="Arial" w:hAnsi="Arial" w:cs="Arial"/>
            <w:color w:val="000000"/>
          </w:rPr>
          <w:t>ID number</w:t>
        </w:r>
        <w:r>
          <w:rPr>
            <w:rFonts w:ascii="Arial" w:hAnsi="Arial" w:cs="Arial"/>
            <w:color w:val="000000"/>
          </w:rPr>
          <w:t>, if applicable</w:t>
        </w:r>
      </w:ins>
    </w:p>
    <w:p w:rsidR="009D61EC" w:rsidRDefault="009D61EC" w:rsidP="004772B9">
      <w:pPr>
        <w:tabs>
          <w:tab w:val="left" w:pos="196"/>
          <w:tab w:val="left" w:pos="274"/>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409" w:lineRule="exact"/>
        <w:ind w:firstLine="196"/>
        <w:rPr>
          <w:ins w:id="1038" w:author="NAA" w:date="2010-06-24T12:28:00Z"/>
          <w:rFonts w:ascii="Arial" w:hAnsi="Arial" w:cs="Arial"/>
          <w:color w:val="000000"/>
          <w:sz w:val="22"/>
          <w:szCs w:val="22"/>
        </w:rPr>
        <w:sectPr w:rsidR="009D61EC" w:rsidSect="00787EFC">
          <w:footerReference w:type="default" r:id="rId44"/>
          <w:type w:val="continuous"/>
          <w:pgSz w:w="12240" w:h="15840"/>
          <w:pgMar w:top="1080" w:right="1440" w:bottom="720" w:left="1440" w:header="990" w:footer="720" w:gutter="0"/>
          <w:cols w:space="720"/>
          <w:noEndnote/>
        </w:sect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outlineLvl w:val="0"/>
        <w:rPr>
          <w:ins w:id="1041" w:author="NAA" w:date="2010-06-24T12:28:00Z"/>
          <w:rFonts w:ascii="Arial" w:hAnsi="Arial" w:cs="Arial"/>
          <w:color w:val="000000"/>
          <w:sz w:val="22"/>
          <w:szCs w:val="22"/>
        </w:rPr>
      </w:pPr>
      <w:ins w:id="1042" w:author="NAA" w:date="2010-06-24T12:28:00Z">
        <w:r>
          <w:rPr>
            <w:rFonts w:ascii="Arial" w:hAnsi="Arial" w:cs="Arial"/>
            <w:color w:val="000000"/>
            <w:sz w:val="22"/>
            <w:szCs w:val="22"/>
          </w:rPr>
          <w:lastRenderedPageBreak/>
          <w:tab/>
        </w:r>
        <w:bookmarkStart w:id="1043" w:name="_Toc263168993"/>
        <w:r w:rsidR="00F86CFB">
          <w:rPr>
            <w:rFonts w:ascii="Arial" w:hAnsi="Arial" w:cs="Arial"/>
            <w:color w:val="000000"/>
          </w:rPr>
          <w:t>Enclosure 4 – Inspection Manual Chapters and Inspection Procedures</w:t>
        </w:r>
        <w:bookmarkEnd w:id="1043"/>
      </w:ins>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ins w:id="1044" w:author="NAA" w:date="2010-06-24T12:28:00Z"/>
          <w:rFonts w:ascii="Arial" w:hAnsi="Arial" w:cs="Arial"/>
          <w:color w:val="000000"/>
          <w:sz w:val="22"/>
          <w:szCs w:val="22"/>
        </w:rPr>
      </w:pPr>
    </w:p>
    <w:tbl>
      <w:tblPr>
        <w:tblW w:w="0" w:type="auto"/>
        <w:jc w:val="center"/>
        <w:tblLayout w:type="fixed"/>
        <w:tblCellMar>
          <w:left w:w="120" w:type="dxa"/>
          <w:right w:w="120" w:type="dxa"/>
        </w:tblCellMar>
        <w:tblLook w:val="0000"/>
      </w:tblPr>
      <w:tblGrid>
        <w:gridCol w:w="1634"/>
        <w:gridCol w:w="5996"/>
        <w:gridCol w:w="1819"/>
      </w:tblGrid>
      <w:tr w:rsidR="009D61EC">
        <w:trPr>
          <w:tblHeade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ins w:id="1045" w:author="Gwendolyn Davis" w:date="2010-07-14T09:15:00Z">
              <w:r>
                <w:rPr>
                  <w:rFonts w:ascii="Arial" w:hAnsi="Arial" w:cs="Arial"/>
                  <w:b/>
                  <w:bCs/>
                  <w:color w:val="000000"/>
                </w:rPr>
                <w:t>I</w:t>
              </w:r>
            </w:ins>
            <w:r w:rsidR="009D61EC">
              <w:rPr>
                <w:rFonts w:ascii="Arial" w:hAnsi="Arial" w:cs="Arial"/>
                <w:b/>
                <w:bCs/>
                <w:color w:val="000000"/>
              </w:rPr>
              <w:t>MC/IP No.</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r>
              <w:rPr>
                <w:rFonts w:ascii="Arial" w:hAnsi="Arial" w:cs="Arial"/>
                <w:b/>
                <w:bCs/>
                <w:color w:val="000000"/>
              </w:rPr>
              <w:t>Inspection Manual Chapter/Inspection Procedure Title</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b/>
                <w:bCs/>
                <w:color w:val="000000"/>
              </w:rPr>
            </w:pPr>
            <w:r>
              <w:rPr>
                <w:rFonts w:ascii="Arial" w:hAnsi="Arial" w:cs="Arial"/>
                <w:b/>
                <w:bCs/>
                <w:color w:val="000000"/>
              </w:rPr>
              <w:t xml:space="preserve">Routine (R) or </w:t>
            </w: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r>
              <w:rPr>
                <w:rFonts w:ascii="Arial" w:hAnsi="Arial" w:cs="Arial"/>
                <w:b/>
                <w:bCs/>
                <w:color w:val="000000"/>
              </w:rPr>
              <w:t>As Needed (N)</w:t>
            </w:r>
          </w:p>
        </w:tc>
      </w:tr>
      <w:tr w:rsidR="000C2305">
        <w:trPr>
          <w:jc w:val="center"/>
        </w:trPr>
        <w:tc>
          <w:tcPr>
            <w:tcW w:w="9449" w:type="dxa"/>
            <w:gridSpan w:val="3"/>
            <w:tcBorders>
              <w:top w:val="single" w:sz="7" w:space="0" w:color="000000"/>
              <w:left w:val="single" w:sz="7" w:space="0" w:color="000000"/>
              <w:bottom w:val="single" w:sz="7" w:space="0" w:color="000000"/>
              <w:right w:val="single" w:sz="7" w:space="0" w:color="000000"/>
            </w:tcBorders>
            <w:shd w:val="pct1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color w:val="000000"/>
                <w:sz w:val="22"/>
                <w:szCs w:val="22"/>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MATERIALS SAFETY PROGRAMS</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46" w:author="Gwendolyn Davis" w:date="2010-07-14T09:15:00Z">
              <w:r>
                <w:rPr>
                  <w:rFonts w:ascii="Arial" w:hAnsi="Arial" w:cs="Arial"/>
                  <w:color w:val="000000"/>
                </w:rPr>
                <w:t>I</w:t>
              </w:r>
            </w:ins>
            <w:r w:rsidR="009D61EC">
              <w:rPr>
                <w:rFonts w:ascii="Arial" w:hAnsi="Arial" w:cs="Arial"/>
                <w:color w:val="000000"/>
              </w:rPr>
              <w:t>MC1220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"Processing of NRC Form 241,</w:t>
            </w:r>
            <w:r>
              <w:rPr>
                <w:rFonts w:ascii="Arial" w:hAnsi="Arial" w:cs="Arial"/>
                <w:color w:val="000000"/>
              </w:rPr>
              <w:sym w:font="WP TypographicSymbols" w:char="003D"/>
            </w:r>
            <w:r>
              <w:rPr>
                <w:rFonts w:ascii="Arial" w:hAnsi="Arial" w:cs="Arial"/>
                <w:color w:val="000000"/>
              </w:rPr>
              <w:t>Inspection of Agreement State Licensees Operating Under the Reciprocity Provisions of 10 CFR 150.20"</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rsidTr="006C181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47" w:author="Gwendolyn Davis" w:date="2010-07-14T09:15:00Z">
              <w:r>
                <w:rPr>
                  <w:rFonts w:ascii="Arial" w:hAnsi="Arial" w:cs="Arial"/>
                  <w:color w:val="000000"/>
                </w:rPr>
                <w:t>I</w:t>
              </w:r>
            </w:ins>
            <w:r w:rsidR="009D61EC">
              <w:rPr>
                <w:rFonts w:ascii="Arial" w:hAnsi="Arial" w:cs="Arial"/>
                <w:color w:val="000000"/>
              </w:rPr>
              <w:t>MC2810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48" w:author="NAA" w:date="2010-06-24T12:28:00Z">
              <w:r>
                <w:rPr>
                  <w:rFonts w:ascii="Arial" w:hAnsi="Arial" w:cs="Arial"/>
                  <w:color w:val="000000"/>
                </w:rPr>
                <w:sym w:font="WP TypographicSymbols" w:char="0041"/>
              </w:r>
              <w:r w:rsidR="007501EA">
                <w:rPr>
                  <w:rFonts w:ascii="Arial" w:hAnsi="Arial" w:cs="Arial"/>
                  <w:color w:val="000000"/>
                </w:rPr>
                <w:t>Master Material License</w:t>
              </w:r>
            </w:ins>
            <w:r w:rsidR="007501EA">
              <w:rPr>
                <w:rFonts w:ascii="Arial" w:hAnsi="Arial" w:cs="Arial"/>
                <w:color w:val="000000"/>
              </w:rPr>
              <w:t xml:space="preserve"> Inspection </w:t>
            </w:r>
            <w:ins w:id="1049" w:author="NAA" w:date="2010-06-24T12:28:00Z">
              <w:r w:rsidR="007501EA">
                <w:rPr>
                  <w:rFonts w:ascii="Arial" w:hAnsi="Arial" w:cs="Arial"/>
                  <w:color w:val="000000"/>
                </w:rPr>
                <w:t>Program</w:t>
              </w:r>
              <w:r>
                <w:rPr>
                  <w:rFonts w:ascii="Arial" w:hAnsi="Arial" w:cs="Arial"/>
                  <w:color w:val="000000"/>
                </w:rPr>
                <w:t>"</w:t>
              </w:r>
            </w:ins>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50" w:author="Gwendolyn Davis" w:date="2010-07-14T09:15:00Z">
              <w:r>
                <w:rPr>
                  <w:rFonts w:ascii="Arial" w:hAnsi="Arial" w:cs="Arial"/>
                  <w:color w:val="000000"/>
                </w:rPr>
                <w:t>I</w:t>
              </w:r>
            </w:ins>
            <w:r w:rsidR="009D61EC">
              <w:rPr>
                <w:rFonts w:ascii="Arial" w:hAnsi="Arial" w:cs="Arial"/>
                <w:color w:val="000000"/>
              </w:rPr>
              <w:t>MC2815</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"Construction and Pre-Operational Inspection of Panoramic, Wet-Source Storage Gamma Irradiators"</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51" w:author="Gwendolyn Davis" w:date="2010-07-14T09:15:00Z">
              <w:r>
                <w:rPr>
                  <w:rFonts w:ascii="Arial" w:hAnsi="Arial" w:cs="Arial"/>
                  <w:color w:val="000000"/>
                </w:rPr>
                <w:t>I</w:t>
              </w:r>
            </w:ins>
            <w:r w:rsidR="009D61EC">
              <w:rPr>
                <w:rFonts w:ascii="Arial" w:hAnsi="Arial" w:cs="Arial"/>
                <w:color w:val="000000"/>
              </w:rPr>
              <w:t>MC 2882</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Transfer of NRC License Files to Agreement State(s)</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87121</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Industrial Radiography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87122</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Irradiator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87123</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Well Logging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87124</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Fixed and Portable Gauge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87125</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Materials Processor/Manufacturer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87126</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Industrial/Academic/Research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87127</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Radiopharmacy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87129</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 xml:space="preserve">Master </w:t>
            </w:r>
            <w:ins w:id="1052" w:author="NAA" w:date="2010-06-24T12:28:00Z">
              <w:r w:rsidR="007501EA">
                <w:rPr>
                  <w:rFonts w:ascii="Arial" w:hAnsi="Arial" w:cs="Arial"/>
                  <w:color w:val="000000"/>
                </w:rPr>
                <w:t>Materials Program</w:t>
              </w:r>
              <w:r>
                <w:rPr>
                  <w:rFonts w:ascii="Arial" w:hAnsi="Arial" w:cs="Arial"/>
                  <w:color w:val="000000"/>
                </w:rPr>
                <w:sym w:font="WP TypographicSymbols" w:char="0040"/>
              </w:r>
            </w:ins>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87130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Nuclear Medicine Programs</w:t>
            </w:r>
            <w:r>
              <w:rPr>
                <w:rFonts w:ascii="Arial" w:hAnsi="Arial" w:cs="Arial"/>
                <w:color w:val="000000"/>
              </w:rPr>
              <w:sym w:font="WP TypographicSymbols" w:char="0042"/>
            </w:r>
            <w:r>
              <w:rPr>
                <w:rFonts w:ascii="Arial" w:hAnsi="Arial" w:cs="Arial"/>
                <w:color w:val="000000"/>
              </w:rPr>
              <w:t>Written Directive Not Required</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87131</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Nuclear Medicine Programs</w:t>
            </w:r>
            <w:r>
              <w:rPr>
                <w:rFonts w:ascii="Arial" w:hAnsi="Arial" w:cs="Arial"/>
                <w:color w:val="000000"/>
              </w:rPr>
              <w:sym w:font="WP TypographicSymbols" w:char="0042"/>
            </w:r>
            <w:r>
              <w:rPr>
                <w:rFonts w:ascii="Arial" w:hAnsi="Arial" w:cs="Arial"/>
                <w:color w:val="000000"/>
              </w:rPr>
              <w:t>Written Directive Required</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87132</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Brachytherapy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87133</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Medical Gamma Stereotactic Radiosurgery and Teletherapy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rsidTr="006C181C">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87134</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Medical Broad-Scope Programs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6C181C" w:rsidTr="006C181C">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B20A25">
            <w:pPr>
              <w:tabs>
                <w:tab w:val="left" w:pos="27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olor w:val="000000"/>
              </w:rPr>
            </w:pPr>
            <w:r w:rsidRPr="00B20A25">
              <w:rPr>
                <w:rFonts w:ascii="Arial" w:hAnsi="Arial"/>
                <w:color w:val="000000"/>
              </w:rPr>
              <w:t xml:space="preserve">IP </w:t>
            </w:r>
            <w:ins w:id="1053" w:author="NAA" w:date="2010-06-24T12:28:00Z">
              <w:r w:rsidR="006C181C">
                <w:rPr>
                  <w:rFonts w:ascii="Arial" w:hAnsi="Arial" w:cs="Arial"/>
                  <w:color w:val="000000"/>
                </w:rPr>
                <w:t>87135</w:t>
              </w:r>
            </w:ins>
          </w:p>
        </w:tc>
        <w:tc>
          <w:tcPr>
            <w:tcW w:w="5996" w:type="dxa"/>
            <w:tcBorders>
              <w:top w:val="single" w:sz="7" w:space="0" w:color="000000"/>
              <w:left w:val="single" w:sz="7" w:space="0" w:color="000000"/>
              <w:bottom w:val="single" w:sz="7" w:space="0" w:color="000000"/>
              <w:right w:val="single" w:sz="7" w:space="0" w:color="000000"/>
            </w:tcBorders>
          </w:tcPr>
          <w:p w:rsidR="003061A2" w:rsidRDefault="006C181C">
            <w:pPr>
              <w:tabs>
                <w:tab w:val="left" w:pos="27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olor w:val="000000"/>
              </w:rPr>
            </w:pPr>
            <w:ins w:id="1054" w:author="NAA" w:date="2010-06-24T12:28:00Z">
              <w:r>
                <w:rPr>
                  <w:rFonts w:ascii="Arial" w:hAnsi="Arial" w:cs="Arial"/>
                  <w:color w:val="000000"/>
                </w:rPr>
                <w:t>“Panoramic and Underwater Irradiator Security Program”</w:t>
              </w:r>
              <w:r w:rsidR="007501EA">
                <w:rPr>
                  <w:rFonts w:ascii="Arial" w:hAnsi="Arial" w:cs="Arial"/>
                  <w:color w:val="000000"/>
                </w:rPr>
                <w:t xml:space="preserve"> (Non-Public)</w:t>
              </w:r>
            </w:ins>
          </w:p>
        </w:tc>
        <w:tc>
          <w:tcPr>
            <w:tcW w:w="1819" w:type="dxa"/>
            <w:tcBorders>
              <w:top w:val="single" w:sz="7" w:space="0" w:color="000000"/>
              <w:left w:val="single" w:sz="7" w:space="0" w:color="000000"/>
              <w:bottom w:val="single" w:sz="7" w:space="0" w:color="000000"/>
              <w:right w:val="single" w:sz="7" w:space="0" w:color="000000"/>
            </w:tcBorders>
          </w:tcPr>
          <w:p w:rsidR="003061A2" w:rsidRDefault="00B20A25">
            <w:pPr>
              <w:tabs>
                <w:tab w:val="left" w:pos="27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olor w:val="000000"/>
              </w:rPr>
            </w:pPr>
            <w:r w:rsidRPr="00B20A25">
              <w:rPr>
                <w:rFonts w:ascii="Arial" w:hAnsi="Arial"/>
                <w:color w:val="000000"/>
              </w:rPr>
              <w:t>N</w:t>
            </w:r>
          </w:p>
        </w:tc>
      </w:tr>
    </w:tbl>
    <w:p w:rsidR="003061A2" w:rsidRDefault="006773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5" w:author="NAA" w:date="2010-06-24T12:28:00Z"/>
        </w:rPr>
      </w:pPr>
      <w:ins w:id="1056" w:author="NAA" w:date="2010-06-24T12:28:00Z">
        <w:r>
          <w:br w:type="page"/>
        </w:r>
      </w:ins>
    </w:p>
    <w:tbl>
      <w:tblPr>
        <w:tblW w:w="0" w:type="auto"/>
        <w:jc w:val="center"/>
        <w:tblLayout w:type="fixed"/>
        <w:tblCellMar>
          <w:left w:w="120" w:type="dxa"/>
          <w:right w:w="120" w:type="dxa"/>
        </w:tblCellMar>
        <w:tblLook w:val="0000"/>
      </w:tblPr>
      <w:tblGrid>
        <w:gridCol w:w="1634"/>
        <w:gridCol w:w="5996"/>
        <w:gridCol w:w="1819"/>
      </w:tblGrid>
      <w:tr w:rsidR="0067737A" w:rsidTr="00BE7DD5">
        <w:trPr>
          <w:tblHeader/>
          <w:jc w:val="center"/>
          <w:ins w:id="1057" w:author="NAA" w:date="2010-06-24T12:28:00Z"/>
        </w:trPr>
        <w:tc>
          <w:tcPr>
            <w:tcW w:w="1634"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1058" w:author="NAA" w:date="2010-06-24T12:28:00Z"/>
                <w:rFonts w:ascii="Arial" w:hAnsi="Arial" w:cs="Arial"/>
                <w:color w:val="000000"/>
                <w:sz w:val="22"/>
                <w:szCs w:val="22"/>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ins w:id="1059" w:author="NAA" w:date="2010-06-24T12:28:00Z"/>
                <w:rFonts w:ascii="Arial" w:hAnsi="Arial" w:cs="Arial"/>
                <w:b/>
                <w:bCs/>
                <w:color w:val="000000"/>
                <w:sz w:val="22"/>
                <w:szCs w:val="22"/>
              </w:rPr>
            </w:pPr>
            <w:ins w:id="1060" w:author="Gwendolyn Davis" w:date="2010-07-14T09:16:00Z">
              <w:r>
                <w:rPr>
                  <w:rFonts w:ascii="Arial" w:hAnsi="Arial" w:cs="Arial"/>
                  <w:b/>
                  <w:bCs/>
                  <w:color w:val="000000"/>
                </w:rPr>
                <w:t>I</w:t>
              </w:r>
            </w:ins>
            <w:ins w:id="1061" w:author="NAA" w:date="2010-06-24T12:28:00Z">
              <w:r w:rsidR="0067737A">
                <w:rPr>
                  <w:rFonts w:ascii="Arial" w:hAnsi="Arial" w:cs="Arial"/>
                  <w:b/>
                  <w:bCs/>
                  <w:color w:val="000000"/>
                </w:rPr>
                <w:t>MC/IP No.</w:t>
              </w:r>
            </w:ins>
          </w:p>
        </w:tc>
        <w:tc>
          <w:tcPr>
            <w:tcW w:w="5996"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1062" w:author="NAA" w:date="2010-06-24T12:28:00Z"/>
                <w:rFonts w:ascii="Arial" w:hAnsi="Arial" w:cs="Arial"/>
                <w:b/>
                <w:bCs/>
                <w:color w:val="000000"/>
                <w:sz w:val="22"/>
                <w:szCs w:val="22"/>
              </w:rPr>
            </w:pPr>
          </w:p>
          <w:p w:rsidR="003061A2" w:rsidRDefault="0067737A">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ins w:id="1063" w:author="NAA" w:date="2010-06-24T12:28:00Z"/>
                <w:rFonts w:ascii="Arial" w:hAnsi="Arial" w:cs="Arial"/>
                <w:b/>
                <w:bCs/>
                <w:color w:val="000000"/>
                <w:sz w:val="22"/>
                <w:szCs w:val="22"/>
              </w:rPr>
            </w:pPr>
            <w:ins w:id="1064" w:author="NAA" w:date="2010-06-24T12:28:00Z">
              <w:r>
                <w:rPr>
                  <w:rFonts w:ascii="Arial" w:hAnsi="Arial" w:cs="Arial"/>
                  <w:b/>
                  <w:bCs/>
                  <w:color w:val="000000"/>
                </w:rPr>
                <w:t>Inspection Manual Chapter/Inspection Procedure Title</w:t>
              </w:r>
            </w:ins>
          </w:p>
        </w:tc>
        <w:tc>
          <w:tcPr>
            <w:tcW w:w="1819"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1065" w:author="NAA" w:date="2010-06-24T12:28:00Z"/>
                <w:rFonts w:ascii="Arial" w:hAnsi="Arial" w:cs="Arial"/>
                <w:b/>
                <w:bCs/>
                <w:color w:val="000000"/>
                <w:sz w:val="22"/>
                <w:szCs w:val="22"/>
              </w:rPr>
            </w:pPr>
          </w:p>
          <w:p w:rsidR="003061A2" w:rsidRDefault="0067737A">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ins w:id="1066" w:author="NAA" w:date="2010-06-24T12:28:00Z"/>
                <w:rFonts w:ascii="Arial" w:hAnsi="Arial" w:cs="Arial"/>
                <w:b/>
                <w:bCs/>
                <w:color w:val="000000"/>
              </w:rPr>
            </w:pPr>
            <w:ins w:id="1067" w:author="NAA" w:date="2010-06-24T12:28:00Z">
              <w:r>
                <w:rPr>
                  <w:rFonts w:ascii="Arial" w:hAnsi="Arial" w:cs="Arial"/>
                  <w:b/>
                  <w:bCs/>
                  <w:color w:val="000000"/>
                </w:rPr>
                <w:t xml:space="preserve">Routine (R) or </w:t>
              </w:r>
            </w:ins>
          </w:p>
          <w:p w:rsidR="003061A2" w:rsidRDefault="0067737A">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ins w:id="1068" w:author="NAA" w:date="2010-06-24T12:28:00Z"/>
                <w:rFonts w:ascii="Arial" w:hAnsi="Arial" w:cs="Arial"/>
                <w:b/>
                <w:bCs/>
                <w:color w:val="000000"/>
                <w:sz w:val="22"/>
                <w:szCs w:val="22"/>
              </w:rPr>
            </w:pPr>
            <w:ins w:id="1069" w:author="NAA" w:date="2010-06-24T12:28:00Z">
              <w:r>
                <w:rPr>
                  <w:rFonts w:ascii="Arial" w:hAnsi="Arial" w:cs="Arial"/>
                  <w:b/>
                  <w:bCs/>
                  <w:color w:val="000000"/>
                </w:rPr>
                <w:t>As Needed (N)</w:t>
              </w:r>
            </w:ins>
          </w:p>
        </w:tc>
      </w:tr>
      <w:tr w:rsidR="006C181C" w:rsidTr="00BE7DD5">
        <w:trPr>
          <w:tblHeader/>
          <w:jc w:val="center"/>
          <w:ins w:id="1070" w:author="NAA" w:date="2010-06-24T12:28:00Z"/>
        </w:trPr>
        <w:tc>
          <w:tcPr>
            <w:tcW w:w="9449" w:type="dxa"/>
            <w:gridSpan w:val="3"/>
            <w:tcBorders>
              <w:top w:val="single" w:sz="8" w:space="0" w:color="000000"/>
              <w:left w:val="single" w:sz="8" w:space="0" w:color="000000"/>
              <w:bottom w:val="single" w:sz="8" w:space="0" w:color="000000"/>
              <w:right w:val="single" w:sz="8" w:space="0" w:color="000000"/>
            </w:tcBorders>
            <w:shd w:val="pct10" w:color="auto" w:fill="auto"/>
          </w:tcPr>
          <w:p w:rsidR="003061A2" w:rsidRDefault="00BE7D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071" w:author="NAA" w:date="2010-06-24T12:28:00Z"/>
                <w:rFonts w:ascii="Arial" w:hAnsi="Arial" w:cs="Arial"/>
                <w:bCs/>
                <w:color w:val="000000"/>
              </w:rPr>
            </w:pPr>
            <w:ins w:id="1072" w:author="NAA" w:date="2010-06-24T12:28:00Z">
              <w:r w:rsidRPr="00BE7DD5">
                <w:rPr>
                  <w:rFonts w:ascii="Arial" w:hAnsi="Arial" w:cs="Arial"/>
                  <w:bCs/>
                  <w:color w:val="000000"/>
                </w:rPr>
                <w:t>MATERIALS SAFETY PROGRAMS (CONTINUED)</w:t>
              </w:r>
            </w:ins>
          </w:p>
        </w:tc>
      </w:tr>
      <w:tr w:rsidR="006C181C" w:rsidRPr="00BE7DD5" w:rsidTr="00BE7DD5">
        <w:trPr>
          <w:tblHeader/>
          <w:jc w:val="center"/>
          <w:ins w:id="1073" w:author="NAA" w:date="2010-06-24T12:28:00Z"/>
        </w:trPr>
        <w:tc>
          <w:tcPr>
            <w:tcW w:w="1634"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E7D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4" w:author="NAA" w:date="2010-06-24T12:28:00Z"/>
                <w:rFonts w:ascii="Arial" w:hAnsi="Arial" w:cs="Arial"/>
                <w:color w:val="000000"/>
              </w:rPr>
            </w:pPr>
            <w:ins w:id="1075" w:author="NAA" w:date="2010-06-24T12:28:00Z">
              <w:r w:rsidRPr="00BE7DD5">
                <w:rPr>
                  <w:rFonts w:ascii="Arial" w:hAnsi="Arial" w:cs="Arial"/>
                  <w:color w:val="000000"/>
                </w:rPr>
                <w:t>IP 87136</w:t>
              </w:r>
            </w:ins>
          </w:p>
        </w:tc>
        <w:tc>
          <w:tcPr>
            <w:tcW w:w="5996"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E7D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6" w:author="NAA" w:date="2010-06-24T12:28:00Z"/>
                <w:rFonts w:ascii="Arial" w:hAnsi="Arial" w:cs="Arial"/>
                <w:bCs/>
                <w:color w:val="000000"/>
              </w:rPr>
            </w:pPr>
            <w:ins w:id="1077" w:author="NAA" w:date="2010-06-24T12:28:00Z">
              <w:r>
                <w:rPr>
                  <w:rFonts w:ascii="Arial" w:hAnsi="Arial" w:cs="Arial"/>
                  <w:b/>
                  <w:bCs/>
                  <w:color w:val="000000"/>
                </w:rPr>
                <w:t>“</w:t>
              </w:r>
              <w:r>
                <w:rPr>
                  <w:rFonts w:ascii="Arial" w:hAnsi="Arial" w:cs="Arial"/>
                  <w:bCs/>
                  <w:color w:val="000000"/>
                </w:rPr>
                <w:t>Manufactur</w:t>
              </w:r>
            </w:ins>
            <w:ins w:id="1078" w:author="Gwendolyn Davis" w:date="2010-07-14T09:40:00Z">
              <w:r w:rsidR="00903F1E">
                <w:rPr>
                  <w:rFonts w:ascii="Arial" w:hAnsi="Arial" w:cs="Arial"/>
                  <w:bCs/>
                  <w:color w:val="000000"/>
                </w:rPr>
                <w:t>er</w:t>
              </w:r>
            </w:ins>
            <w:ins w:id="1079" w:author="NAA" w:date="2010-06-24T12:28:00Z">
              <w:r>
                <w:rPr>
                  <w:rFonts w:ascii="Arial" w:hAnsi="Arial" w:cs="Arial"/>
                  <w:bCs/>
                  <w:color w:val="000000"/>
                </w:rPr>
                <w:t xml:space="preserve"> and Distribution (M&amp;D) Security Program”</w:t>
              </w:r>
              <w:r w:rsidR="007501EA">
                <w:rPr>
                  <w:rFonts w:ascii="Arial" w:hAnsi="Arial" w:cs="Arial"/>
                  <w:bCs/>
                  <w:color w:val="000000"/>
                </w:rPr>
                <w:t xml:space="preserve"> (Non-Public)</w:t>
              </w:r>
            </w:ins>
          </w:p>
        </w:tc>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3061A2" w:rsidRDefault="00BE7D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080" w:author="NAA" w:date="2010-06-24T12:28:00Z"/>
                <w:rFonts w:ascii="Arial" w:hAnsi="Arial" w:cs="Arial"/>
                <w:bCs/>
                <w:color w:val="000000"/>
              </w:rPr>
            </w:pPr>
            <w:ins w:id="1081" w:author="NAA" w:date="2010-06-24T12:28:00Z">
              <w:r w:rsidRPr="00BE7DD5">
                <w:rPr>
                  <w:rFonts w:ascii="Arial" w:hAnsi="Arial" w:cs="Arial"/>
                  <w:bCs/>
                  <w:color w:val="000000"/>
                </w:rPr>
                <w:t>N</w:t>
              </w:r>
            </w:ins>
          </w:p>
        </w:tc>
      </w:tr>
      <w:tr w:rsidR="000C2305" w:rsidTr="00BE7DD5">
        <w:trPr>
          <w:jc w:val="center"/>
          <w:ins w:id="1082" w:author="NAA" w:date="2010-06-24T12:28:00Z"/>
        </w:trPr>
        <w:tc>
          <w:tcPr>
            <w:tcW w:w="9449" w:type="dxa"/>
            <w:gridSpan w:val="3"/>
            <w:tcBorders>
              <w:top w:val="single" w:sz="8" w:space="0" w:color="000000"/>
              <w:left w:val="single" w:sz="7" w:space="0" w:color="000000"/>
              <w:bottom w:val="single" w:sz="7" w:space="0" w:color="000000"/>
              <w:right w:val="single" w:sz="7" w:space="0" w:color="000000"/>
            </w:tcBorders>
            <w:shd w:val="pct1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1083" w:author="NAA" w:date="2010-06-24T12:28:00Z"/>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ins w:id="1084" w:author="NAA" w:date="2010-06-24T12:28:00Z"/>
                <w:rFonts w:ascii="Arial" w:hAnsi="Arial" w:cs="Arial"/>
                <w:color w:val="000000"/>
              </w:rPr>
            </w:pPr>
            <w:ins w:id="1085" w:author="NAA" w:date="2010-06-24T12:28:00Z">
              <w:r>
                <w:rPr>
                  <w:rFonts w:ascii="Arial" w:hAnsi="Arial" w:cs="Arial"/>
                  <w:color w:val="000000"/>
                </w:rPr>
                <w:t>CONDUCT OF INSPECTIONS</w:t>
              </w:r>
            </w:ins>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86" w:author="Gwendolyn Davis" w:date="2010-07-14T09:16:00Z">
              <w:r>
                <w:rPr>
                  <w:rFonts w:ascii="Arial" w:hAnsi="Arial" w:cs="Arial"/>
                  <w:color w:val="000000"/>
                </w:rPr>
                <w:t>I</w:t>
              </w:r>
            </w:ins>
            <w:r w:rsidR="009D61EC">
              <w:rPr>
                <w:rFonts w:ascii="Arial" w:hAnsi="Arial" w:cs="Arial"/>
                <w:color w:val="000000"/>
              </w:rPr>
              <w:t>MC 0300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"Announced and Unannounced Inspections"</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87" w:author="Gwendolyn Davis" w:date="2010-07-14T09:16:00Z">
              <w:r>
                <w:rPr>
                  <w:rFonts w:ascii="Arial" w:hAnsi="Arial" w:cs="Arial"/>
                  <w:color w:val="000000"/>
                </w:rPr>
                <w:t>I</w:t>
              </w:r>
            </w:ins>
            <w:r w:rsidR="009D61EC">
              <w:rPr>
                <w:rFonts w:ascii="Arial" w:hAnsi="Arial" w:cs="Arial"/>
                <w:color w:val="000000"/>
              </w:rPr>
              <w:t>MC 0330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Guidance for NRC Review of Licensee Draft Documents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88" w:author="Gwendolyn Davis" w:date="2010-07-14T09:16:00Z">
              <w:r>
                <w:rPr>
                  <w:rFonts w:ascii="Arial" w:hAnsi="Arial" w:cs="Arial"/>
                  <w:color w:val="000000"/>
                </w:rPr>
                <w:t>I</w:t>
              </w:r>
            </w:ins>
            <w:r w:rsidR="009D61EC">
              <w:rPr>
                <w:rFonts w:ascii="Arial" w:hAnsi="Arial" w:cs="Arial"/>
                <w:color w:val="000000"/>
              </w:rPr>
              <w:t>MC 0312</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"Technical Assistance for Radiation Safety Inspections at Nuclear Fuel Facilities and Materials Licensees"</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89" w:author="Gwendolyn Davis" w:date="2010-07-14T09:16:00Z">
              <w:r>
                <w:rPr>
                  <w:rFonts w:ascii="Arial" w:hAnsi="Arial" w:cs="Arial"/>
                  <w:color w:val="000000"/>
                </w:rPr>
                <w:t>I</w:t>
              </w:r>
            </w:ins>
            <w:r w:rsidR="009D61EC">
              <w:rPr>
                <w:rFonts w:ascii="Arial" w:hAnsi="Arial" w:cs="Arial"/>
                <w:color w:val="000000"/>
              </w:rPr>
              <w:t>MC 1246</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Formal Qualification Programs in Nuclear Material Safety and Safeguards Program Area</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40002</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Inspections to Review Allegations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87250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"Locating Missing Materials Licensees"</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93800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"Augmented Inspection Team"</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93812</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"Special Inspection"</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0C2305">
        <w:trPr>
          <w:jc w:val="center"/>
        </w:trPr>
        <w:tc>
          <w:tcPr>
            <w:tcW w:w="9449" w:type="dxa"/>
            <w:gridSpan w:val="3"/>
            <w:tcBorders>
              <w:top w:val="single" w:sz="7" w:space="0" w:color="000000"/>
              <w:left w:val="single" w:sz="7" w:space="0" w:color="000000"/>
              <w:bottom w:val="single" w:sz="7" w:space="0" w:color="000000"/>
              <w:right w:val="single" w:sz="7" w:space="0" w:color="000000"/>
            </w:tcBorders>
            <w:shd w:val="pct1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INCIDENT RESPONSE</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90" w:author="Gwendolyn Davis" w:date="2010-07-14T09:16:00Z">
              <w:r>
                <w:rPr>
                  <w:rFonts w:ascii="Arial" w:hAnsi="Arial" w:cs="Arial"/>
                  <w:color w:val="000000"/>
                </w:rPr>
                <w:t>I</w:t>
              </w:r>
            </w:ins>
            <w:r w:rsidR="009D61EC">
              <w:rPr>
                <w:rFonts w:ascii="Arial" w:hAnsi="Arial" w:cs="Arial"/>
                <w:color w:val="000000"/>
              </w:rPr>
              <w:t>MC 1301</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 xml:space="preserve">"Response to Radioactive Material Incidents That Do Not Require Activation of the NRC Incident Response </w:t>
            </w:r>
            <w:ins w:id="1091" w:author="Gwendolyn Davis" w:date="2010-07-14T09:39:00Z">
              <w:r w:rsidR="00903F1E">
                <w:rPr>
                  <w:rFonts w:ascii="Arial" w:hAnsi="Arial" w:cs="Arial"/>
                  <w:color w:val="000000"/>
                </w:rPr>
                <w:t>Plan</w:t>
              </w:r>
              <w:r w:rsidR="00903F1E" w:rsidDel="00903F1E">
                <w:rPr>
                  <w:rFonts w:ascii="Arial" w:hAnsi="Arial" w:cs="Arial"/>
                  <w:color w:val="000000"/>
                </w:rPr>
                <w:t xml:space="preserve"> </w:t>
              </w:r>
            </w:ins>
            <w:r>
              <w:rPr>
                <w:rFonts w:ascii="Arial" w:hAnsi="Arial" w:cs="Arial"/>
                <w:color w:val="000000"/>
              </w:rPr>
              <w:t>"</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92" w:author="Gwendolyn Davis" w:date="2010-07-14T09:16:00Z">
              <w:r>
                <w:rPr>
                  <w:rFonts w:ascii="Arial" w:hAnsi="Arial" w:cs="Arial"/>
                  <w:color w:val="000000"/>
                </w:rPr>
                <w:t>I</w:t>
              </w:r>
            </w:ins>
            <w:r w:rsidR="009D61EC">
              <w:rPr>
                <w:rFonts w:ascii="Arial" w:hAnsi="Arial" w:cs="Arial"/>
                <w:color w:val="000000"/>
              </w:rPr>
              <w:t>MC 1302</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93" w:author="NAA" w:date="2010-06-24T12:28:00Z">
              <w:r>
                <w:rPr>
                  <w:rFonts w:ascii="Arial" w:hAnsi="Arial" w:cs="Arial"/>
                  <w:color w:val="000000"/>
                </w:rPr>
                <w:sym w:font="WP TypographicSymbols" w:char="0041"/>
              </w:r>
              <w:r w:rsidR="007501EA">
                <w:rPr>
                  <w:rFonts w:ascii="Arial" w:hAnsi="Arial" w:cs="Arial"/>
                  <w:color w:val="000000"/>
                </w:rPr>
                <w:t xml:space="preserve">Follow-up Actions and </w:t>
              </w:r>
            </w:ins>
            <w:r>
              <w:rPr>
                <w:rFonts w:ascii="Arial" w:hAnsi="Arial" w:cs="Arial"/>
                <w:color w:val="000000"/>
              </w:rPr>
              <w:t xml:space="preserve">Action Levels for Radiation Exposures Associated with Materials </w:t>
            </w:r>
            <w:ins w:id="1094" w:author="NAA" w:date="2010-06-24T12:28:00Z">
              <w:r w:rsidR="007501EA">
                <w:rPr>
                  <w:rFonts w:ascii="Arial" w:hAnsi="Arial" w:cs="Arial"/>
                  <w:color w:val="000000"/>
                </w:rPr>
                <w:t>Incidents</w:t>
              </w:r>
            </w:ins>
            <w:r>
              <w:rPr>
                <w:rFonts w:ascii="Arial" w:hAnsi="Arial" w:cs="Arial"/>
                <w:color w:val="000000"/>
              </w:rPr>
              <w:t xml:space="preserve"> Involving Members of the Public"</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95" w:author="Gwendolyn Davis" w:date="2010-07-14T09:16:00Z">
              <w:r>
                <w:rPr>
                  <w:rFonts w:ascii="Arial" w:hAnsi="Arial" w:cs="Arial"/>
                  <w:color w:val="000000"/>
                </w:rPr>
                <w:t>I</w:t>
              </w:r>
            </w:ins>
            <w:r w:rsidR="009D61EC">
              <w:rPr>
                <w:rFonts w:ascii="Arial" w:hAnsi="Arial" w:cs="Arial"/>
                <w:color w:val="000000"/>
              </w:rPr>
              <w:t>MC 1303</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Requesting Emergency Acceptance of Radioactive Material by the U.S. Department of Energy (DOE)</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96" w:author="Gwendolyn Davis" w:date="2010-07-14T09:16:00Z">
              <w:r>
                <w:rPr>
                  <w:rFonts w:ascii="Arial" w:hAnsi="Arial" w:cs="Arial"/>
                  <w:color w:val="000000"/>
                </w:rPr>
                <w:t>I</w:t>
              </w:r>
            </w:ins>
            <w:r w:rsidR="009D61EC">
              <w:rPr>
                <w:rFonts w:ascii="Arial" w:hAnsi="Arial" w:cs="Arial"/>
                <w:color w:val="000000"/>
              </w:rPr>
              <w:t>MC 1330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"Response to Transportation Accidents Involving Radioactive Materials"</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097" w:author="Gwendolyn Davis" w:date="2010-07-14T09:16:00Z">
              <w:r>
                <w:rPr>
                  <w:rFonts w:ascii="Arial" w:hAnsi="Arial" w:cs="Arial"/>
                  <w:color w:val="000000"/>
                </w:rPr>
                <w:t>I</w:t>
              </w:r>
            </w:ins>
            <w:r w:rsidR="009D61EC">
              <w:rPr>
                <w:rFonts w:ascii="Arial" w:hAnsi="Arial" w:cs="Arial"/>
                <w:color w:val="000000"/>
              </w:rPr>
              <w:t>MC 1360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"Use of Physician and Scientific Consultants in the Medical Consultant Program"</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87103</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"Inspection of Material</w:t>
            </w:r>
            <w:ins w:id="1098" w:author="Gwendolyn Davis" w:date="2010-07-14T09:39:00Z">
              <w:r w:rsidR="00903F1E">
                <w:rPr>
                  <w:rFonts w:ascii="Arial" w:hAnsi="Arial" w:cs="Arial"/>
                  <w:color w:val="000000"/>
                </w:rPr>
                <w:t>s</w:t>
              </w:r>
            </w:ins>
            <w:r>
              <w:rPr>
                <w:rFonts w:ascii="Arial" w:hAnsi="Arial" w:cs="Arial"/>
                <w:color w:val="000000"/>
              </w:rPr>
              <w:t xml:space="preserve"> Licensees Involved in an </w:t>
            </w:r>
            <w:r>
              <w:rPr>
                <w:rFonts w:ascii="Arial" w:hAnsi="Arial" w:cs="Arial"/>
                <w:color w:val="000000"/>
              </w:rPr>
              <w:lastRenderedPageBreak/>
              <w:t>Incident or Bankruptcy</w:t>
            </w:r>
            <w:r>
              <w:rPr>
                <w:rFonts w:ascii="Arial" w:hAnsi="Arial" w:cs="Arial"/>
                <w:color w:val="000000"/>
              </w:rPr>
              <w:sym w:font="WP TypographicSymbols" w:char="0040"/>
            </w:r>
            <w:r>
              <w:rPr>
                <w:rFonts w:ascii="Arial" w:hAnsi="Arial" w:cs="Arial"/>
                <w:color w:val="000000"/>
              </w:rPr>
              <w:t xml:space="preserve"> </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bl>
    <w:p w:rsidR="003061A2" w:rsidRDefault="00A508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br w:type="page"/>
      </w:r>
    </w:p>
    <w:tbl>
      <w:tblPr>
        <w:tblW w:w="0" w:type="auto"/>
        <w:jc w:val="center"/>
        <w:tblInd w:w="-19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tblPr>
      <w:tblGrid>
        <w:gridCol w:w="1612"/>
        <w:gridCol w:w="342"/>
        <w:gridCol w:w="1634"/>
        <w:gridCol w:w="4054"/>
        <w:gridCol w:w="1792"/>
        <w:gridCol w:w="150"/>
        <w:gridCol w:w="1819"/>
      </w:tblGrid>
      <w:tr w:rsidR="00A508AE">
        <w:trPr>
          <w:gridAfter w:val="2"/>
          <w:wAfter w:w="1969" w:type="dxa"/>
          <w:trHeight w:val="420"/>
          <w:jc w:val="center"/>
        </w:trPr>
        <w:tc>
          <w:tcPr>
            <w:tcW w:w="1612" w:type="dxa"/>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ins w:id="1099" w:author="Gwendolyn Davis" w:date="2010-07-14T09:16:00Z">
              <w:r>
                <w:rPr>
                  <w:rFonts w:ascii="Arial" w:hAnsi="Arial" w:cs="Arial"/>
                  <w:b/>
                  <w:bCs/>
                  <w:color w:val="000000"/>
                </w:rPr>
                <w:t>I</w:t>
              </w:r>
            </w:ins>
            <w:r w:rsidR="00A508AE">
              <w:rPr>
                <w:rFonts w:ascii="Arial" w:hAnsi="Arial" w:cs="Arial"/>
                <w:b/>
                <w:bCs/>
                <w:color w:val="000000"/>
              </w:rPr>
              <w:t>MC/IP No.</w:t>
            </w:r>
          </w:p>
        </w:tc>
        <w:tc>
          <w:tcPr>
            <w:tcW w:w="6030" w:type="dxa"/>
            <w:gridSpan w:val="3"/>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color w:val="000000"/>
                <w:sz w:val="22"/>
                <w:szCs w:val="22"/>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r>
              <w:rPr>
                <w:rFonts w:ascii="Arial" w:hAnsi="Arial" w:cs="Arial"/>
                <w:b/>
                <w:bCs/>
                <w:color w:val="000000"/>
              </w:rPr>
              <w:t>Inspection Manual Chapter/Inspection Procedure Title</w:t>
            </w:r>
          </w:p>
        </w:tc>
        <w:tc>
          <w:tcPr>
            <w:tcW w:w="1792" w:type="dxa"/>
            <w:shd w:val="clear"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color w:val="000000"/>
                <w:sz w:val="22"/>
                <w:szCs w:val="22"/>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b/>
                <w:bCs/>
                <w:color w:val="000000"/>
              </w:rPr>
            </w:pPr>
            <w:r>
              <w:rPr>
                <w:rFonts w:ascii="Arial" w:hAnsi="Arial" w:cs="Arial"/>
                <w:b/>
                <w:bCs/>
                <w:color w:val="000000"/>
              </w:rPr>
              <w:t xml:space="preserve">Routine (R) or </w:t>
            </w: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r>
              <w:rPr>
                <w:rFonts w:ascii="Arial" w:hAnsi="Arial" w:cs="Arial"/>
                <w:b/>
                <w:bCs/>
                <w:color w:val="000000"/>
              </w:rPr>
              <w:t>As Needed (N)</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9449" w:type="dxa"/>
            <w:gridSpan w:val="5"/>
            <w:tcBorders>
              <w:top w:val="single" w:sz="8" w:space="0" w:color="000000"/>
              <w:left w:val="single" w:sz="7" w:space="0" w:color="000000"/>
              <w:bottom w:val="single" w:sz="7" w:space="0" w:color="000000"/>
              <w:right w:val="single" w:sz="7" w:space="0" w:color="000000"/>
            </w:tcBorders>
            <w:shd w:val="pct1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LOW-LEVEL WASTE/WASTE MANAGEMENT</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100" w:author="Gwendolyn Davis" w:date="2010-07-14T09:17:00Z">
              <w:r>
                <w:rPr>
                  <w:rFonts w:ascii="Arial" w:hAnsi="Arial" w:cs="Arial"/>
                  <w:color w:val="000000"/>
                </w:rPr>
                <w:t>I</w:t>
              </w:r>
            </w:ins>
            <w:r w:rsidR="00A508AE">
              <w:rPr>
                <w:rFonts w:ascii="Arial" w:hAnsi="Arial" w:cs="Arial"/>
                <w:color w:val="000000"/>
              </w:rPr>
              <w:t>MC 2401</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 xml:space="preserve">"Near-Surface Low-Level Radioactive Waste Disposal Facility Inspection Program" </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84750</w:t>
            </w:r>
          </w:p>
        </w:tc>
        <w:tc>
          <w:tcPr>
            <w:tcW w:w="5996" w:type="dxa"/>
            <w:gridSpan w:val="3"/>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Radioactive Waste Treatment and Effluent and  Environmental Monitoring"</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84850</w:t>
            </w:r>
          </w:p>
        </w:tc>
        <w:tc>
          <w:tcPr>
            <w:tcW w:w="5996" w:type="dxa"/>
            <w:gridSpan w:val="3"/>
            <w:tcBorders>
              <w:top w:val="single" w:sz="8"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eastAsiaTheme="majorEastAsia" w:hAnsi="Arial" w:cs="Arial"/>
                <w:b/>
                <w:bCs/>
                <w:color w:val="000000"/>
              </w:rPr>
            </w:pPr>
            <w:r>
              <w:rPr>
                <w:rFonts w:ascii="Arial" w:hAnsi="Arial" w:cs="Arial"/>
                <w:color w:val="000000"/>
              </w:rPr>
              <w:t>"Radioactive Waste Management - Inspection of Waste Generator Requirements of 10 CFR Part 20 and 10 CFR Part 61"</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eastAsiaTheme="majorEastAsia" w:hAnsi="Arial" w:cs="Arial"/>
                <w:b/>
                <w:bCs/>
                <w:color w:val="000000"/>
              </w:rPr>
            </w:pPr>
            <w:r>
              <w:rPr>
                <w:rFonts w:ascii="Arial" w:hAnsi="Arial" w:cs="Arial"/>
                <w:color w:val="000000"/>
              </w:rPr>
              <w:t>IP 84900</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"Low-Level Radioactive Waste Storage"</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9449" w:type="dxa"/>
            <w:gridSpan w:val="5"/>
            <w:tcBorders>
              <w:top w:val="single" w:sz="7" w:space="0" w:color="000000"/>
              <w:left w:val="single" w:sz="7" w:space="0" w:color="000000"/>
              <w:bottom w:val="single" w:sz="7" w:space="0" w:color="000000"/>
              <w:right w:val="single" w:sz="7" w:space="0" w:color="000000"/>
            </w:tcBorders>
            <w:shd w:val="pct1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DECOMMISSIONING INSPECTIONS</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101" w:author="Gwendolyn Davis" w:date="2010-07-14T09:17:00Z">
              <w:r>
                <w:rPr>
                  <w:rFonts w:ascii="Arial" w:hAnsi="Arial" w:cs="Arial"/>
                  <w:color w:val="000000"/>
                </w:rPr>
                <w:t>I</w:t>
              </w:r>
            </w:ins>
            <w:r w:rsidR="00A508AE">
              <w:rPr>
                <w:rFonts w:ascii="Arial" w:hAnsi="Arial" w:cs="Arial"/>
                <w:color w:val="000000"/>
              </w:rPr>
              <w:t>MC 2602</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 xml:space="preserve">Decommissioning </w:t>
            </w:r>
            <w:ins w:id="1102" w:author="Gwendolyn Davis" w:date="2010-07-14T09:38:00Z">
              <w:r w:rsidR="00903F1E">
                <w:rPr>
                  <w:rFonts w:ascii="Arial" w:hAnsi="Arial" w:cs="Arial"/>
                  <w:color w:val="000000"/>
                </w:rPr>
                <w:t>Oversight and</w:t>
              </w:r>
              <w:r w:rsidR="00903F1E" w:rsidDel="00903F1E">
                <w:rPr>
                  <w:rFonts w:ascii="Arial" w:hAnsi="Arial" w:cs="Arial"/>
                  <w:color w:val="000000"/>
                </w:rPr>
                <w:t xml:space="preserve"> </w:t>
              </w:r>
            </w:ins>
            <w:r>
              <w:rPr>
                <w:rFonts w:ascii="Arial" w:hAnsi="Arial" w:cs="Arial"/>
                <w:color w:val="000000"/>
              </w:rPr>
              <w:t>Inspection Program For Fuel Cycle Facilities and Materials Licensees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83890</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"Closeout Inspection and Survey"</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87104</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 xml:space="preserve"> </w:t>
            </w:r>
            <w:r>
              <w:rPr>
                <w:rFonts w:ascii="Arial" w:hAnsi="Arial" w:cs="Arial"/>
                <w:color w:val="000000"/>
              </w:rPr>
              <w:sym w:font="WP TypographicSymbols" w:char="0041"/>
            </w:r>
            <w:r>
              <w:rPr>
                <w:rFonts w:ascii="Arial" w:hAnsi="Arial" w:cs="Arial"/>
                <w:color w:val="000000"/>
              </w:rPr>
              <w:t>Decommissioning Inspection Procedure for Materials License</w:t>
            </w:r>
            <w:ins w:id="1103" w:author="Gwendolyn Davis" w:date="2010-07-14T09:37:00Z">
              <w:r w:rsidR="00903F1E">
                <w:rPr>
                  <w:rFonts w:ascii="Arial" w:hAnsi="Arial" w:cs="Arial"/>
                  <w:color w:val="000000"/>
                </w:rPr>
                <w:t>e</w:t>
              </w:r>
            </w:ins>
            <w:r>
              <w:rPr>
                <w:rFonts w:ascii="Arial" w:hAnsi="Arial" w:cs="Arial"/>
                <w:color w:val="000000"/>
              </w:rPr>
              <w:t>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9449" w:type="dxa"/>
            <w:gridSpan w:val="5"/>
            <w:tcBorders>
              <w:top w:val="single" w:sz="7" w:space="0" w:color="000000"/>
              <w:left w:val="single" w:sz="7" w:space="0" w:color="000000"/>
              <w:bottom w:val="single" w:sz="7" w:space="0" w:color="000000"/>
              <w:right w:val="single" w:sz="7" w:space="0" w:color="000000"/>
            </w:tcBorders>
            <w:shd w:val="pct1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RADIATION PROTECTION</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83822</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"Radiation Protection"</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87102</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"Maintaining Effluents from Materials Facilities As Low As Is Reasonably Achievable (ALARA)"</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9449" w:type="dxa"/>
            <w:gridSpan w:val="5"/>
            <w:tcBorders>
              <w:top w:val="single" w:sz="7" w:space="0" w:color="000000"/>
              <w:left w:val="single" w:sz="7" w:space="0" w:color="000000"/>
              <w:bottom w:val="single" w:sz="7" w:space="0" w:color="000000"/>
              <w:right w:val="single" w:sz="7" w:space="0" w:color="000000"/>
            </w:tcBorders>
            <w:shd w:val="pct1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TRANSPORTATION</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104" w:author="Gwendolyn Davis" w:date="2010-07-14T09:17:00Z">
              <w:r>
                <w:rPr>
                  <w:rFonts w:ascii="Arial" w:hAnsi="Arial" w:cs="Arial"/>
                  <w:color w:val="000000"/>
                </w:rPr>
                <w:t>I</w:t>
              </w:r>
            </w:ins>
            <w:r w:rsidR="00A508AE">
              <w:rPr>
                <w:rFonts w:ascii="Arial" w:hAnsi="Arial" w:cs="Arial"/>
                <w:color w:val="000000"/>
              </w:rPr>
              <w:t>MC 1330</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"Response to Transportation Accidents Involving Radioactive Materials"</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A508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PrEx>
        <w:trPr>
          <w:gridBefore w:val="2"/>
          <w:wBefore w:w="1954" w:type="dxa"/>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86740</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"Inspection of Transportation Activities"</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A508AE" w:rsidTr="00FF1D4F">
        <w:tblPrEx>
          <w:tblCellMar>
            <w:left w:w="120" w:type="dxa"/>
            <w:right w:w="120" w:type="dxa"/>
          </w:tblCellMar>
        </w:tblPrEx>
        <w:trPr>
          <w:gridBefore w:val="2"/>
          <w:wBefore w:w="1954" w:type="dxa"/>
          <w:trHeight w:val="433"/>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86750</w:t>
            </w:r>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"Solid Radioactive Waste Management and  Transportation of Radioactive Materials"</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FF1D4F" w:rsidTr="002D0F69">
        <w:tblPrEx>
          <w:tblCellMar>
            <w:left w:w="120" w:type="dxa"/>
            <w:right w:w="120" w:type="dxa"/>
          </w:tblCellMar>
        </w:tblPrEx>
        <w:trPr>
          <w:gridBefore w:val="2"/>
          <w:wBefore w:w="1954" w:type="dxa"/>
          <w:trHeight w:val="1126"/>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rPr>
            </w:pPr>
          </w:p>
          <w:p w:rsidR="003061A2" w:rsidRDefault="00FF1D4F">
            <w:pPr>
              <w:tabs>
                <w:tab w:val="left" w:pos="27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rPr>
            </w:pPr>
            <w:ins w:id="1105" w:author="NAA" w:date="2010-06-24T12:28:00Z">
              <w:r>
                <w:rPr>
                  <w:rFonts w:ascii="Arial" w:hAnsi="Arial" w:cs="Arial"/>
                </w:rPr>
                <w:t>IP 81120</w:t>
              </w:r>
            </w:ins>
          </w:p>
        </w:tc>
        <w:tc>
          <w:tcPr>
            <w:tcW w:w="5996" w:type="dxa"/>
            <w:gridSpan w:val="3"/>
            <w:tcBorders>
              <w:top w:val="single" w:sz="7" w:space="0" w:color="000000"/>
              <w:left w:val="single" w:sz="7" w:space="0" w:color="000000"/>
              <w:bottom w:val="single" w:sz="7" w:space="0" w:color="000000"/>
              <w:right w:val="single" w:sz="7" w:space="0" w:color="000000"/>
            </w:tcBorders>
          </w:tcPr>
          <w:p w:rsidR="003061A2" w:rsidRDefault="00FF1D4F">
            <w:pPr>
              <w:widowControl/>
              <w:tabs>
                <w:tab w:val="left" w:pos="27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rPr>
            </w:pPr>
            <w:ins w:id="1106" w:author="NAA" w:date="2010-06-24T12:28:00Z">
              <w:r>
                <w:rPr>
                  <w:rFonts w:ascii="Arial" w:hAnsi="Arial" w:cs="Arial"/>
                </w:rPr>
                <w:t>“Inspection Requirements and Guidance for Additional Security Measures for the Physical Protection in Transit for Radioactive Material Quantities of Concern”</w:t>
              </w:r>
              <w:r w:rsidR="00B75C81">
                <w:rPr>
                  <w:rFonts w:ascii="Arial" w:hAnsi="Arial" w:cs="Arial"/>
                </w:rPr>
                <w:t xml:space="preserve"> (Non-Public)</w:t>
              </w:r>
            </w:ins>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jc w:val="center"/>
              <w:rPr>
                <w:rFonts w:ascii="Arial" w:hAnsi="Arial" w:cs="Arial"/>
                <w:color w:val="000000"/>
              </w:rPr>
            </w:pPr>
          </w:p>
          <w:p w:rsidR="003061A2" w:rsidRDefault="00FF1D4F">
            <w:pPr>
              <w:tabs>
                <w:tab w:val="left" w:pos="27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rPr>
            </w:pPr>
            <w:ins w:id="1107" w:author="NAA" w:date="2010-06-24T12:28:00Z">
              <w:r>
                <w:rPr>
                  <w:rFonts w:ascii="Arial" w:hAnsi="Arial" w:cs="Arial"/>
                  <w:color w:val="000000"/>
                </w:rPr>
                <w:t>N</w:t>
              </w:r>
            </w:ins>
          </w:p>
        </w:tc>
      </w:tr>
    </w:tbl>
    <w:p w:rsidR="003061A2" w:rsidRDefault="00F166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8" w:author="NAA" w:date="2010-06-24T12:28:00Z"/>
        </w:rPr>
      </w:pPr>
      <w:ins w:id="1109" w:author="NAA" w:date="2010-06-24T12:28:00Z">
        <w:r>
          <w:lastRenderedPageBreak/>
          <w:br/>
        </w:r>
      </w:ins>
    </w:p>
    <w:tbl>
      <w:tblPr>
        <w:tblW w:w="0" w:type="auto"/>
        <w:jc w:val="center"/>
        <w:tblCellMar>
          <w:left w:w="120" w:type="dxa"/>
          <w:right w:w="120" w:type="dxa"/>
        </w:tblCellMar>
        <w:tblLook w:val="0000"/>
      </w:tblPr>
      <w:tblGrid>
        <w:gridCol w:w="1634"/>
        <w:gridCol w:w="5996"/>
        <w:gridCol w:w="1819"/>
      </w:tblGrid>
      <w:tr w:rsidR="00A508AE" w:rsidTr="00F166EE">
        <w:trPr>
          <w:jc w:val="center"/>
        </w:trPr>
        <w:tc>
          <w:tcPr>
            <w:tcW w:w="1634"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sz w:val="22"/>
                <w:szCs w:val="22"/>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ins w:id="1110" w:author="Gwendolyn Davis" w:date="2010-07-14T09:15:00Z">
              <w:r>
                <w:rPr>
                  <w:rFonts w:ascii="Arial" w:hAnsi="Arial" w:cs="Arial"/>
                  <w:b/>
                  <w:bCs/>
                  <w:color w:val="000000"/>
                </w:rPr>
                <w:t>I</w:t>
              </w:r>
            </w:ins>
            <w:r w:rsidR="00A508AE">
              <w:rPr>
                <w:rFonts w:ascii="Arial" w:hAnsi="Arial" w:cs="Arial"/>
                <w:b/>
                <w:bCs/>
                <w:color w:val="000000"/>
              </w:rPr>
              <w:t>MC/IP No.</w:t>
            </w:r>
          </w:p>
        </w:tc>
        <w:tc>
          <w:tcPr>
            <w:tcW w:w="5996"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color w:val="000000"/>
                <w:sz w:val="22"/>
                <w:szCs w:val="22"/>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r>
              <w:rPr>
                <w:rFonts w:ascii="Arial" w:hAnsi="Arial" w:cs="Arial"/>
                <w:b/>
                <w:bCs/>
                <w:color w:val="000000"/>
              </w:rPr>
              <w:t>Inspection Manual Chapter/Inspection Procedure Title</w:t>
            </w:r>
          </w:p>
        </w:tc>
        <w:tc>
          <w:tcPr>
            <w:tcW w:w="1819" w:type="dxa"/>
            <w:tcBorders>
              <w:top w:val="single" w:sz="7" w:space="0" w:color="000000"/>
              <w:left w:val="single" w:sz="7" w:space="0" w:color="000000"/>
              <w:bottom w:val="single" w:sz="8"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b/>
                <w:bCs/>
                <w:color w:val="000000"/>
                <w:sz w:val="22"/>
                <w:szCs w:val="22"/>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b/>
                <w:bCs/>
                <w:color w:val="000000"/>
              </w:rPr>
            </w:pPr>
            <w:r>
              <w:rPr>
                <w:rFonts w:ascii="Arial" w:hAnsi="Arial" w:cs="Arial"/>
                <w:b/>
                <w:bCs/>
                <w:color w:val="000000"/>
              </w:rPr>
              <w:t xml:space="preserve">Routine (R) or </w:t>
            </w: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b/>
                <w:bCs/>
                <w:color w:val="000000"/>
                <w:sz w:val="22"/>
                <w:szCs w:val="22"/>
              </w:rPr>
            </w:pPr>
            <w:r>
              <w:rPr>
                <w:rFonts w:ascii="Arial" w:hAnsi="Arial" w:cs="Arial"/>
                <w:b/>
                <w:bCs/>
                <w:color w:val="000000"/>
              </w:rPr>
              <w:t>As Needed (N)</w:t>
            </w:r>
          </w:p>
        </w:tc>
      </w:tr>
      <w:tr w:rsidR="002D0F69" w:rsidTr="00F166EE">
        <w:trPr>
          <w:jc w:val="center"/>
          <w:ins w:id="1111" w:author="NAA" w:date="2010-06-24T12:28:00Z"/>
        </w:trPr>
        <w:tc>
          <w:tcPr>
            <w:tcW w:w="9449" w:type="dxa"/>
            <w:gridSpan w:val="3"/>
            <w:tcBorders>
              <w:top w:val="single" w:sz="8" w:space="0" w:color="000000"/>
              <w:left w:val="single" w:sz="8" w:space="0" w:color="000000"/>
              <w:bottom w:val="single" w:sz="8" w:space="0" w:color="000000"/>
              <w:right w:val="single" w:sz="8" w:space="0" w:color="000000"/>
            </w:tcBorders>
            <w:shd w:val="pct10" w:color="auto" w:fill="auto"/>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jc w:val="center"/>
              <w:rPr>
                <w:ins w:id="1112" w:author="NAA" w:date="2010-06-24T12:28:00Z"/>
                <w:rFonts w:ascii="Arial" w:hAnsi="Arial" w:cs="Arial"/>
                <w:color w:val="000000"/>
              </w:rPr>
            </w:pPr>
          </w:p>
          <w:p w:rsidR="003061A2" w:rsidRDefault="00F166EE">
            <w:pPr>
              <w:tabs>
                <w:tab w:val="left" w:pos="274"/>
                <w:tab w:val="left" w:pos="570"/>
                <w:tab w:val="left" w:pos="806"/>
                <w:tab w:val="left" w:pos="1440"/>
                <w:tab w:val="left" w:pos="2074"/>
                <w:tab w:val="left" w:pos="2707"/>
                <w:tab w:val="left" w:pos="3240"/>
                <w:tab w:val="left" w:pos="3874"/>
                <w:tab w:val="left" w:pos="4507"/>
                <w:tab w:val="center" w:pos="4604"/>
                <w:tab w:val="left" w:pos="5040"/>
                <w:tab w:val="left" w:pos="5674"/>
                <w:tab w:val="left" w:pos="6307"/>
                <w:tab w:val="left" w:pos="7474"/>
                <w:tab w:val="left" w:pos="8107"/>
                <w:tab w:val="left" w:pos="8726"/>
              </w:tabs>
              <w:spacing w:after="58" w:line="273" w:lineRule="exact"/>
              <w:rPr>
                <w:ins w:id="1113" w:author="NAA" w:date="2010-06-24T12:28:00Z"/>
                <w:rFonts w:ascii="Arial" w:hAnsi="Arial" w:cs="Arial"/>
                <w:color w:val="000000"/>
              </w:rPr>
            </w:pPr>
            <w:ins w:id="1114" w:author="NAA" w:date="2010-06-24T12:28:00Z">
              <w:r w:rsidRPr="00F166EE">
                <w:rPr>
                  <w:rFonts w:ascii="Arial" w:hAnsi="Arial" w:cs="Arial"/>
                  <w:color w:val="000000"/>
                </w:rPr>
                <w:tab/>
              </w:r>
              <w:r w:rsidRPr="00F166EE">
                <w:rPr>
                  <w:rFonts w:ascii="Arial" w:hAnsi="Arial" w:cs="Arial"/>
                  <w:color w:val="000000"/>
                </w:rPr>
                <w:tab/>
                <w:t>REPORTS/COMMUNICATIONS/FOLLOW-UP</w:t>
              </w:r>
            </w:ins>
          </w:p>
        </w:tc>
      </w:tr>
      <w:tr w:rsidR="002D0F69">
        <w:trPr>
          <w:jc w:val="center"/>
          <w:ins w:id="1115" w:author="NAA" w:date="2010-06-24T12:28:00Z"/>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1116" w:author="NAA" w:date="2010-06-24T12:28:00Z"/>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ins w:id="1117" w:author="NAA" w:date="2010-06-24T12:28:00Z"/>
                <w:rFonts w:ascii="Arial" w:hAnsi="Arial" w:cs="Arial"/>
                <w:color w:val="000000"/>
              </w:rPr>
            </w:pPr>
            <w:ins w:id="1118" w:author="Gwendolyn Davis" w:date="2010-07-14T09:15:00Z">
              <w:r>
                <w:rPr>
                  <w:rFonts w:ascii="Arial" w:hAnsi="Arial" w:cs="Arial"/>
                  <w:color w:val="000000"/>
                </w:rPr>
                <w:t>I</w:t>
              </w:r>
            </w:ins>
            <w:ins w:id="1119" w:author="NAA" w:date="2010-06-24T12:28:00Z">
              <w:r w:rsidR="002D0F69">
                <w:rPr>
                  <w:rFonts w:ascii="Arial" w:hAnsi="Arial" w:cs="Arial"/>
                  <w:color w:val="000000"/>
                </w:rPr>
                <w:t>MC 0610</w:t>
              </w:r>
            </w:ins>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1120" w:author="NAA" w:date="2010-06-24T12:28:00Z"/>
                <w:rFonts w:ascii="Arial" w:hAnsi="Arial" w:cs="Arial"/>
                <w:color w:val="000000"/>
              </w:rPr>
            </w:pPr>
          </w:p>
          <w:p w:rsidR="003061A2" w:rsidRDefault="002D0F6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ins w:id="1121" w:author="NAA" w:date="2010-06-24T12:28:00Z"/>
                <w:rFonts w:ascii="Arial" w:hAnsi="Arial" w:cs="Arial"/>
                <w:color w:val="000000"/>
              </w:rPr>
            </w:pPr>
            <w:ins w:id="1122" w:author="NAA" w:date="2010-06-24T12:28:00Z">
              <w:r>
                <w:rPr>
                  <w:rFonts w:ascii="Arial" w:hAnsi="Arial" w:cs="Arial"/>
                  <w:color w:val="000000"/>
                </w:rPr>
                <w:sym w:font="WP TypographicSymbols" w:char="0041"/>
              </w:r>
            </w:ins>
            <w:ins w:id="1123" w:author="Gwendolyn Davis" w:date="2010-07-14T09:14:00Z">
              <w:r w:rsidR="00A413CC">
                <w:rPr>
                  <w:rFonts w:ascii="Arial" w:hAnsi="Arial" w:cs="Arial"/>
                  <w:color w:val="000000"/>
                </w:rPr>
                <w:t xml:space="preserve">Nuclear Material Safety and Safeguards </w:t>
              </w:r>
            </w:ins>
            <w:ins w:id="1124" w:author="NAA" w:date="2010-06-24T12:28:00Z">
              <w:r>
                <w:rPr>
                  <w:rFonts w:ascii="Arial" w:hAnsi="Arial" w:cs="Arial"/>
                  <w:color w:val="000000"/>
                </w:rPr>
                <w:t>Inspection Reports"</w:t>
              </w:r>
            </w:ins>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ins w:id="1125" w:author="NAA" w:date="2010-06-24T12:28:00Z"/>
                <w:rFonts w:ascii="Arial" w:hAnsi="Arial" w:cs="Arial"/>
                <w:color w:val="000000"/>
              </w:rPr>
            </w:pPr>
          </w:p>
          <w:p w:rsidR="003061A2" w:rsidRDefault="002D0F69">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ins w:id="1126" w:author="NAA" w:date="2010-06-24T12:28:00Z"/>
                <w:rFonts w:ascii="Arial" w:hAnsi="Arial" w:cs="Arial"/>
                <w:color w:val="000000"/>
              </w:rPr>
            </w:pPr>
            <w:ins w:id="1127" w:author="NAA" w:date="2010-06-24T12:28:00Z">
              <w:r>
                <w:rPr>
                  <w:rFonts w:ascii="Arial" w:hAnsi="Arial" w:cs="Arial"/>
                  <w:color w:val="000000"/>
                </w:rPr>
                <w:t>R</w:t>
              </w:r>
            </w:ins>
          </w:p>
        </w:tc>
      </w:tr>
      <w:tr w:rsidR="00A508AE">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128" w:author="Gwendolyn Davis" w:date="2010-07-14T09:15:00Z">
              <w:r>
                <w:rPr>
                  <w:rFonts w:ascii="Arial" w:hAnsi="Arial" w:cs="Arial"/>
                  <w:color w:val="000000"/>
                </w:rPr>
                <w:t>I</w:t>
              </w:r>
            </w:ins>
            <w:r w:rsidR="00A508AE">
              <w:rPr>
                <w:rFonts w:ascii="Arial" w:hAnsi="Arial" w:cs="Arial"/>
                <w:color w:val="000000"/>
              </w:rPr>
              <w:t>MC 0620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Inspection Documents and Records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A508AE">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129" w:author="Gwendolyn Davis" w:date="2010-07-14T09:15:00Z">
              <w:r>
                <w:rPr>
                  <w:rFonts w:ascii="Arial" w:hAnsi="Arial" w:cs="Arial"/>
                  <w:color w:val="000000"/>
                </w:rPr>
                <w:t>I</w:t>
              </w:r>
            </w:ins>
            <w:r w:rsidR="00A508AE">
              <w:rPr>
                <w:rFonts w:ascii="Arial" w:hAnsi="Arial" w:cs="Arial"/>
                <w:color w:val="000000"/>
              </w:rPr>
              <w:t>MC 0730</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Generic Communications Regarding Material and Fuel Cycle Issues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A508AE">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045639" w:rsidRDefault="000456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045639"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130" w:author="Gwendolyn Davis" w:date="2010-07-14T09:15:00Z">
              <w:r>
                <w:rPr>
                  <w:rFonts w:ascii="Arial" w:hAnsi="Arial" w:cs="Arial"/>
                  <w:color w:val="000000"/>
                </w:rPr>
                <w:t>I</w:t>
              </w:r>
            </w:ins>
            <w:r w:rsidR="009D61EC">
              <w:rPr>
                <w:rFonts w:ascii="Arial" w:hAnsi="Arial" w:cs="Arial"/>
                <w:color w:val="000000"/>
              </w:rPr>
              <w:t>MC 1120</w:t>
            </w:r>
          </w:p>
        </w:tc>
        <w:tc>
          <w:tcPr>
            <w:tcW w:w="5996" w:type="dxa"/>
            <w:tcBorders>
              <w:top w:val="single" w:sz="7" w:space="0" w:color="000000"/>
              <w:left w:val="single" w:sz="7" w:space="0" w:color="000000"/>
              <w:bottom w:val="single" w:sz="7" w:space="0" w:color="000000"/>
              <w:right w:val="single" w:sz="7" w:space="0" w:color="000000"/>
            </w:tcBorders>
          </w:tcPr>
          <w:p w:rsidR="00045639" w:rsidRDefault="000456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045639"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"Preliminary Notifications"</w:t>
            </w:r>
          </w:p>
        </w:tc>
        <w:tc>
          <w:tcPr>
            <w:tcW w:w="1819" w:type="dxa"/>
            <w:tcBorders>
              <w:top w:val="single" w:sz="7" w:space="0" w:color="000000"/>
              <w:left w:val="single" w:sz="7" w:space="0" w:color="000000"/>
              <w:bottom w:val="single" w:sz="7" w:space="0" w:color="000000"/>
              <w:right w:val="single" w:sz="7" w:space="0" w:color="000000"/>
            </w:tcBorders>
          </w:tcPr>
          <w:p w:rsidR="00045639" w:rsidRDefault="000456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045639"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92701</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"Follow-up"</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92703</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"Follow-up of Confirmatory Action Letters</w:t>
            </w:r>
            <w:ins w:id="1131" w:author="Gwendolyn Davis" w:date="2010-07-14T09:14:00Z">
              <w:r w:rsidR="00A413CC">
                <w:rPr>
                  <w:rFonts w:ascii="Arial" w:hAnsi="Arial" w:cs="Arial"/>
                  <w:color w:val="000000"/>
                </w:rPr>
                <w:t xml:space="preserve"> or Orders</w:t>
              </w:r>
            </w:ins>
            <w:r>
              <w:rPr>
                <w:rFonts w:ascii="Arial" w:hAnsi="Arial" w:cs="Arial"/>
                <w:color w:val="000000"/>
              </w:rPr>
              <w:t>"</w:t>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r w:rsidR="000C2305">
        <w:trPr>
          <w:jc w:val="center"/>
        </w:trPr>
        <w:tc>
          <w:tcPr>
            <w:tcW w:w="9449" w:type="dxa"/>
            <w:gridSpan w:val="3"/>
            <w:tcBorders>
              <w:top w:val="single" w:sz="7" w:space="0" w:color="000000"/>
              <w:left w:val="single" w:sz="7" w:space="0" w:color="000000"/>
              <w:bottom w:val="single" w:sz="7" w:space="0" w:color="000000"/>
              <w:right w:val="single" w:sz="7" w:space="0" w:color="000000"/>
            </w:tcBorders>
            <w:shd w:val="pct10" w:color="000000" w:fill="FFFFFF"/>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67737A">
            <w:pPr>
              <w:tabs>
                <w:tab w:val="left" w:pos="196"/>
                <w:tab w:val="left" w:pos="273"/>
                <w:tab w:val="left" w:pos="402"/>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center" w:pos="4604"/>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009D61EC">
              <w:rPr>
                <w:rFonts w:ascii="Arial" w:hAnsi="Arial" w:cs="Arial"/>
                <w:color w:val="000000"/>
              </w:rPr>
              <w:t>INTERACTIONS WITH OTHER FEDERAL AGENCIES</w:t>
            </w:r>
          </w:p>
        </w:tc>
      </w:tr>
      <w:tr w:rsidR="009D61EC">
        <w:trPr>
          <w:jc w:val="center"/>
        </w:trPr>
        <w:tc>
          <w:tcPr>
            <w:tcW w:w="1634" w:type="dxa"/>
            <w:tcBorders>
              <w:top w:val="single" w:sz="7" w:space="0" w:color="000000"/>
              <w:left w:val="single" w:sz="7" w:space="0" w:color="000000"/>
              <w:bottom w:val="single" w:sz="7" w:space="0" w:color="000000"/>
              <w:right w:val="single" w:sz="7" w:space="0" w:color="000000"/>
            </w:tcBorders>
          </w:tcPr>
          <w:p w:rsidR="00045639" w:rsidRDefault="000456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045639" w:rsidRDefault="00A413C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ins w:id="1132" w:author="Gwendolyn Davis" w:date="2010-07-14T09:15:00Z">
              <w:r>
                <w:rPr>
                  <w:rFonts w:ascii="Arial" w:hAnsi="Arial" w:cs="Arial"/>
                  <w:color w:val="000000"/>
                </w:rPr>
                <w:t>I</w:t>
              </w:r>
            </w:ins>
            <w:r w:rsidR="009D61EC">
              <w:rPr>
                <w:rFonts w:ascii="Arial" w:hAnsi="Arial" w:cs="Arial"/>
                <w:color w:val="000000"/>
              </w:rPr>
              <w:t>MC 1007</w:t>
            </w:r>
          </w:p>
        </w:tc>
        <w:tc>
          <w:tcPr>
            <w:tcW w:w="5996" w:type="dxa"/>
            <w:tcBorders>
              <w:top w:val="single" w:sz="7" w:space="0" w:color="000000"/>
              <w:left w:val="single" w:sz="7" w:space="0" w:color="000000"/>
              <w:bottom w:val="single" w:sz="7" w:space="0" w:color="000000"/>
              <w:right w:val="single" w:sz="7" w:space="0" w:color="000000"/>
            </w:tcBorders>
          </w:tcPr>
          <w:p w:rsidR="00045639" w:rsidRDefault="000456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045639"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"Interfacing Activities between Regional Offices of NRC and OSHA"</w:t>
            </w:r>
          </w:p>
        </w:tc>
        <w:tc>
          <w:tcPr>
            <w:tcW w:w="1819" w:type="dxa"/>
            <w:tcBorders>
              <w:top w:val="single" w:sz="7" w:space="0" w:color="000000"/>
              <w:left w:val="single" w:sz="7" w:space="0" w:color="000000"/>
              <w:bottom w:val="single" w:sz="7" w:space="0" w:color="000000"/>
              <w:right w:val="single" w:sz="7" w:space="0" w:color="000000"/>
            </w:tcBorders>
          </w:tcPr>
          <w:p w:rsidR="00045639" w:rsidRDefault="000456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045639"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R</w:t>
            </w:r>
          </w:p>
        </w:tc>
      </w:tr>
      <w:tr w:rsidR="009D61EC">
        <w:trPr>
          <w:trHeight w:val="307"/>
          <w:jc w:val="center"/>
        </w:trPr>
        <w:tc>
          <w:tcPr>
            <w:tcW w:w="1634"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t>IP 93001</w:t>
            </w:r>
          </w:p>
        </w:tc>
        <w:tc>
          <w:tcPr>
            <w:tcW w:w="5996"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rPr>
                <w:rFonts w:ascii="Arial" w:hAnsi="Arial" w:cs="Arial"/>
                <w:color w:val="000000"/>
              </w:rPr>
            </w:pPr>
            <w:r>
              <w:rPr>
                <w:rFonts w:ascii="Arial" w:hAnsi="Arial" w:cs="Arial"/>
                <w:color w:val="000000"/>
              </w:rPr>
              <w:sym w:font="WP TypographicSymbols" w:char="0041"/>
            </w:r>
            <w:r>
              <w:rPr>
                <w:rFonts w:ascii="Arial" w:hAnsi="Arial" w:cs="Arial"/>
                <w:color w:val="000000"/>
              </w:rPr>
              <w:t>OSHA Interface Activities</w:t>
            </w:r>
            <w:r>
              <w:rPr>
                <w:rFonts w:ascii="Arial" w:hAnsi="Arial" w:cs="Arial"/>
                <w:color w:val="000000"/>
              </w:rPr>
              <w:sym w:font="WP TypographicSymbols" w:char="0040"/>
            </w:r>
          </w:p>
        </w:tc>
        <w:tc>
          <w:tcPr>
            <w:tcW w:w="1819" w:type="dxa"/>
            <w:tcBorders>
              <w:top w:val="single" w:sz="7" w:space="0" w:color="000000"/>
              <w:left w:val="single" w:sz="7" w:space="0" w:color="000000"/>
              <w:bottom w:val="single" w:sz="7" w:space="0" w:color="000000"/>
              <w:right w:val="single" w:sz="7"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color w:val="000000"/>
              </w:rPr>
            </w:pPr>
          </w:p>
          <w:p w:rsidR="003061A2" w:rsidRDefault="009D61E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after="58" w:line="273" w:lineRule="exact"/>
              <w:jc w:val="center"/>
              <w:rPr>
                <w:rFonts w:ascii="Arial" w:hAnsi="Arial" w:cs="Arial"/>
                <w:color w:val="000000"/>
              </w:rPr>
            </w:pPr>
            <w:r>
              <w:rPr>
                <w:rFonts w:ascii="Arial" w:hAnsi="Arial" w:cs="Arial"/>
                <w:color w:val="000000"/>
              </w:rPr>
              <w:t>N</w:t>
            </w:r>
          </w:p>
        </w:tc>
      </w:tr>
    </w:tbl>
    <w:p w:rsidR="003061A2" w:rsidRDefault="009D61EC">
      <w:pPr>
        <w:tabs>
          <w:tab w:val="left" w:pos="274"/>
          <w:tab w:val="left" w:pos="806"/>
          <w:tab w:val="left" w:pos="1440"/>
          <w:tab w:val="left" w:pos="2074"/>
          <w:tab w:val="left" w:pos="2707"/>
          <w:tab w:val="left" w:pos="3240"/>
          <w:tab w:val="left" w:pos="3874"/>
          <w:tab w:val="left" w:pos="4507"/>
          <w:tab w:val="center" w:pos="4725"/>
          <w:tab w:val="left" w:pos="5040"/>
          <w:tab w:val="left" w:pos="5674"/>
          <w:tab w:val="left" w:pos="6307"/>
          <w:tab w:val="left" w:pos="7474"/>
          <w:tab w:val="left" w:pos="8107"/>
          <w:tab w:val="left" w:pos="8726"/>
        </w:tabs>
        <w:spacing w:line="273" w:lineRule="exact"/>
        <w:rPr>
          <w:rFonts w:ascii="Arial" w:hAnsi="Arial" w:cs="Arial"/>
          <w:color w:val="000000"/>
        </w:rPr>
      </w:pPr>
      <w:r>
        <w:rPr>
          <w:rFonts w:ascii="Arial" w:hAnsi="Arial" w:cs="Arial"/>
          <w:color w:val="000000"/>
        </w:rPr>
        <w:tab/>
      </w: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pPr>
    </w:p>
    <w:p w:rsidR="00A8730C" w:rsidRDefault="00A8730C" w:rsidP="004772B9">
      <w:pPr>
        <w:tabs>
          <w:tab w:val="left" w:pos="196"/>
          <w:tab w:val="left" w:pos="274"/>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73" w:lineRule="exact"/>
        <w:rPr>
          <w:rFonts w:ascii="Arial" w:hAnsi="Arial" w:cs="Arial"/>
          <w:color w:val="000000"/>
        </w:rPr>
        <w:sectPr w:rsidR="00A8730C" w:rsidSect="00787EFC">
          <w:footerReference w:type="even" r:id="rId45"/>
          <w:footerReference w:type="default" r:id="rId46"/>
          <w:pgSz w:w="12240" w:h="15840"/>
          <w:pgMar w:top="1080" w:right="1440" w:bottom="720" w:left="1440" w:header="990" w:footer="720" w:gutter="0"/>
          <w:pgNumType w:start="1"/>
          <w:cols w:space="720"/>
          <w:noEndnote/>
        </w:sectPr>
      </w:pPr>
    </w:p>
    <w:p w:rsidR="00390C57" w:rsidRDefault="00F86CFB">
      <w:pPr>
        <w:tabs>
          <w:tab w:val="left" w:pos="274"/>
          <w:tab w:val="left" w:pos="806"/>
          <w:tab w:val="left" w:pos="1440"/>
          <w:tab w:val="left" w:pos="2074"/>
          <w:tab w:val="left" w:pos="2707"/>
          <w:tab w:val="left" w:pos="3240"/>
          <w:tab w:val="left" w:pos="3874"/>
          <w:tab w:val="left" w:pos="4507"/>
          <w:tab w:val="left" w:pos="5040"/>
          <w:tab w:val="left" w:pos="5674"/>
          <w:tab w:val="center" w:pos="6030"/>
          <w:tab w:val="left" w:pos="6307"/>
          <w:tab w:val="left" w:pos="7474"/>
          <w:tab w:val="left" w:pos="8107"/>
          <w:tab w:val="left" w:pos="8726"/>
        </w:tabs>
        <w:spacing w:line="273" w:lineRule="exact"/>
        <w:jc w:val="center"/>
        <w:outlineLvl w:val="0"/>
        <w:rPr>
          <w:rFonts w:ascii="Arial" w:hAnsi="Arial" w:cs="Arial"/>
          <w:color w:val="000000"/>
        </w:rPr>
      </w:pPr>
      <w:bookmarkStart w:id="1134" w:name="_Toc263168994"/>
      <w:r>
        <w:rPr>
          <w:rFonts w:ascii="Arial" w:hAnsi="Arial" w:cs="Arial"/>
          <w:color w:val="000000"/>
        </w:rPr>
        <w:lastRenderedPageBreak/>
        <w:t>Enclosure 5 – Safety Inspection Report and Compliance Inspection (NRC Form 591M)</w:t>
      </w:r>
      <w:bookmarkEnd w:id="1134"/>
    </w:p>
    <w:p w:rsidR="00390C57"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87" w:lineRule="exact"/>
        <w:ind w:left="-630" w:right="-720"/>
        <w:rPr>
          <w:rFonts w:ascii="Arial" w:hAnsi="Arial" w:cs="Arial"/>
          <w:color w:val="000000"/>
        </w:rPr>
      </w:pPr>
    </w:p>
    <w:tbl>
      <w:tblPr>
        <w:tblW w:w="10125" w:type="dxa"/>
        <w:jc w:val="center"/>
        <w:tblInd w:w="630" w:type="dxa"/>
        <w:tblBorders>
          <w:top w:val="single" w:sz="12" w:space="0" w:color="auto"/>
          <w:left w:val="single" w:sz="12" w:space="0" w:color="auto"/>
          <w:bottom w:val="single" w:sz="12" w:space="0" w:color="auto"/>
          <w:right w:val="single" w:sz="12" w:space="0" w:color="auto"/>
        </w:tblBorders>
        <w:tblLook w:val="0000"/>
      </w:tblPr>
      <w:tblGrid>
        <w:gridCol w:w="1667"/>
        <w:gridCol w:w="1531"/>
        <w:gridCol w:w="1648"/>
        <w:gridCol w:w="757"/>
        <w:gridCol w:w="1334"/>
        <w:gridCol w:w="1356"/>
        <w:gridCol w:w="10"/>
        <w:gridCol w:w="1822"/>
      </w:tblGrid>
      <w:tr w:rsidR="00F55397">
        <w:trPr>
          <w:trHeight w:val="1203"/>
          <w:jc w:val="center"/>
        </w:trPr>
        <w:tc>
          <w:tcPr>
            <w:tcW w:w="10125" w:type="dxa"/>
            <w:gridSpan w:val="8"/>
            <w:tcBorders>
              <w:top w:val="single" w:sz="18" w:space="0" w:color="auto"/>
              <w:left w:val="single" w:sz="18" w:space="0" w:color="auto"/>
              <w:bottom w:val="single" w:sz="18" w:space="0" w:color="auto"/>
              <w:right w:val="single" w:sz="18" w:space="0" w:color="auto"/>
            </w:tcBorders>
          </w:tcPr>
          <w:p w:rsidR="00390C57" w:rsidRPr="00850E68" w:rsidRDefault="004732A7">
            <w:pPr>
              <w:tabs>
                <w:tab w:val="left" w:pos="-434"/>
                <w:tab w:val="left" w:pos="-357"/>
                <w:tab w:val="left" w:pos="-2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00" w:lineRule="exact"/>
              <w:ind w:right="-720"/>
              <w:rPr>
                <w:rFonts w:ascii="Arial" w:hAnsi="Arial" w:cs="Arial"/>
                <w:b/>
                <w:color w:val="000000"/>
                <w:sz w:val="14"/>
                <w:szCs w:val="14"/>
              </w:rPr>
            </w:pPr>
            <w:r w:rsidRPr="00850E68">
              <w:rPr>
                <w:rFonts w:ascii="Arial" w:hAnsi="Arial" w:cs="Arial"/>
                <w:b/>
                <w:color w:val="000000"/>
                <w:sz w:val="14"/>
                <w:szCs w:val="14"/>
              </w:rPr>
              <w:t>NRC FORM 591M</w:t>
            </w:r>
            <w:r w:rsidR="00514BD9" w:rsidRPr="00850E68">
              <w:rPr>
                <w:rFonts w:ascii="Arial" w:hAnsi="Arial" w:cs="Arial"/>
                <w:b/>
                <w:color w:val="000000"/>
                <w:sz w:val="14"/>
                <w:szCs w:val="14"/>
              </w:rPr>
              <w:t xml:space="preserve"> PART 1</w:t>
            </w:r>
            <w:r w:rsidRPr="00850E68">
              <w:rPr>
                <w:rFonts w:ascii="Arial" w:hAnsi="Arial" w:cs="Arial"/>
                <w:b/>
                <w:color w:val="000000"/>
                <w:sz w:val="14"/>
                <w:szCs w:val="14"/>
              </w:rPr>
              <w:tab/>
            </w:r>
            <w:r w:rsidRPr="00850E68">
              <w:rPr>
                <w:rFonts w:ascii="Arial" w:hAnsi="Arial" w:cs="Arial"/>
                <w:b/>
                <w:color w:val="000000"/>
                <w:sz w:val="14"/>
                <w:szCs w:val="14"/>
              </w:rPr>
              <w:tab/>
            </w:r>
            <w:r w:rsidRPr="00850E68">
              <w:rPr>
                <w:rFonts w:ascii="Arial" w:hAnsi="Arial" w:cs="Arial"/>
                <w:b/>
                <w:color w:val="000000"/>
                <w:sz w:val="14"/>
                <w:szCs w:val="14"/>
              </w:rPr>
              <w:tab/>
            </w:r>
            <w:r w:rsidRPr="00850E68">
              <w:rPr>
                <w:rFonts w:ascii="Arial" w:hAnsi="Arial" w:cs="Arial"/>
                <w:b/>
                <w:color w:val="000000"/>
                <w:sz w:val="14"/>
                <w:szCs w:val="14"/>
              </w:rPr>
              <w:tab/>
            </w:r>
            <w:r w:rsidR="00514BD9" w:rsidRPr="00850E68">
              <w:rPr>
                <w:rFonts w:ascii="Arial" w:hAnsi="Arial" w:cs="Arial"/>
                <w:b/>
                <w:color w:val="000000"/>
                <w:sz w:val="14"/>
                <w:szCs w:val="14"/>
              </w:rPr>
              <w:t xml:space="preserve">                             </w:t>
            </w:r>
            <w:r w:rsidR="00850E68">
              <w:rPr>
                <w:rFonts w:ascii="Arial" w:hAnsi="Arial" w:cs="Arial"/>
                <w:b/>
                <w:color w:val="000000"/>
                <w:sz w:val="14"/>
                <w:szCs w:val="14"/>
              </w:rPr>
              <w:t xml:space="preserve">                                                </w:t>
            </w:r>
            <w:r w:rsidR="00514BD9" w:rsidRPr="00850E68">
              <w:rPr>
                <w:rFonts w:ascii="Arial" w:hAnsi="Arial" w:cs="Arial"/>
                <w:b/>
                <w:color w:val="000000"/>
                <w:sz w:val="14"/>
                <w:szCs w:val="14"/>
              </w:rPr>
              <w:t xml:space="preserve">   </w:t>
            </w:r>
            <w:r w:rsidR="00342690" w:rsidRPr="00850E68">
              <w:rPr>
                <w:rFonts w:ascii="Arial" w:hAnsi="Arial" w:cs="Arial"/>
                <w:b/>
                <w:color w:val="000000"/>
                <w:sz w:val="14"/>
                <w:szCs w:val="14"/>
              </w:rPr>
              <w:t>U.S NUCLEAR REGULATORY</w:t>
            </w:r>
            <w:r w:rsidR="00514BD9" w:rsidRPr="00850E68">
              <w:rPr>
                <w:rFonts w:ascii="Arial" w:hAnsi="Arial" w:cs="Arial"/>
                <w:b/>
                <w:color w:val="000000"/>
                <w:sz w:val="14"/>
                <w:szCs w:val="14"/>
              </w:rPr>
              <w:t xml:space="preserve"> </w:t>
            </w:r>
            <w:r w:rsidR="00342690" w:rsidRPr="00850E68">
              <w:rPr>
                <w:rFonts w:ascii="Arial" w:hAnsi="Arial" w:cs="Arial"/>
                <w:b/>
                <w:color w:val="000000"/>
                <w:sz w:val="14"/>
                <w:szCs w:val="14"/>
              </w:rPr>
              <w:t>COMMISSION</w:t>
            </w:r>
          </w:p>
          <w:p w:rsidR="00390C57" w:rsidRPr="00850E68" w:rsidRDefault="00342690">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00" w:lineRule="exact"/>
              <w:ind w:right="-720"/>
              <w:rPr>
                <w:rFonts w:ascii="Arial" w:hAnsi="Arial" w:cs="Arial"/>
                <w:b/>
                <w:color w:val="000000"/>
                <w:sz w:val="14"/>
                <w:szCs w:val="14"/>
              </w:rPr>
            </w:pPr>
            <w:r w:rsidRPr="00850E68">
              <w:rPr>
                <w:rFonts w:ascii="Arial" w:hAnsi="Arial" w:cs="Arial"/>
                <w:b/>
                <w:color w:val="000000"/>
                <w:sz w:val="14"/>
                <w:szCs w:val="14"/>
              </w:rPr>
              <w:t>(</w:t>
            </w:r>
            <w:r w:rsidR="008B08E5" w:rsidRPr="00850E68">
              <w:rPr>
                <w:rFonts w:ascii="Arial" w:hAnsi="Arial" w:cs="Arial"/>
                <w:b/>
                <w:color w:val="000000"/>
                <w:sz w:val="14"/>
                <w:szCs w:val="14"/>
              </w:rPr>
              <w:t>06</w:t>
            </w:r>
            <w:r w:rsidRPr="00850E68">
              <w:rPr>
                <w:rFonts w:ascii="Arial" w:hAnsi="Arial" w:cs="Arial"/>
                <w:b/>
                <w:color w:val="000000"/>
                <w:sz w:val="14"/>
                <w:szCs w:val="14"/>
              </w:rPr>
              <w:t>-20</w:t>
            </w:r>
            <w:r w:rsidR="00317539" w:rsidRPr="00850E68">
              <w:rPr>
                <w:rFonts w:ascii="Arial" w:hAnsi="Arial" w:cs="Arial"/>
                <w:b/>
                <w:color w:val="000000"/>
                <w:sz w:val="14"/>
                <w:szCs w:val="14"/>
              </w:rPr>
              <w:t>10</w:t>
            </w:r>
            <w:r w:rsidRPr="00850E68">
              <w:rPr>
                <w:rFonts w:ascii="Arial" w:hAnsi="Arial" w:cs="Arial"/>
                <w:b/>
                <w:color w:val="000000"/>
                <w:sz w:val="14"/>
                <w:szCs w:val="14"/>
              </w:rPr>
              <w:t xml:space="preserve">) </w:t>
            </w:r>
          </w:p>
          <w:p w:rsidR="00390C57" w:rsidRPr="00850E68" w:rsidRDefault="00342690">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00" w:lineRule="exact"/>
              <w:ind w:right="-720"/>
              <w:rPr>
                <w:rFonts w:ascii="Arial" w:hAnsi="Arial" w:cs="Arial"/>
                <w:b/>
                <w:color w:val="000000"/>
                <w:sz w:val="14"/>
                <w:szCs w:val="14"/>
              </w:rPr>
            </w:pPr>
            <w:r w:rsidRPr="00850E68">
              <w:rPr>
                <w:rFonts w:ascii="Arial" w:hAnsi="Arial" w:cs="Arial"/>
                <w:b/>
                <w:color w:val="000000"/>
                <w:sz w:val="14"/>
                <w:szCs w:val="14"/>
              </w:rPr>
              <w:t>10 CFR</w:t>
            </w:r>
            <w:r w:rsidR="00514BD9" w:rsidRPr="00850E68">
              <w:rPr>
                <w:rFonts w:ascii="Arial" w:hAnsi="Arial" w:cs="Arial"/>
                <w:b/>
                <w:color w:val="000000"/>
                <w:sz w:val="14"/>
                <w:szCs w:val="14"/>
              </w:rPr>
              <w:t xml:space="preserve"> </w:t>
            </w:r>
            <w:r w:rsidRPr="00850E68">
              <w:rPr>
                <w:rFonts w:ascii="Arial" w:hAnsi="Arial" w:cs="Arial"/>
                <w:b/>
                <w:color w:val="000000"/>
                <w:sz w:val="14"/>
                <w:szCs w:val="14"/>
              </w:rPr>
              <w:t>2.201</w:t>
            </w:r>
          </w:p>
          <w:p w:rsidR="00390C57" w:rsidRDefault="00342690">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ind w:right="-720"/>
              <w:jc w:val="center"/>
              <w:rPr>
                <w:rFonts w:ascii="Arial" w:hAnsi="Arial"/>
                <w:b/>
                <w:color w:val="000000"/>
                <w:sz w:val="20"/>
              </w:rPr>
            </w:pPr>
            <w:r w:rsidRPr="001C493C">
              <w:rPr>
                <w:rFonts w:ascii="Arial" w:hAnsi="Arial" w:cs="Arial"/>
                <w:b/>
                <w:color w:val="000000"/>
                <w:sz w:val="20"/>
                <w:szCs w:val="20"/>
              </w:rPr>
              <w:t>SAF</w:t>
            </w:r>
            <w:r w:rsidR="001C493C" w:rsidRPr="001C493C">
              <w:rPr>
                <w:rFonts w:ascii="Arial" w:hAnsi="Arial" w:cs="Arial"/>
                <w:b/>
                <w:color w:val="000000"/>
                <w:sz w:val="20"/>
                <w:szCs w:val="20"/>
              </w:rPr>
              <w:t>E</w:t>
            </w:r>
            <w:r w:rsidRPr="001C493C">
              <w:rPr>
                <w:rFonts w:ascii="Arial" w:hAnsi="Arial" w:cs="Arial"/>
                <w:b/>
                <w:color w:val="000000"/>
                <w:sz w:val="20"/>
                <w:szCs w:val="20"/>
              </w:rPr>
              <w:t>TY</w:t>
            </w:r>
            <w:r w:rsidR="00620ED6" w:rsidRPr="00620ED6">
              <w:rPr>
                <w:rFonts w:ascii="Arial" w:hAnsi="Arial"/>
                <w:b/>
                <w:color w:val="000000"/>
                <w:sz w:val="20"/>
              </w:rPr>
              <w:t xml:space="preserve"> INSPECTION REPORT AND COMPLIANCE INSPECTION</w:t>
            </w:r>
          </w:p>
        </w:tc>
      </w:tr>
      <w:tr w:rsidR="00F55397" w:rsidTr="00CE4A1B">
        <w:trPr>
          <w:trHeight w:val="1239"/>
          <w:jc w:val="center"/>
        </w:trPr>
        <w:tc>
          <w:tcPr>
            <w:tcW w:w="4846" w:type="dxa"/>
            <w:gridSpan w:val="3"/>
            <w:tcBorders>
              <w:top w:val="single" w:sz="18" w:space="0" w:color="auto"/>
              <w:left w:val="single" w:sz="18" w:space="0" w:color="auto"/>
              <w:bottom w:val="single" w:sz="12" w:space="0" w:color="auto"/>
              <w:right w:val="single" w:sz="12" w:space="0" w:color="auto"/>
            </w:tcBorders>
          </w:tcPr>
          <w:p w:rsidR="00390C57" w:rsidRPr="00850E68" w:rsidRDefault="00B04D22">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20" w:lineRule="exact"/>
              <w:ind w:right="-720"/>
              <w:rPr>
                <w:rFonts w:ascii="Arial" w:hAnsi="Arial" w:cs="Arial"/>
                <w:color w:val="000000"/>
                <w:sz w:val="14"/>
                <w:szCs w:val="14"/>
              </w:rPr>
            </w:pPr>
            <w:r w:rsidRPr="00850E68">
              <w:rPr>
                <w:rFonts w:ascii="Arial" w:hAnsi="Arial" w:cs="Arial"/>
                <w:color w:val="000000"/>
                <w:sz w:val="14"/>
                <w:szCs w:val="14"/>
              </w:rPr>
              <w:t>1. LICENSEE/LOCATION INSPECTED:</w:t>
            </w: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20" w:lineRule="exact"/>
              <w:ind w:right="-720" w:firstLine="605"/>
              <w:rPr>
                <w:rFonts w:ascii="Arial" w:hAnsi="Arial" w:cs="Arial"/>
                <w:color w:val="000000"/>
                <w:sz w:val="14"/>
                <w:szCs w:val="14"/>
              </w:rPr>
            </w:pP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20" w:lineRule="exact"/>
              <w:ind w:right="-720"/>
              <w:rPr>
                <w:rFonts w:ascii="Arial" w:hAnsi="Arial" w:cs="Arial"/>
                <w:color w:val="000000"/>
                <w:sz w:val="14"/>
                <w:szCs w:val="14"/>
              </w:rPr>
            </w:pP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20" w:lineRule="exact"/>
              <w:ind w:right="-720"/>
              <w:rPr>
                <w:rFonts w:ascii="Arial" w:hAnsi="Arial" w:cs="Arial"/>
                <w:color w:val="000000"/>
                <w:sz w:val="14"/>
                <w:szCs w:val="14"/>
              </w:rPr>
            </w:pPr>
          </w:p>
          <w:p w:rsidR="00390C57" w:rsidRPr="00850E68" w:rsidRDefault="00B04D22">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20" w:lineRule="exact"/>
              <w:ind w:right="-720"/>
              <w:rPr>
                <w:rFonts w:ascii="Arial" w:hAnsi="Arial" w:cs="Arial"/>
                <w:color w:val="000000"/>
                <w:sz w:val="14"/>
                <w:szCs w:val="14"/>
              </w:rPr>
            </w:pPr>
            <w:r w:rsidRPr="00850E68">
              <w:rPr>
                <w:rFonts w:ascii="Arial" w:hAnsi="Arial" w:cs="Arial"/>
                <w:color w:val="000000"/>
                <w:sz w:val="14"/>
                <w:szCs w:val="14"/>
              </w:rPr>
              <w:t>REPORT</w:t>
            </w:r>
            <w:r w:rsidR="00514BD9" w:rsidRPr="00850E68">
              <w:rPr>
                <w:rFonts w:ascii="Arial" w:hAnsi="Arial" w:cs="Arial"/>
                <w:color w:val="000000"/>
                <w:sz w:val="14"/>
                <w:szCs w:val="14"/>
              </w:rPr>
              <w:t xml:space="preserve"> NUMBER(S)</w:t>
            </w:r>
          </w:p>
        </w:tc>
        <w:tc>
          <w:tcPr>
            <w:tcW w:w="5279" w:type="dxa"/>
            <w:gridSpan w:val="5"/>
            <w:tcBorders>
              <w:top w:val="single" w:sz="18" w:space="0" w:color="auto"/>
              <w:left w:val="single" w:sz="12" w:space="0" w:color="auto"/>
              <w:bottom w:val="single" w:sz="12" w:space="0" w:color="auto"/>
              <w:right w:val="single" w:sz="18" w:space="0" w:color="auto"/>
            </w:tcBorders>
            <w:shd w:val="clear" w:color="auto" w:fill="auto"/>
          </w:tcPr>
          <w:p w:rsidR="00390C57" w:rsidRPr="00850E68" w:rsidRDefault="00B04D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20" w:lineRule="exact"/>
              <w:rPr>
                <w:rFonts w:ascii="Arial" w:hAnsi="Arial" w:cs="Arial"/>
                <w:color w:val="000000"/>
                <w:sz w:val="14"/>
                <w:szCs w:val="14"/>
              </w:rPr>
            </w:pPr>
            <w:r w:rsidRPr="00850E68">
              <w:rPr>
                <w:rFonts w:ascii="Arial" w:hAnsi="Arial" w:cs="Arial"/>
                <w:color w:val="000000"/>
                <w:sz w:val="14"/>
                <w:szCs w:val="14"/>
              </w:rPr>
              <w:t>2. NRC/REGIONAL OFFICE</w:t>
            </w:r>
          </w:p>
        </w:tc>
      </w:tr>
      <w:tr w:rsidR="00F55397" w:rsidTr="00CE4A1B">
        <w:trPr>
          <w:trHeight w:val="474"/>
          <w:jc w:val="center"/>
        </w:trPr>
        <w:tc>
          <w:tcPr>
            <w:tcW w:w="3198" w:type="dxa"/>
            <w:gridSpan w:val="2"/>
            <w:tcBorders>
              <w:top w:val="single" w:sz="12" w:space="0" w:color="auto"/>
              <w:left w:val="single" w:sz="18" w:space="0" w:color="auto"/>
              <w:bottom w:val="single" w:sz="18" w:space="0" w:color="auto"/>
              <w:right w:val="single" w:sz="12" w:space="0" w:color="auto"/>
            </w:tcBorders>
          </w:tcPr>
          <w:p w:rsidR="00390C57" w:rsidRPr="00850E68" w:rsidRDefault="00B04D22">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20" w:lineRule="exact"/>
              <w:ind w:right="-720"/>
              <w:rPr>
                <w:rFonts w:ascii="Arial" w:hAnsi="Arial" w:cs="Arial"/>
                <w:color w:val="000000"/>
                <w:sz w:val="14"/>
                <w:szCs w:val="14"/>
              </w:rPr>
            </w:pPr>
            <w:r w:rsidRPr="00850E68">
              <w:rPr>
                <w:rFonts w:ascii="Arial" w:hAnsi="Arial" w:cs="Arial"/>
                <w:color w:val="000000"/>
                <w:sz w:val="14"/>
                <w:szCs w:val="14"/>
              </w:rPr>
              <w:t>3. DOCKET NUMBER(S)</w:t>
            </w:r>
          </w:p>
        </w:tc>
        <w:tc>
          <w:tcPr>
            <w:tcW w:w="3739" w:type="dxa"/>
            <w:gridSpan w:val="3"/>
            <w:tcBorders>
              <w:top w:val="single" w:sz="12" w:space="0" w:color="auto"/>
              <w:left w:val="single" w:sz="12" w:space="0" w:color="auto"/>
              <w:bottom w:val="single" w:sz="18" w:space="0" w:color="auto"/>
              <w:right w:val="single" w:sz="12" w:space="0" w:color="auto"/>
            </w:tcBorders>
            <w:shd w:val="clear" w:color="auto" w:fill="auto"/>
          </w:tcPr>
          <w:p w:rsidR="00390C57" w:rsidRPr="00850E68" w:rsidRDefault="00B04D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20" w:lineRule="exact"/>
              <w:rPr>
                <w:rFonts w:ascii="Arial" w:hAnsi="Arial" w:cs="Arial"/>
                <w:color w:val="000000"/>
                <w:sz w:val="14"/>
                <w:szCs w:val="14"/>
              </w:rPr>
            </w:pPr>
            <w:r w:rsidRPr="00850E68">
              <w:rPr>
                <w:rFonts w:ascii="Arial" w:hAnsi="Arial" w:cs="Arial"/>
                <w:color w:val="000000"/>
                <w:sz w:val="14"/>
                <w:szCs w:val="14"/>
              </w:rPr>
              <w:t>4. LICENSEE NUMBER(S)</w:t>
            </w:r>
          </w:p>
        </w:tc>
        <w:tc>
          <w:tcPr>
            <w:tcW w:w="3188" w:type="dxa"/>
            <w:gridSpan w:val="3"/>
            <w:tcBorders>
              <w:top w:val="single" w:sz="12" w:space="0" w:color="auto"/>
              <w:left w:val="single" w:sz="12" w:space="0" w:color="auto"/>
              <w:bottom w:val="single" w:sz="18" w:space="0" w:color="auto"/>
              <w:right w:val="single" w:sz="18" w:space="0" w:color="auto"/>
            </w:tcBorders>
            <w:shd w:val="clear" w:color="auto" w:fill="auto"/>
          </w:tcPr>
          <w:p w:rsidR="00390C57" w:rsidRPr="00850E68" w:rsidRDefault="00B04D2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20" w:lineRule="exact"/>
              <w:rPr>
                <w:rFonts w:ascii="Arial" w:hAnsi="Arial" w:cs="Arial"/>
                <w:color w:val="000000"/>
                <w:sz w:val="14"/>
                <w:szCs w:val="14"/>
              </w:rPr>
            </w:pPr>
            <w:r w:rsidRPr="00850E68">
              <w:rPr>
                <w:rFonts w:ascii="Arial" w:hAnsi="Arial" w:cs="Arial"/>
                <w:color w:val="000000"/>
                <w:sz w:val="14"/>
                <w:szCs w:val="14"/>
              </w:rPr>
              <w:t>5. DATE</w:t>
            </w:r>
            <w:r w:rsidR="00032B05" w:rsidRPr="00850E68">
              <w:rPr>
                <w:rFonts w:ascii="Arial" w:hAnsi="Arial" w:cs="Arial"/>
                <w:color w:val="000000"/>
                <w:sz w:val="14"/>
                <w:szCs w:val="14"/>
              </w:rPr>
              <w:t>(</w:t>
            </w:r>
            <w:r w:rsidRPr="00850E68">
              <w:rPr>
                <w:rFonts w:ascii="Arial" w:hAnsi="Arial" w:cs="Arial"/>
                <w:color w:val="000000"/>
                <w:sz w:val="14"/>
                <w:szCs w:val="14"/>
              </w:rPr>
              <w:t>S</w:t>
            </w:r>
            <w:r w:rsidR="00032B05" w:rsidRPr="00850E68">
              <w:rPr>
                <w:rFonts w:ascii="Arial" w:hAnsi="Arial" w:cs="Arial"/>
                <w:color w:val="000000"/>
                <w:sz w:val="14"/>
                <w:szCs w:val="14"/>
              </w:rPr>
              <w:t>)</w:t>
            </w:r>
            <w:r w:rsidRPr="00850E68">
              <w:rPr>
                <w:rFonts w:ascii="Arial" w:hAnsi="Arial" w:cs="Arial"/>
                <w:color w:val="000000"/>
                <w:sz w:val="14"/>
                <w:szCs w:val="14"/>
              </w:rPr>
              <w:t xml:space="preserve"> OF INSPECTION</w:t>
            </w:r>
          </w:p>
        </w:tc>
      </w:tr>
      <w:tr w:rsidR="00F55397">
        <w:trPr>
          <w:trHeight w:val="4542"/>
          <w:jc w:val="center"/>
        </w:trPr>
        <w:tc>
          <w:tcPr>
            <w:tcW w:w="10125" w:type="dxa"/>
            <w:gridSpan w:val="8"/>
            <w:tcBorders>
              <w:top w:val="single" w:sz="18" w:space="0" w:color="auto"/>
              <w:left w:val="single" w:sz="18" w:space="0" w:color="auto"/>
              <w:bottom w:val="single" w:sz="12" w:space="0" w:color="auto"/>
              <w:right w:val="single" w:sz="18" w:space="0" w:color="auto"/>
            </w:tcBorders>
          </w:tcPr>
          <w:p w:rsidR="00390C57" w:rsidRDefault="00B04D22">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b/>
                <w:color w:val="000000"/>
                <w:sz w:val="16"/>
                <w:szCs w:val="16"/>
              </w:rPr>
            </w:pPr>
            <w:r w:rsidRPr="007C1D60">
              <w:rPr>
                <w:rFonts w:ascii="Arial" w:hAnsi="Arial" w:cs="Arial"/>
                <w:b/>
                <w:color w:val="000000"/>
                <w:sz w:val="16"/>
                <w:szCs w:val="16"/>
              </w:rPr>
              <w:t>LICENSEE:</w:t>
            </w: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color w:val="000000"/>
                <w:sz w:val="14"/>
                <w:szCs w:val="14"/>
              </w:rPr>
            </w:pPr>
          </w:p>
          <w:p w:rsidR="00390C57" w:rsidRPr="00850E68" w:rsidRDefault="00B04D22">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color w:val="000000"/>
                <w:sz w:val="14"/>
                <w:szCs w:val="14"/>
              </w:rPr>
            </w:pPr>
            <w:r w:rsidRPr="00850E68">
              <w:rPr>
                <w:rFonts w:ascii="Arial" w:hAnsi="Arial" w:cs="Arial"/>
                <w:color w:val="000000"/>
                <w:sz w:val="14"/>
                <w:szCs w:val="14"/>
              </w:rPr>
              <w:t>The inspection was an examination of the activities conducted under your license as they relate to radiation safety and to compliance with the Nuclear Regulatory Commission (NRC) rules and regulations and the conditions of your license. The inspection consisted of selective examinations of procedures and representative records, interviews with personnel, and observations by the inspector. The inspection findings are as follows:</w:t>
            </w: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color w:val="000000"/>
                <w:sz w:val="14"/>
                <w:szCs w:val="14"/>
              </w:rPr>
            </w:pPr>
          </w:p>
          <w:p w:rsidR="00390C57" w:rsidRPr="00850E68" w:rsidRDefault="00D3233D">
            <w:pPr>
              <w:numPr>
                <w:ilvl w:val="0"/>
                <w:numId w:val="3"/>
              </w:numPr>
              <w:tabs>
                <w:tab w:val="left" w:pos="-434"/>
                <w:tab w:val="left" w:pos="-357"/>
                <w:tab w:val="left" w:pos="-26"/>
                <w:tab w:val="left" w:pos="277"/>
                <w:tab w:val="left" w:pos="579"/>
                <w:tab w:val="left" w:pos="806"/>
                <w:tab w:val="left" w:pos="882"/>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color w:val="000000"/>
                <w:sz w:val="14"/>
                <w:szCs w:val="14"/>
              </w:rPr>
            </w:pPr>
            <w:r>
              <w:rPr>
                <w:rFonts w:ascii="Arial" w:hAnsi="Arial" w:cs="Arial"/>
                <w:noProof/>
                <w:color w:val="000000"/>
                <w:sz w:val="14"/>
                <w:szCs w:val="14"/>
              </w:rPr>
              <w:pict>
                <v:shapetype id="_x0000_t202" coordsize="21600,21600" o:spt="202" path="m,l,21600r21600,l21600,xe">
                  <v:stroke joinstyle="miter"/>
                  <v:path gradientshapeok="t" o:connecttype="rect"/>
                </v:shapetype>
                <v:shape id="_x0000_s1026" type="#_x0000_t202" style="position:absolute;left:0;text-align:left;margin-left:.9pt;margin-top:-1.05pt;width:11.65pt;height:10pt;z-index:251656192">
                  <v:textbox style="mso-next-textbox:#_x0000_s1026">
                    <w:txbxContent>
                      <w:p w:rsidR="00050C74" w:rsidRDefault="00050C74"/>
                    </w:txbxContent>
                  </v:textbox>
                </v:shape>
              </w:pict>
            </w:r>
            <w:r w:rsidR="00B04D22" w:rsidRPr="00850E68">
              <w:rPr>
                <w:rFonts w:ascii="Arial" w:hAnsi="Arial" w:cs="Arial"/>
                <w:color w:val="000000"/>
                <w:sz w:val="14"/>
                <w:szCs w:val="14"/>
              </w:rPr>
              <w:t>Based on the inspection findings, no violations were identified.</w:t>
            </w:r>
          </w:p>
          <w:p w:rsidR="00390C57" w:rsidRPr="00850E68" w:rsidRDefault="00D3233D">
            <w:pPr>
              <w:tabs>
                <w:tab w:val="left" w:pos="-434"/>
                <w:tab w:val="left" w:pos="-357"/>
                <w:tab w:val="left" w:pos="-26"/>
                <w:tab w:val="left" w:pos="277"/>
                <w:tab w:val="left" w:pos="579"/>
                <w:tab w:val="left" w:pos="806"/>
                <w:tab w:val="left" w:pos="882"/>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621"/>
              <w:rPr>
                <w:rFonts w:ascii="Arial" w:eastAsiaTheme="majorEastAsia" w:hAnsi="Arial" w:cs="Arial"/>
                <w:b/>
                <w:bCs/>
                <w:color w:val="000000"/>
                <w:sz w:val="14"/>
                <w:szCs w:val="14"/>
              </w:rPr>
            </w:pPr>
            <w:r w:rsidRPr="00D3233D">
              <w:rPr>
                <w:rFonts w:ascii="Arial" w:hAnsi="Arial" w:cs="Arial"/>
                <w:noProof/>
                <w:color w:val="000000"/>
                <w:sz w:val="14"/>
                <w:szCs w:val="14"/>
              </w:rPr>
              <w:pict>
                <v:shape id="_x0000_s1027" type="#_x0000_t202" style="position:absolute;left:0;text-align:left;margin-left:.9pt;margin-top:4.95pt;width:11.65pt;height:10pt;z-index:251657216">
                  <v:textbox style="mso-next-textbox:#_x0000_s1027">
                    <w:txbxContent>
                      <w:p w:rsidR="00050C74" w:rsidRDefault="00050C74" w:rsidP="00540879"/>
                    </w:txbxContent>
                  </v:textbox>
                </v:shape>
              </w:pict>
            </w:r>
          </w:p>
          <w:p w:rsidR="00390C57" w:rsidRPr="00850E68" w:rsidRDefault="00B04D22">
            <w:pPr>
              <w:numPr>
                <w:ilvl w:val="0"/>
                <w:numId w:val="3"/>
              </w:numPr>
              <w:tabs>
                <w:tab w:val="left" w:pos="-434"/>
                <w:tab w:val="left" w:pos="-357"/>
                <w:tab w:val="left" w:pos="-26"/>
                <w:tab w:val="left" w:pos="277"/>
                <w:tab w:val="left" w:pos="579"/>
                <w:tab w:val="left" w:pos="806"/>
                <w:tab w:val="left" w:pos="882"/>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eastAsiaTheme="majorEastAsia" w:hAnsi="Arial" w:cs="Arial"/>
                <w:b/>
                <w:bCs/>
                <w:color w:val="000000"/>
                <w:sz w:val="14"/>
                <w:szCs w:val="14"/>
              </w:rPr>
            </w:pPr>
            <w:r w:rsidRPr="00850E68">
              <w:rPr>
                <w:rFonts w:ascii="Arial" w:hAnsi="Arial" w:cs="Arial"/>
                <w:color w:val="000000"/>
                <w:sz w:val="14"/>
                <w:szCs w:val="14"/>
              </w:rPr>
              <w:t>Previous violation(s) closed.</w:t>
            </w:r>
          </w:p>
          <w:p w:rsidR="00390C57" w:rsidRPr="00850E68" w:rsidRDefault="00D3233D">
            <w:pPr>
              <w:tabs>
                <w:tab w:val="left" w:pos="-434"/>
                <w:tab w:val="left" w:pos="-357"/>
                <w:tab w:val="left" w:pos="-26"/>
                <w:tab w:val="left" w:pos="277"/>
                <w:tab w:val="left" w:pos="579"/>
                <w:tab w:val="left" w:pos="806"/>
                <w:tab w:val="left" w:pos="882"/>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color w:val="000000"/>
                <w:sz w:val="14"/>
                <w:szCs w:val="14"/>
              </w:rPr>
            </w:pPr>
            <w:r w:rsidRPr="00D3233D">
              <w:rPr>
                <w:rFonts w:ascii="Arial" w:hAnsi="Arial" w:cs="Arial"/>
                <w:b/>
                <w:noProof/>
                <w:color w:val="000000"/>
                <w:sz w:val="14"/>
                <w:szCs w:val="14"/>
              </w:rPr>
              <w:pict>
                <v:shape id="_x0000_s1032" type="#_x0000_t202" style="position:absolute;margin-left:.9pt;margin-top:4.9pt;width:11.65pt;height:10pt;z-index:251660288">
                  <v:textbox style="mso-next-textbox:#_x0000_s1032">
                    <w:txbxContent>
                      <w:p w:rsidR="00050C74" w:rsidRDefault="00050C74" w:rsidP="00067E23"/>
                    </w:txbxContent>
                  </v:textbox>
                </v:shape>
              </w:pict>
            </w:r>
          </w:p>
          <w:p w:rsidR="00067E23" w:rsidRPr="00850E68" w:rsidRDefault="00B04D22">
            <w:pPr>
              <w:numPr>
                <w:ilvl w:val="0"/>
                <w:numId w:val="3"/>
              </w:numPr>
              <w:tabs>
                <w:tab w:val="clear" w:pos="981"/>
                <w:tab w:val="left" w:pos="-434"/>
                <w:tab w:val="left" w:pos="-357"/>
                <w:tab w:val="left" w:pos="-26"/>
                <w:tab w:val="left" w:pos="277"/>
                <w:tab w:val="left" w:pos="579"/>
                <w:tab w:val="left" w:pos="806"/>
                <w:tab w:val="left" w:pos="882"/>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891" w:hanging="270"/>
              <w:rPr>
                <w:rFonts w:ascii="Arial" w:hAnsi="Arial" w:cs="Arial"/>
                <w:color w:val="000000"/>
                <w:sz w:val="14"/>
                <w:szCs w:val="14"/>
              </w:rPr>
            </w:pPr>
            <w:r w:rsidRPr="00850E68">
              <w:rPr>
                <w:rFonts w:ascii="Arial" w:hAnsi="Arial" w:cs="Arial"/>
                <w:color w:val="000000"/>
                <w:sz w:val="14"/>
                <w:szCs w:val="14"/>
              </w:rPr>
              <w:t xml:space="preserve">The violation(s), specifically described to you by the inspector as non-cited violations, are not being cited because they were </w:t>
            </w:r>
          </w:p>
          <w:p w:rsidR="00067E23" w:rsidRPr="00850E68" w:rsidRDefault="00067E23" w:rsidP="00067E23">
            <w:pPr>
              <w:tabs>
                <w:tab w:val="left" w:pos="-434"/>
                <w:tab w:val="left" w:pos="-357"/>
                <w:tab w:val="left" w:pos="-26"/>
                <w:tab w:val="left" w:pos="277"/>
                <w:tab w:val="left" w:pos="579"/>
                <w:tab w:val="left" w:pos="806"/>
                <w:tab w:val="left" w:pos="882"/>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color w:val="000000"/>
                <w:sz w:val="14"/>
                <w:szCs w:val="14"/>
              </w:rPr>
            </w:pPr>
            <w:r w:rsidRPr="00850E68">
              <w:rPr>
                <w:rFonts w:ascii="Arial" w:hAnsi="Arial" w:cs="Arial"/>
                <w:color w:val="000000"/>
                <w:sz w:val="14"/>
                <w:szCs w:val="14"/>
              </w:rPr>
              <w:t xml:space="preserve">                 </w:t>
            </w:r>
            <w:r w:rsidR="00850E68">
              <w:rPr>
                <w:rFonts w:ascii="Arial" w:hAnsi="Arial" w:cs="Arial"/>
                <w:color w:val="000000"/>
                <w:sz w:val="14"/>
                <w:szCs w:val="14"/>
              </w:rPr>
              <w:t xml:space="preserve">   </w:t>
            </w:r>
            <w:r w:rsidRPr="00850E68">
              <w:rPr>
                <w:rFonts w:ascii="Arial" w:hAnsi="Arial" w:cs="Arial"/>
                <w:color w:val="000000"/>
                <w:sz w:val="14"/>
                <w:szCs w:val="14"/>
              </w:rPr>
              <w:t xml:space="preserve">  </w:t>
            </w:r>
            <w:r w:rsidR="00B04D22" w:rsidRPr="00850E68">
              <w:rPr>
                <w:rFonts w:ascii="Arial" w:hAnsi="Arial" w:cs="Arial"/>
                <w:color w:val="000000"/>
                <w:sz w:val="14"/>
                <w:szCs w:val="14"/>
              </w:rPr>
              <w:t>self-identified, non-repetitive, and corrective action was or is being taken</w:t>
            </w:r>
            <w:r w:rsidR="00514BD9" w:rsidRPr="00850E68">
              <w:rPr>
                <w:rFonts w:ascii="Arial" w:hAnsi="Arial" w:cs="Arial"/>
                <w:color w:val="000000"/>
                <w:sz w:val="14"/>
                <w:szCs w:val="14"/>
              </w:rPr>
              <w:t xml:space="preserve">, </w:t>
            </w:r>
            <w:r w:rsidR="00B04D22" w:rsidRPr="00850E68">
              <w:rPr>
                <w:rFonts w:ascii="Arial" w:hAnsi="Arial" w:cs="Arial"/>
                <w:color w:val="000000"/>
                <w:sz w:val="14"/>
                <w:szCs w:val="14"/>
              </w:rPr>
              <w:t>and the remaining criteria in the NRC Enforcement</w:t>
            </w:r>
          </w:p>
          <w:p w:rsidR="00067E23" w:rsidRPr="00850E68" w:rsidRDefault="00067E23" w:rsidP="00067E23">
            <w:pPr>
              <w:tabs>
                <w:tab w:val="left" w:pos="-434"/>
                <w:tab w:val="left" w:pos="-357"/>
                <w:tab w:val="left" w:pos="-26"/>
                <w:tab w:val="left" w:pos="277"/>
                <w:tab w:val="left" w:pos="579"/>
                <w:tab w:val="left" w:pos="806"/>
                <w:tab w:val="left" w:pos="882"/>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color w:val="000000"/>
                <w:sz w:val="14"/>
                <w:szCs w:val="14"/>
              </w:rPr>
            </w:pPr>
            <w:r w:rsidRPr="00850E68">
              <w:rPr>
                <w:rFonts w:ascii="Arial" w:hAnsi="Arial" w:cs="Arial"/>
                <w:color w:val="000000"/>
                <w:sz w:val="14"/>
                <w:szCs w:val="14"/>
              </w:rPr>
              <w:t xml:space="preserve">                </w:t>
            </w:r>
            <w:r w:rsidR="00B04D22" w:rsidRPr="00850E68">
              <w:rPr>
                <w:rFonts w:ascii="Arial" w:hAnsi="Arial" w:cs="Arial"/>
                <w:color w:val="000000"/>
                <w:sz w:val="14"/>
                <w:szCs w:val="14"/>
              </w:rPr>
              <w:t xml:space="preserve"> </w:t>
            </w:r>
            <w:r w:rsidRPr="00850E68">
              <w:rPr>
                <w:rFonts w:ascii="Arial" w:hAnsi="Arial" w:cs="Arial"/>
                <w:color w:val="000000"/>
                <w:sz w:val="14"/>
                <w:szCs w:val="14"/>
              </w:rPr>
              <w:t xml:space="preserve"> </w:t>
            </w:r>
            <w:r w:rsidR="00850E68">
              <w:rPr>
                <w:rFonts w:ascii="Arial" w:hAnsi="Arial" w:cs="Arial"/>
                <w:color w:val="000000"/>
                <w:sz w:val="14"/>
                <w:szCs w:val="14"/>
              </w:rPr>
              <w:t xml:space="preserve">   </w:t>
            </w:r>
            <w:r w:rsidRPr="00850E68">
              <w:rPr>
                <w:rFonts w:ascii="Arial" w:hAnsi="Arial" w:cs="Arial"/>
                <w:color w:val="000000"/>
                <w:sz w:val="14"/>
                <w:szCs w:val="14"/>
              </w:rPr>
              <w:t xml:space="preserve"> </w:t>
            </w:r>
            <w:r w:rsidR="00B04D22" w:rsidRPr="00850E68">
              <w:rPr>
                <w:rFonts w:ascii="Arial" w:hAnsi="Arial" w:cs="Arial"/>
                <w:color w:val="000000"/>
                <w:sz w:val="14"/>
                <w:szCs w:val="14"/>
              </w:rPr>
              <w:t>Policy</w:t>
            </w:r>
            <w:r w:rsidR="00514BD9" w:rsidRPr="00850E68">
              <w:rPr>
                <w:rFonts w:ascii="Arial" w:hAnsi="Arial" w:cs="Arial"/>
                <w:color w:val="000000"/>
                <w:sz w:val="14"/>
                <w:szCs w:val="14"/>
              </w:rPr>
              <w:t xml:space="preserve">, NUREG-1600, </w:t>
            </w:r>
            <w:r w:rsidR="00B04D22" w:rsidRPr="00850E68">
              <w:rPr>
                <w:rFonts w:ascii="Arial" w:hAnsi="Arial" w:cs="Arial"/>
                <w:color w:val="000000"/>
                <w:sz w:val="14"/>
                <w:szCs w:val="14"/>
              </w:rPr>
              <w:t>to exercise discretion, were satisfied</w:t>
            </w:r>
          </w:p>
          <w:p w:rsidR="00067E23" w:rsidRPr="00850E68" w:rsidRDefault="00067E23" w:rsidP="00067E23">
            <w:pPr>
              <w:pStyle w:val="ListParagraph"/>
              <w:rPr>
                <w:rFonts w:ascii="Arial" w:hAnsi="Arial" w:cs="Arial"/>
                <w:color w:val="000000"/>
                <w:sz w:val="14"/>
                <w:szCs w:val="14"/>
              </w:rPr>
            </w:pPr>
          </w:p>
          <w:p w:rsidR="00390C57" w:rsidRPr="00850E68" w:rsidRDefault="00067E23">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olor w:val="000000"/>
                <w:sz w:val="14"/>
                <w:szCs w:val="14"/>
              </w:rPr>
            </w:pPr>
            <w:r w:rsidRPr="00850E68">
              <w:rPr>
                <w:rFonts w:ascii="Arial" w:hAnsi="Arial" w:cs="Arial"/>
                <w:color w:val="000000"/>
                <w:sz w:val="14"/>
                <w:szCs w:val="14"/>
              </w:rPr>
              <w:t xml:space="preserve">     </w:t>
            </w:r>
            <w:r w:rsidR="00850E68">
              <w:rPr>
                <w:rFonts w:ascii="Arial" w:hAnsi="Arial" w:cs="Arial"/>
                <w:color w:val="000000"/>
                <w:sz w:val="14"/>
                <w:szCs w:val="14"/>
              </w:rPr>
              <w:t xml:space="preserve"> </w:t>
            </w:r>
            <w:r w:rsidRPr="00850E68">
              <w:rPr>
                <w:rFonts w:ascii="Arial" w:hAnsi="Arial" w:cs="Arial"/>
                <w:color w:val="000000"/>
                <w:sz w:val="14"/>
                <w:szCs w:val="14"/>
              </w:rPr>
              <w:t xml:space="preserve">      </w:t>
            </w:r>
            <w:r w:rsidRPr="00850E68">
              <w:rPr>
                <w:rFonts w:ascii="Arial" w:hAnsi="Arial" w:cs="Arial"/>
                <w:color w:val="000000"/>
                <w:sz w:val="14"/>
                <w:szCs w:val="14"/>
                <w:u w:val="single"/>
              </w:rPr>
              <w:t xml:space="preserve">       </w:t>
            </w:r>
            <w:r w:rsidR="00C15B11" w:rsidRPr="00850E68">
              <w:rPr>
                <w:rFonts w:ascii="Arial" w:hAnsi="Arial" w:cs="Arial"/>
                <w:color w:val="000000"/>
                <w:sz w:val="14"/>
                <w:szCs w:val="14"/>
                <w:u w:val="single"/>
              </w:rPr>
              <w:t xml:space="preserve">            </w:t>
            </w:r>
            <w:r w:rsidR="00620ED6" w:rsidRPr="00850E68">
              <w:rPr>
                <w:rFonts w:ascii="Arial" w:hAnsi="Arial"/>
                <w:color w:val="000000"/>
                <w:sz w:val="14"/>
                <w:szCs w:val="14"/>
              </w:rPr>
              <w:t>Non-</w:t>
            </w:r>
            <w:r w:rsidR="00514BD9" w:rsidRPr="00850E68">
              <w:rPr>
                <w:rFonts w:ascii="Arial" w:hAnsi="Arial" w:cs="Arial"/>
                <w:color w:val="000000"/>
                <w:sz w:val="14"/>
                <w:szCs w:val="14"/>
              </w:rPr>
              <w:t>c</w:t>
            </w:r>
            <w:r w:rsidR="00B04D22" w:rsidRPr="00850E68">
              <w:rPr>
                <w:rFonts w:ascii="Arial" w:hAnsi="Arial" w:cs="Arial"/>
                <w:color w:val="000000"/>
                <w:sz w:val="14"/>
                <w:szCs w:val="14"/>
              </w:rPr>
              <w:t xml:space="preserve">ited </w:t>
            </w:r>
            <w:r w:rsidR="00514BD9" w:rsidRPr="00850E68">
              <w:rPr>
                <w:rFonts w:ascii="Arial" w:hAnsi="Arial" w:cs="Arial"/>
                <w:color w:val="000000"/>
                <w:sz w:val="14"/>
                <w:szCs w:val="14"/>
              </w:rPr>
              <w:t>v</w:t>
            </w:r>
            <w:r w:rsidR="00B04D22" w:rsidRPr="00850E68">
              <w:rPr>
                <w:rFonts w:ascii="Arial" w:hAnsi="Arial" w:cs="Arial"/>
                <w:color w:val="000000"/>
                <w:sz w:val="14"/>
                <w:szCs w:val="14"/>
              </w:rPr>
              <w:t>iolation</w:t>
            </w:r>
            <w:r w:rsidR="00620ED6" w:rsidRPr="00850E68">
              <w:rPr>
                <w:rFonts w:ascii="Arial" w:hAnsi="Arial"/>
                <w:color w:val="000000"/>
                <w:sz w:val="14"/>
                <w:szCs w:val="14"/>
              </w:rPr>
              <w:t>(s) were discussed involving the following requirement(s):</w:t>
            </w: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s="Arial"/>
                <w:color w:val="000000"/>
                <w:sz w:val="14"/>
                <w:szCs w:val="14"/>
              </w:rPr>
            </w:pP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s="Arial"/>
                <w:color w:val="000000"/>
                <w:sz w:val="14"/>
                <w:szCs w:val="14"/>
              </w:rPr>
            </w:pP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s="Arial"/>
                <w:color w:val="000000"/>
                <w:sz w:val="14"/>
                <w:szCs w:val="14"/>
              </w:rPr>
            </w:pP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s="Arial"/>
                <w:color w:val="000000"/>
                <w:sz w:val="14"/>
                <w:szCs w:val="14"/>
              </w:rPr>
            </w:pP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s="Arial"/>
                <w:color w:val="000000"/>
                <w:sz w:val="14"/>
                <w:szCs w:val="14"/>
              </w:rPr>
            </w:pP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s="Arial"/>
                <w:color w:val="000000"/>
                <w:sz w:val="14"/>
                <w:szCs w:val="14"/>
              </w:rPr>
            </w:pP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s="Arial"/>
                <w:color w:val="000000"/>
                <w:sz w:val="14"/>
                <w:szCs w:val="14"/>
              </w:rPr>
            </w:pPr>
          </w:p>
          <w:p w:rsidR="00067E23" w:rsidRDefault="00D3233D" w:rsidP="00067E23">
            <w:pPr>
              <w:numPr>
                <w:ilvl w:val="0"/>
                <w:numId w:val="3"/>
              </w:numPr>
              <w:tabs>
                <w:tab w:val="left" w:pos="-434"/>
                <w:tab w:val="left" w:pos="-357"/>
                <w:tab w:val="left" w:pos="-26"/>
                <w:tab w:val="left" w:pos="277"/>
                <w:tab w:val="left" w:pos="579"/>
                <w:tab w:val="left" w:pos="801"/>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olor w:val="000000"/>
                <w:sz w:val="14"/>
                <w:szCs w:val="14"/>
              </w:rPr>
            </w:pPr>
            <w:r w:rsidRPr="00D3233D">
              <w:rPr>
                <w:rFonts w:ascii="Arial" w:hAnsi="Arial" w:cs="Arial"/>
                <w:noProof/>
                <w:color w:val="000000"/>
                <w:sz w:val="14"/>
                <w:szCs w:val="14"/>
              </w:rPr>
              <w:pict>
                <v:shape id="_x0000_s1029" type="#_x0000_t202" style="position:absolute;left:0;text-align:left;margin-left:.9pt;margin-top:.1pt;width:11.65pt;height:10pt;z-index:251659264">
                  <v:textbox style="mso-next-textbox:#_x0000_s1029">
                    <w:txbxContent>
                      <w:p w:rsidR="00050C74" w:rsidRDefault="00050C74" w:rsidP="00540879"/>
                    </w:txbxContent>
                  </v:textbox>
                </v:shape>
              </w:pict>
            </w:r>
            <w:r w:rsidR="00620ED6" w:rsidRPr="00850E68">
              <w:rPr>
                <w:rFonts w:ascii="Arial" w:hAnsi="Arial"/>
                <w:color w:val="000000"/>
                <w:sz w:val="14"/>
                <w:szCs w:val="14"/>
              </w:rPr>
              <w:t xml:space="preserve">During this inspection certain of your activities, as described below and/or attached, were in violation of NRC </w:t>
            </w:r>
          </w:p>
          <w:p w:rsidR="00067E23" w:rsidRDefault="00850E68" w:rsidP="00850E68">
            <w:pPr>
              <w:tabs>
                <w:tab w:val="left" w:pos="-434"/>
                <w:tab w:val="left" w:pos="-357"/>
                <w:tab w:val="left" w:pos="-26"/>
                <w:tab w:val="left" w:pos="277"/>
                <w:tab w:val="left" w:pos="579"/>
                <w:tab w:val="left" w:pos="801"/>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621"/>
              <w:rPr>
                <w:rFonts w:ascii="Arial" w:hAnsi="Arial"/>
                <w:color w:val="000000"/>
                <w:sz w:val="14"/>
                <w:szCs w:val="14"/>
              </w:rPr>
            </w:pPr>
            <w:r>
              <w:rPr>
                <w:rFonts w:ascii="Arial" w:hAnsi="Arial"/>
                <w:color w:val="000000"/>
                <w:sz w:val="14"/>
                <w:szCs w:val="14"/>
              </w:rPr>
              <w:t xml:space="preserve">     </w:t>
            </w:r>
            <w:r w:rsidR="00067E23" w:rsidRPr="00850E68">
              <w:rPr>
                <w:rFonts w:ascii="Arial" w:hAnsi="Arial"/>
                <w:color w:val="000000"/>
                <w:sz w:val="14"/>
                <w:szCs w:val="14"/>
              </w:rPr>
              <w:t>r</w:t>
            </w:r>
            <w:r w:rsidR="00620ED6" w:rsidRPr="00850E68">
              <w:rPr>
                <w:rFonts w:ascii="Arial" w:hAnsi="Arial"/>
                <w:color w:val="000000"/>
                <w:sz w:val="14"/>
                <w:szCs w:val="14"/>
              </w:rPr>
              <w:t>equirements</w:t>
            </w:r>
            <w:r w:rsidR="00067E23" w:rsidRPr="00850E68">
              <w:rPr>
                <w:rFonts w:ascii="Arial" w:hAnsi="Arial"/>
                <w:color w:val="000000"/>
                <w:sz w:val="14"/>
                <w:szCs w:val="14"/>
              </w:rPr>
              <w:t xml:space="preserve"> </w:t>
            </w:r>
            <w:r w:rsidR="00620ED6" w:rsidRPr="00850E68">
              <w:rPr>
                <w:rFonts w:ascii="Arial" w:hAnsi="Arial"/>
                <w:color w:val="000000"/>
                <w:sz w:val="14"/>
                <w:szCs w:val="14"/>
              </w:rPr>
              <w:t xml:space="preserve">and are being cited. This form is a NOTICE OF VIOLATION, which may be subject to posting in accordance </w:t>
            </w:r>
          </w:p>
          <w:p w:rsidR="00390C57" w:rsidRPr="00850E68" w:rsidRDefault="00850E68" w:rsidP="00850E68">
            <w:pPr>
              <w:tabs>
                <w:tab w:val="left" w:pos="-434"/>
                <w:tab w:val="left" w:pos="-357"/>
                <w:tab w:val="left" w:pos="-26"/>
                <w:tab w:val="left" w:pos="277"/>
                <w:tab w:val="left" w:pos="579"/>
                <w:tab w:val="left" w:pos="801"/>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621"/>
              <w:rPr>
                <w:rFonts w:ascii="Arial" w:hAnsi="Arial"/>
                <w:color w:val="000000"/>
                <w:sz w:val="14"/>
                <w:szCs w:val="14"/>
              </w:rPr>
            </w:pPr>
            <w:r>
              <w:rPr>
                <w:rFonts w:ascii="Arial" w:hAnsi="Arial"/>
                <w:color w:val="000000"/>
                <w:sz w:val="14"/>
                <w:szCs w:val="14"/>
              </w:rPr>
              <w:t xml:space="preserve">     </w:t>
            </w:r>
            <w:r w:rsidR="00620ED6" w:rsidRPr="00850E68">
              <w:rPr>
                <w:rFonts w:ascii="Arial" w:hAnsi="Arial"/>
                <w:color w:val="000000"/>
                <w:sz w:val="14"/>
                <w:szCs w:val="14"/>
              </w:rPr>
              <w:t>with 10 CFR 19.11</w:t>
            </w:r>
          </w:p>
          <w:p w:rsidR="00390C57" w:rsidRDefault="00390C57">
            <w:pPr>
              <w:keepNext/>
              <w:keepLines/>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before="200" w:line="160" w:lineRule="exact"/>
              <w:ind w:left="360"/>
              <w:outlineLvl w:val="4"/>
              <w:rPr>
                <w:rFonts w:ascii="Arial" w:hAnsi="Arial"/>
                <w:color w:val="000000"/>
                <w:sz w:val="16"/>
              </w:rPr>
            </w:pPr>
          </w:p>
          <w:p w:rsidR="00390C57"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s="Arial"/>
                <w:b/>
                <w:color w:val="000000"/>
                <w:sz w:val="16"/>
                <w:szCs w:val="16"/>
              </w:rPr>
            </w:pPr>
          </w:p>
          <w:p w:rsidR="00390C57"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left="360"/>
              <w:rPr>
                <w:rFonts w:ascii="Arial" w:hAnsi="Arial" w:cs="Arial"/>
                <w:b/>
                <w:color w:val="000000"/>
                <w:sz w:val="16"/>
                <w:szCs w:val="16"/>
              </w:rPr>
            </w:pPr>
          </w:p>
          <w:p w:rsidR="00390C57"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b/>
                <w:color w:val="000000"/>
                <w:sz w:val="16"/>
                <w:szCs w:val="16"/>
              </w:rPr>
            </w:pPr>
          </w:p>
        </w:tc>
      </w:tr>
      <w:tr w:rsidR="00F55397">
        <w:trPr>
          <w:trHeight w:val="1007"/>
          <w:jc w:val="center"/>
        </w:trPr>
        <w:tc>
          <w:tcPr>
            <w:tcW w:w="10125" w:type="dxa"/>
            <w:gridSpan w:val="8"/>
            <w:tcBorders>
              <w:top w:val="single" w:sz="12" w:space="0" w:color="auto"/>
              <w:left w:val="single" w:sz="18" w:space="0" w:color="auto"/>
              <w:bottom w:val="single" w:sz="12" w:space="0" w:color="auto"/>
              <w:right w:val="single" w:sz="18" w:space="0" w:color="auto"/>
            </w:tcBorders>
          </w:tcPr>
          <w:p w:rsidR="00390C57" w:rsidRPr="00850E68" w:rsidRDefault="00540879">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jc w:val="center"/>
              <w:rPr>
                <w:rFonts w:ascii="Arial" w:hAnsi="Arial" w:cs="Arial"/>
                <w:b/>
                <w:color w:val="000000"/>
                <w:sz w:val="14"/>
                <w:szCs w:val="14"/>
              </w:rPr>
            </w:pPr>
            <w:r w:rsidRPr="00850E68">
              <w:rPr>
                <w:rFonts w:ascii="Arial" w:hAnsi="Arial" w:cs="Arial"/>
                <w:b/>
                <w:color w:val="000000"/>
                <w:sz w:val="14"/>
                <w:szCs w:val="14"/>
              </w:rPr>
              <w:t>Statement of Corrective Actions</w:t>
            </w: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b/>
                <w:color w:val="000000"/>
                <w:sz w:val="14"/>
                <w:szCs w:val="14"/>
              </w:rPr>
            </w:pPr>
          </w:p>
          <w:p w:rsidR="00390C57" w:rsidRPr="00850E68" w:rsidRDefault="00540879">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color w:val="000000"/>
                <w:sz w:val="14"/>
                <w:szCs w:val="14"/>
              </w:rPr>
            </w:pPr>
            <w:r w:rsidRPr="00850E68">
              <w:rPr>
                <w:rFonts w:ascii="Arial" w:hAnsi="Arial" w:cs="Arial"/>
                <w:b/>
                <w:color w:val="000000"/>
                <w:sz w:val="14"/>
                <w:szCs w:val="14"/>
              </w:rPr>
              <w:t>I hereby state that, within 30 days, the actions described by me to the inspector will be taken to correct the violations identified. This statement of corrective actions is made in accordance with the requirements of 10 CFR 2.201 (</w:t>
            </w:r>
            <w:r w:rsidR="007C1D60" w:rsidRPr="00850E68">
              <w:rPr>
                <w:rFonts w:ascii="Arial" w:hAnsi="Arial" w:cs="Arial"/>
                <w:b/>
                <w:color w:val="000000"/>
                <w:sz w:val="14"/>
                <w:szCs w:val="14"/>
              </w:rPr>
              <w:t xml:space="preserve">corrective steps already taken, </w:t>
            </w:r>
            <w:r w:rsidRPr="00850E68">
              <w:rPr>
                <w:rFonts w:ascii="Arial" w:hAnsi="Arial" w:cs="Arial"/>
                <w:b/>
                <w:color w:val="000000"/>
                <w:sz w:val="14"/>
                <w:szCs w:val="14"/>
              </w:rPr>
              <w:t>corrective steps which will be taken, date when full compliance will be achieved)</w:t>
            </w:r>
            <w:r w:rsidR="007C1D60" w:rsidRPr="00850E68">
              <w:rPr>
                <w:rFonts w:ascii="Arial" w:hAnsi="Arial" w:cs="Arial"/>
                <w:b/>
                <w:color w:val="000000"/>
                <w:sz w:val="14"/>
                <w:szCs w:val="14"/>
              </w:rPr>
              <w:t>. I understand that no further written response to NRC will be required, unless specifically requested.</w:t>
            </w:r>
            <w:r w:rsidR="007C1D60" w:rsidRPr="00850E68">
              <w:rPr>
                <w:rFonts w:ascii="Arial" w:hAnsi="Arial" w:cs="Arial"/>
                <w:color w:val="000000"/>
                <w:sz w:val="14"/>
                <w:szCs w:val="14"/>
              </w:rPr>
              <w:t xml:space="preserve"> </w:t>
            </w:r>
          </w:p>
        </w:tc>
      </w:tr>
      <w:tr w:rsidR="00F55397" w:rsidTr="00CE4A1B">
        <w:trPr>
          <w:trHeight w:val="352"/>
          <w:jc w:val="center"/>
        </w:trPr>
        <w:tc>
          <w:tcPr>
            <w:tcW w:w="1667" w:type="dxa"/>
            <w:tcBorders>
              <w:top w:val="single" w:sz="12" w:space="0" w:color="auto"/>
              <w:left w:val="single" w:sz="18" w:space="0" w:color="auto"/>
              <w:bottom w:val="single" w:sz="12" w:space="0" w:color="auto"/>
              <w:right w:val="single" w:sz="12" w:space="0" w:color="auto"/>
            </w:tcBorders>
          </w:tcPr>
          <w:p w:rsidR="00390C57" w:rsidRPr="00850E68" w:rsidRDefault="007C1D60">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jc w:val="center"/>
              <w:rPr>
                <w:rFonts w:ascii="Arial" w:hAnsi="Arial" w:cs="Arial"/>
                <w:b/>
                <w:color w:val="000000"/>
                <w:sz w:val="14"/>
                <w:szCs w:val="14"/>
              </w:rPr>
            </w:pPr>
            <w:r w:rsidRPr="00850E68">
              <w:rPr>
                <w:rFonts w:ascii="Arial" w:hAnsi="Arial" w:cs="Arial"/>
                <w:b/>
                <w:color w:val="000000"/>
                <w:sz w:val="14"/>
                <w:szCs w:val="14"/>
              </w:rPr>
              <w:t>Title</w:t>
            </w:r>
          </w:p>
        </w:tc>
        <w:tc>
          <w:tcPr>
            <w:tcW w:w="3936" w:type="dxa"/>
            <w:gridSpan w:val="3"/>
            <w:tcBorders>
              <w:top w:val="single" w:sz="12" w:space="0" w:color="auto"/>
              <w:left w:val="single" w:sz="12" w:space="0" w:color="auto"/>
              <w:bottom w:val="single" w:sz="12" w:space="0" w:color="auto"/>
              <w:right w:val="single" w:sz="12" w:space="0" w:color="auto"/>
            </w:tcBorders>
            <w:shd w:val="clear" w:color="auto" w:fill="auto"/>
          </w:tcPr>
          <w:p w:rsidR="00390C57" w:rsidRPr="00850E68" w:rsidRDefault="007C1D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jc w:val="center"/>
              <w:rPr>
                <w:rFonts w:ascii="Arial" w:hAnsi="Arial" w:cs="Arial"/>
                <w:b/>
                <w:color w:val="000000"/>
                <w:sz w:val="14"/>
                <w:szCs w:val="14"/>
              </w:rPr>
            </w:pPr>
            <w:r w:rsidRPr="00850E68">
              <w:rPr>
                <w:rFonts w:ascii="Arial" w:hAnsi="Arial" w:cs="Arial"/>
                <w:b/>
                <w:color w:val="000000"/>
                <w:sz w:val="14"/>
                <w:szCs w:val="14"/>
              </w:rPr>
              <w:t>Printed Name</w:t>
            </w:r>
          </w:p>
        </w:tc>
        <w:tc>
          <w:tcPr>
            <w:tcW w:w="2690" w:type="dxa"/>
            <w:gridSpan w:val="2"/>
            <w:tcBorders>
              <w:top w:val="single" w:sz="12" w:space="0" w:color="auto"/>
              <w:left w:val="single" w:sz="12" w:space="0" w:color="auto"/>
              <w:bottom w:val="single" w:sz="12" w:space="0" w:color="auto"/>
              <w:right w:val="single" w:sz="12" w:space="0" w:color="auto"/>
            </w:tcBorders>
            <w:shd w:val="clear" w:color="auto" w:fill="auto"/>
          </w:tcPr>
          <w:p w:rsidR="00390C57" w:rsidRPr="00850E68" w:rsidRDefault="007C1D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jc w:val="center"/>
              <w:rPr>
                <w:rFonts w:ascii="Arial" w:hAnsi="Arial" w:cs="Arial"/>
                <w:b/>
                <w:color w:val="000000"/>
                <w:sz w:val="14"/>
                <w:szCs w:val="14"/>
              </w:rPr>
            </w:pPr>
            <w:r w:rsidRPr="00850E68">
              <w:rPr>
                <w:rFonts w:ascii="Arial" w:hAnsi="Arial" w:cs="Arial"/>
                <w:b/>
                <w:color w:val="000000"/>
                <w:sz w:val="14"/>
                <w:szCs w:val="14"/>
              </w:rPr>
              <w:t>Signature</w:t>
            </w:r>
          </w:p>
        </w:tc>
        <w:tc>
          <w:tcPr>
            <w:tcW w:w="1832" w:type="dxa"/>
            <w:gridSpan w:val="2"/>
            <w:tcBorders>
              <w:top w:val="single" w:sz="12" w:space="0" w:color="auto"/>
              <w:left w:val="single" w:sz="12" w:space="0" w:color="auto"/>
              <w:bottom w:val="single" w:sz="12" w:space="0" w:color="auto"/>
              <w:right w:val="single" w:sz="18" w:space="0" w:color="auto"/>
            </w:tcBorders>
            <w:shd w:val="clear" w:color="auto" w:fill="auto"/>
          </w:tcPr>
          <w:p w:rsidR="00390C57" w:rsidRPr="00850E68" w:rsidRDefault="007C1D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jc w:val="center"/>
              <w:rPr>
                <w:rFonts w:ascii="Arial" w:hAnsi="Arial" w:cs="Arial"/>
                <w:b/>
                <w:color w:val="000000"/>
                <w:sz w:val="14"/>
                <w:szCs w:val="14"/>
              </w:rPr>
            </w:pPr>
            <w:r w:rsidRPr="00850E68">
              <w:rPr>
                <w:rFonts w:ascii="Arial" w:hAnsi="Arial" w:cs="Arial"/>
                <w:b/>
                <w:color w:val="000000"/>
                <w:sz w:val="14"/>
                <w:szCs w:val="14"/>
              </w:rPr>
              <w:t>Date</w:t>
            </w:r>
          </w:p>
        </w:tc>
      </w:tr>
      <w:tr w:rsidR="00F55397" w:rsidTr="00CE4A1B">
        <w:trPr>
          <w:trHeight w:val="492"/>
          <w:jc w:val="center"/>
        </w:trPr>
        <w:tc>
          <w:tcPr>
            <w:tcW w:w="1667" w:type="dxa"/>
            <w:tcBorders>
              <w:top w:val="single" w:sz="12" w:space="0" w:color="auto"/>
              <w:left w:val="single" w:sz="18" w:space="0" w:color="auto"/>
              <w:bottom w:val="single" w:sz="12" w:space="0" w:color="auto"/>
              <w:right w:val="single" w:sz="12" w:space="0" w:color="auto"/>
            </w:tcBorders>
          </w:tcPr>
          <w:p w:rsidR="00390C57" w:rsidRPr="00850E68" w:rsidRDefault="007C1D60">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b/>
                <w:color w:val="000000"/>
                <w:sz w:val="14"/>
                <w:szCs w:val="14"/>
              </w:rPr>
            </w:pPr>
            <w:r w:rsidRPr="00850E68">
              <w:rPr>
                <w:rFonts w:ascii="Arial" w:hAnsi="Arial" w:cs="Arial"/>
                <w:b/>
                <w:color w:val="000000"/>
                <w:sz w:val="14"/>
                <w:szCs w:val="14"/>
              </w:rPr>
              <w:t>LICENSEE’S</w:t>
            </w:r>
          </w:p>
          <w:p w:rsidR="00390C57" w:rsidRPr="00850E68" w:rsidRDefault="007C1D60">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color w:val="000000"/>
                <w:sz w:val="14"/>
                <w:szCs w:val="14"/>
              </w:rPr>
            </w:pPr>
            <w:r w:rsidRPr="00850E68">
              <w:rPr>
                <w:rFonts w:ascii="Arial" w:hAnsi="Arial" w:cs="Arial"/>
                <w:b/>
                <w:color w:val="000000"/>
                <w:sz w:val="14"/>
                <w:szCs w:val="14"/>
              </w:rPr>
              <w:t>REPRESENTATIVE</w:t>
            </w:r>
          </w:p>
        </w:tc>
        <w:tc>
          <w:tcPr>
            <w:tcW w:w="3936" w:type="dxa"/>
            <w:gridSpan w:val="3"/>
            <w:tcBorders>
              <w:top w:val="single" w:sz="12" w:space="0" w:color="auto"/>
              <w:left w:val="single" w:sz="12" w:space="0" w:color="auto"/>
              <w:bottom w:val="single" w:sz="12" w:space="0" w:color="auto"/>
              <w:right w:val="single" w:sz="12" w:space="0" w:color="auto"/>
            </w:tcBorders>
            <w:shd w:val="clear" w:color="auto" w:fill="auto"/>
          </w:tcPr>
          <w:p w:rsidR="00390C57" w:rsidRPr="00850E68" w:rsidRDefault="00390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rPr>
                <w:rFonts w:ascii="Arial" w:hAnsi="Arial" w:cs="Arial"/>
                <w:color w:val="000000"/>
                <w:sz w:val="14"/>
                <w:szCs w:val="14"/>
              </w:rPr>
            </w:pPr>
          </w:p>
        </w:tc>
        <w:tc>
          <w:tcPr>
            <w:tcW w:w="2690" w:type="dxa"/>
            <w:gridSpan w:val="2"/>
            <w:tcBorders>
              <w:top w:val="single" w:sz="12" w:space="0" w:color="auto"/>
              <w:left w:val="single" w:sz="12" w:space="0" w:color="auto"/>
              <w:bottom w:val="single" w:sz="12" w:space="0" w:color="auto"/>
              <w:right w:val="single" w:sz="12" w:space="0" w:color="auto"/>
            </w:tcBorders>
            <w:shd w:val="clear" w:color="auto" w:fill="auto"/>
          </w:tcPr>
          <w:p w:rsidR="00390C57" w:rsidRPr="00850E68" w:rsidRDefault="00390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rPr>
                <w:rFonts w:ascii="Arial" w:hAnsi="Arial" w:cs="Arial"/>
                <w:color w:val="000000"/>
                <w:sz w:val="14"/>
                <w:szCs w:val="14"/>
              </w:rPr>
            </w:pPr>
          </w:p>
        </w:tc>
        <w:tc>
          <w:tcPr>
            <w:tcW w:w="1832" w:type="dxa"/>
            <w:gridSpan w:val="2"/>
            <w:tcBorders>
              <w:top w:val="single" w:sz="12" w:space="0" w:color="auto"/>
              <w:left w:val="single" w:sz="12" w:space="0" w:color="auto"/>
              <w:bottom w:val="single" w:sz="12" w:space="0" w:color="auto"/>
              <w:right w:val="single" w:sz="18" w:space="0" w:color="auto"/>
            </w:tcBorders>
            <w:shd w:val="clear" w:color="auto" w:fill="auto"/>
          </w:tcPr>
          <w:p w:rsidR="00390C57" w:rsidRPr="00850E68" w:rsidRDefault="00390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rPr>
                <w:rFonts w:ascii="Arial" w:hAnsi="Arial" w:cs="Arial"/>
                <w:color w:val="000000"/>
                <w:sz w:val="14"/>
                <w:szCs w:val="14"/>
              </w:rPr>
            </w:pPr>
          </w:p>
        </w:tc>
      </w:tr>
      <w:tr w:rsidR="00F55397" w:rsidTr="00CE4A1B">
        <w:trPr>
          <w:trHeight w:val="483"/>
          <w:jc w:val="center"/>
        </w:trPr>
        <w:tc>
          <w:tcPr>
            <w:tcW w:w="1667" w:type="dxa"/>
            <w:tcBorders>
              <w:top w:val="single" w:sz="12" w:space="0" w:color="auto"/>
              <w:left w:val="single" w:sz="18" w:space="0" w:color="auto"/>
              <w:bottom w:val="single" w:sz="12" w:space="0" w:color="auto"/>
              <w:right w:val="single" w:sz="12" w:space="0" w:color="auto"/>
            </w:tcBorders>
          </w:tcPr>
          <w:p w:rsidR="00390C57" w:rsidRPr="00850E68" w:rsidRDefault="007C1D60">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cs="Arial"/>
                <w:b/>
                <w:color w:val="000000"/>
                <w:sz w:val="14"/>
                <w:szCs w:val="14"/>
              </w:rPr>
            </w:pPr>
            <w:r w:rsidRPr="00850E68">
              <w:rPr>
                <w:rFonts w:ascii="Arial" w:hAnsi="Arial" w:cs="Arial"/>
                <w:b/>
                <w:color w:val="000000"/>
                <w:sz w:val="14"/>
                <w:szCs w:val="14"/>
              </w:rPr>
              <w:t>NRC INSPECTOR</w:t>
            </w:r>
          </w:p>
        </w:tc>
        <w:tc>
          <w:tcPr>
            <w:tcW w:w="3936" w:type="dxa"/>
            <w:gridSpan w:val="3"/>
            <w:tcBorders>
              <w:top w:val="single" w:sz="12" w:space="0" w:color="auto"/>
              <w:left w:val="single" w:sz="12" w:space="0" w:color="auto"/>
              <w:bottom w:val="single" w:sz="12" w:space="0" w:color="auto"/>
              <w:right w:val="single" w:sz="12" w:space="0" w:color="auto"/>
            </w:tcBorders>
            <w:shd w:val="clear" w:color="auto" w:fill="auto"/>
          </w:tcPr>
          <w:p w:rsidR="00390C57" w:rsidRPr="00850E68" w:rsidRDefault="00390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rPr>
                <w:rFonts w:ascii="Arial" w:hAnsi="Arial" w:cs="Arial"/>
                <w:color w:val="000000"/>
                <w:sz w:val="14"/>
                <w:szCs w:val="14"/>
              </w:rPr>
            </w:pPr>
          </w:p>
        </w:tc>
        <w:tc>
          <w:tcPr>
            <w:tcW w:w="2690" w:type="dxa"/>
            <w:gridSpan w:val="2"/>
            <w:tcBorders>
              <w:top w:val="single" w:sz="12" w:space="0" w:color="auto"/>
              <w:left w:val="single" w:sz="12" w:space="0" w:color="auto"/>
              <w:bottom w:val="single" w:sz="12" w:space="0" w:color="auto"/>
              <w:right w:val="single" w:sz="12" w:space="0" w:color="auto"/>
            </w:tcBorders>
            <w:shd w:val="clear" w:color="auto" w:fill="auto"/>
          </w:tcPr>
          <w:p w:rsidR="00390C57" w:rsidRPr="00850E68" w:rsidRDefault="00390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rPr>
                <w:rFonts w:ascii="Arial" w:hAnsi="Arial" w:cs="Arial"/>
                <w:color w:val="000000"/>
                <w:sz w:val="14"/>
                <w:szCs w:val="14"/>
              </w:rPr>
            </w:pPr>
          </w:p>
        </w:tc>
        <w:tc>
          <w:tcPr>
            <w:tcW w:w="1832" w:type="dxa"/>
            <w:gridSpan w:val="2"/>
            <w:tcBorders>
              <w:top w:val="single" w:sz="12" w:space="0" w:color="auto"/>
              <w:left w:val="single" w:sz="12" w:space="0" w:color="auto"/>
              <w:bottom w:val="single" w:sz="12" w:space="0" w:color="auto"/>
              <w:right w:val="single" w:sz="18" w:space="0" w:color="auto"/>
            </w:tcBorders>
            <w:shd w:val="clear" w:color="auto" w:fill="auto"/>
          </w:tcPr>
          <w:p w:rsidR="00390C57" w:rsidRPr="00850E68" w:rsidRDefault="00390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rPr>
                <w:rFonts w:ascii="Arial" w:hAnsi="Arial" w:cs="Arial"/>
                <w:color w:val="000000"/>
                <w:sz w:val="14"/>
                <w:szCs w:val="14"/>
              </w:rPr>
            </w:pPr>
          </w:p>
        </w:tc>
      </w:tr>
      <w:tr w:rsidR="000E65FD" w:rsidTr="00CE4A1B">
        <w:trPr>
          <w:trHeight w:val="483"/>
          <w:jc w:val="center"/>
        </w:trPr>
        <w:tc>
          <w:tcPr>
            <w:tcW w:w="1667" w:type="dxa"/>
            <w:tcBorders>
              <w:top w:val="single" w:sz="12" w:space="0" w:color="auto"/>
              <w:left w:val="single" w:sz="18" w:space="0" w:color="auto"/>
              <w:bottom w:val="single" w:sz="18" w:space="0" w:color="auto"/>
              <w:right w:val="single" w:sz="12" w:space="0" w:color="auto"/>
            </w:tcBorders>
          </w:tcPr>
          <w:p w:rsidR="00390C57" w:rsidRPr="00850E68" w:rsidRDefault="000E65FD">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rPr>
                <w:rFonts w:ascii="Arial" w:hAnsi="Arial"/>
                <w:b/>
                <w:color w:val="000000"/>
                <w:sz w:val="14"/>
                <w:szCs w:val="14"/>
              </w:rPr>
            </w:pPr>
            <w:r w:rsidRPr="00850E68">
              <w:rPr>
                <w:rFonts w:ascii="Arial" w:hAnsi="Arial" w:cs="Arial"/>
                <w:b/>
                <w:color w:val="000000"/>
                <w:sz w:val="14"/>
                <w:szCs w:val="14"/>
              </w:rPr>
              <w:t>Branch Chief</w:t>
            </w:r>
          </w:p>
        </w:tc>
        <w:tc>
          <w:tcPr>
            <w:tcW w:w="3936" w:type="dxa"/>
            <w:gridSpan w:val="3"/>
            <w:tcBorders>
              <w:top w:val="single" w:sz="12" w:space="0" w:color="auto"/>
              <w:left w:val="single" w:sz="12" w:space="0" w:color="auto"/>
              <w:bottom w:val="single" w:sz="18" w:space="0" w:color="auto"/>
              <w:right w:val="single" w:sz="12" w:space="0" w:color="auto"/>
            </w:tcBorders>
            <w:shd w:val="clear" w:color="auto" w:fill="auto"/>
          </w:tcPr>
          <w:p w:rsidR="00390C57" w:rsidRPr="00850E68" w:rsidRDefault="00390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rPr>
                <w:rFonts w:ascii="Arial" w:hAnsi="Arial" w:cs="Arial"/>
                <w:color w:val="000000"/>
                <w:sz w:val="14"/>
                <w:szCs w:val="14"/>
              </w:rPr>
            </w:pPr>
          </w:p>
        </w:tc>
        <w:tc>
          <w:tcPr>
            <w:tcW w:w="2700" w:type="dxa"/>
            <w:gridSpan w:val="3"/>
            <w:tcBorders>
              <w:top w:val="single" w:sz="12" w:space="0" w:color="auto"/>
              <w:left w:val="single" w:sz="12" w:space="0" w:color="auto"/>
              <w:bottom w:val="single" w:sz="18" w:space="0" w:color="auto"/>
              <w:right w:val="single" w:sz="12" w:space="0" w:color="auto"/>
            </w:tcBorders>
            <w:shd w:val="clear" w:color="auto" w:fill="auto"/>
          </w:tcPr>
          <w:p w:rsidR="00390C57" w:rsidRPr="00850E68" w:rsidRDefault="00390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rPr>
                <w:rFonts w:ascii="Arial" w:hAnsi="Arial" w:cs="Arial"/>
                <w:color w:val="000000"/>
                <w:sz w:val="14"/>
                <w:szCs w:val="14"/>
              </w:rPr>
            </w:pPr>
          </w:p>
        </w:tc>
        <w:tc>
          <w:tcPr>
            <w:tcW w:w="1822" w:type="dxa"/>
            <w:tcBorders>
              <w:top w:val="single" w:sz="12" w:space="0" w:color="auto"/>
              <w:left w:val="single" w:sz="12" w:space="0" w:color="auto"/>
              <w:bottom w:val="single" w:sz="18" w:space="0" w:color="auto"/>
              <w:right w:val="single" w:sz="18" w:space="0" w:color="auto"/>
            </w:tcBorders>
            <w:shd w:val="clear" w:color="auto" w:fill="auto"/>
          </w:tcPr>
          <w:p w:rsidR="00390C57" w:rsidRPr="00850E68" w:rsidRDefault="00390C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160" w:lineRule="exact"/>
              <w:rPr>
                <w:rFonts w:ascii="Arial" w:hAnsi="Arial" w:cs="Arial"/>
                <w:color w:val="000000"/>
                <w:sz w:val="14"/>
                <w:szCs w:val="14"/>
              </w:rPr>
            </w:pPr>
          </w:p>
        </w:tc>
      </w:tr>
    </w:tbl>
    <w:p w:rsidR="007C1D60" w:rsidRPr="007C1D60" w:rsidRDefault="007C1D60" w:rsidP="004772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b/>
          <w:sz w:val="16"/>
          <w:szCs w:val="16"/>
        </w:rPr>
        <w:sectPr w:rsidR="007C1D60" w:rsidRPr="007C1D60" w:rsidSect="00787EFC">
          <w:footerReference w:type="default" r:id="rId47"/>
          <w:pgSz w:w="12240" w:h="15840"/>
          <w:pgMar w:top="1080" w:right="1440" w:bottom="720" w:left="1440" w:header="1440" w:footer="1440" w:gutter="0"/>
          <w:pgNumType w:start="1"/>
          <w:cols w:space="720"/>
        </w:sectPr>
      </w:pPr>
      <w:r>
        <w:rPr>
          <w:rFonts w:ascii="Arial" w:hAnsi="Arial" w:cs="Arial"/>
          <w:b/>
          <w:color w:val="000000"/>
          <w:sz w:val="16"/>
          <w:szCs w:val="16"/>
        </w:rPr>
        <w:t>NR</w:t>
      </w:r>
      <w:r w:rsidRPr="007C1D60">
        <w:rPr>
          <w:rFonts w:ascii="Arial" w:hAnsi="Arial" w:cs="Arial"/>
          <w:b/>
          <w:color w:val="000000"/>
          <w:sz w:val="16"/>
          <w:szCs w:val="16"/>
        </w:rPr>
        <w:t>C FORM 591M PART 1(</w:t>
      </w:r>
      <w:r w:rsidR="008B08E5">
        <w:rPr>
          <w:rFonts w:ascii="Arial" w:hAnsi="Arial" w:cs="Arial"/>
          <w:b/>
          <w:color w:val="000000"/>
          <w:sz w:val="16"/>
          <w:szCs w:val="16"/>
        </w:rPr>
        <w:t>06</w:t>
      </w:r>
      <w:r w:rsidRPr="007C1D60">
        <w:rPr>
          <w:rFonts w:ascii="Arial" w:hAnsi="Arial" w:cs="Arial"/>
          <w:b/>
          <w:color w:val="000000"/>
          <w:sz w:val="16"/>
          <w:szCs w:val="16"/>
        </w:rPr>
        <w:t>-20</w:t>
      </w:r>
      <w:r w:rsidR="00317539">
        <w:rPr>
          <w:rFonts w:ascii="Arial" w:hAnsi="Arial" w:cs="Arial"/>
          <w:b/>
          <w:color w:val="000000"/>
          <w:sz w:val="16"/>
          <w:szCs w:val="16"/>
        </w:rPr>
        <w:t>10</w:t>
      </w:r>
      <w:r w:rsidRPr="007C1D60">
        <w:rPr>
          <w:rFonts w:ascii="Arial" w:hAnsi="Arial" w:cs="Arial"/>
          <w:b/>
          <w:color w:val="000000"/>
          <w:sz w:val="16"/>
          <w:szCs w:val="16"/>
        </w:rPr>
        <w:t>)</w:t>
      </w:r>
    </w:p>
    <w:p w:rsidR="009D61EC" w:rsidRDefault="009D61EC" w:rsidP="004772B9">
      <w:pPr>
        <w:tabs>
          <w:tab w:val="left" w:pos="-434"/>
          <w:tab w:val="left" w:pos="-357"/>
          <w:tab w:val="left" w:pos="-26"/>
          <w:tab w:val="left" w:pos="274"/>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87" w:lineRule="exact"/>
        <w:ind w:right="-720"/>
        <w:rPr>
          <w:rFonts w:ascii="Arial" w:hAnsi="Arial" w:cs="Arial"/>
          <w:color w:val="000000"/>
        </w:rPr>
        <w:sectPr w:rsidR="009D61EC" w:rsidSect="00787EFC">
          <w:footerReference w:type="even" r:id="rId48"/>
          <w:footerReference w:type="default" r:id="rId49"/>
          <w:type w:val="continuous"/>
          <w:pgSz w:w="12240" w:h="15840"/>
          <w:pgMar w:top="1080" w:right="1440" w:bottom="720" w:left="1440" w:header="1080" w:footer="720" w:gutter="0"/>
          <w:pgNumType w:start="0"/>
          <w:cols w:space="720"/>
          <w:noEndnote/>
        </w:sectPr>
      </w:pPr>
    </w:p>
    <w:p w:rsidR="00390C57" w:rsidRDefault="00390C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vanish/>
          <w:color w:val="000000"/>
          <w:sz w:val="16"/>
          <w:szCs w:val="16"/>
        </w:rPr>
      </w:pPr>
    </w:p>
    <w:p w:rsidR="00390C57"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87" w:lineRule="exact"/>
        <w:ind w:left="-630" w:right="-720"/>
        <w:rPr>
          <w:rFonts w:ascii="Arial" w:hAnsi="Arial" w:cs="Arial"/>
          <w:color w:val="000000"/>
          <w:sz w:val="22"/>
          <w:szCs w:val="22"/>
        </w:rPr>
      </w:pPr>
    </w:p>
    <w:tbl>
      <w:tblPr>
        <w:tblW w:w="10175" w:type="dxa"/>
        <w:jc w:val="center"/>
        <w:tblInd w:w="225" w:type="dxa"/>
        <w:tblBorders>
          <w:top w:val="single" w:sz="12" w:space="0" w:color="auto"/>
          <w:left w:val="single" w:sz="12" w:space="0" w:color="auto"/>
          <w:bottom w:val="single" w:sz="12" w:space="0" w:color="auto"/>
          <w:right w:val="single" w:sz="12" w:space="0" w:color="auto"/>
        </w:tblBorders>
        <w:tblLook w:val="0000"/>
      </w:tblPr>
      <w:tblGrid>
        <w:gridCol w:w="3302"/>
        <w:gridCol w:w="1674"/>
        <w:gridCol w:w="2123"/>
        <w:gridCol w:w="3076"/>
      </w:tblGrid>
      <w:tr w:rsidR="00583BA3" w:rsidRPr="00342690">
        <w:trPr>
          <w:trHeight w:val="780"/>
          <w:jc w:val="center"/>
        </w:trPr>
        <w:tc>
          <w:tcPr>
            <w:tcW w:w="10175" w:type="dxa"/>
            <w:gridSpan w:val="4"/>
            <w:tcBorders>
              <w:top w:val="single" w:sz="12" w:space="0" w:color="auto"/>
              <w:left w:val="single" w:sz="18" w:space="0" w:color="auto"/>
              <w:bottom w:val="single" w:sz="18" w:space="0" w:color="auto"/>
              <w:right w:val="single" w:sz="18" w:space="0" w:color="auto"/>
            </w:tcBorders>
          </w:tcPr>
          <w:p w:rsidR="00390C57" w:rsidRPr="00F66A1F" w:rsidRDefault="003B50F1" w:rsidP="007705C4">
            <w:pPr>
              <w:tabs>
                <w:tab w:val="left" w:pos="-434"/>
                <w:tab w:val="left" w:pos="-357"/>
                <w:tab w:val="left" w:pos="-26"/>
                <w:tab w:val="left" w:pos="274"/>
                <w:tab w:val="left" w:pos="806"/>
                <w:tab w:val="left" w:pos="1440"/>
                <w:tab w:val="left" w:pos="2074"/>
                <w:tab w:val="left" w:pos="2707"/>
                <w:tab w:val="left" w:pos="3240"/>
                <w:tab w:val="left" w:pos="3874"/>
                <w:tab w:val="left" w:pos="4507"/>
                <w:tab w:val="left" w:pos="5040"/>
                <w:tab w:val="left" w:pos="5674"/>
                <w:tab w:val="left" w:pos="6307"/>
                <w:tab w:val="left" w:pos="6690"/>
                <w:tab w:val="left" w:pos="7474"/>
                <w:tab w:val="left" w:pos="8107"/>
                <w:tab w:val="left" w:pos="8726"/>
                <w:tab w:val="right" w:pos="9432"/>
              </w:tabs>
              <w:spacing w:line="200" w:lineRule="exact"/>
              <w:ind w:right="-2766"/>
              <w:rPr>
                <w:rFonts w:ascii="Arial" w:hAnsi="Arial" w:cs="Arial"/>
                <w:b/>
                <w:color w:val="000000"/>
                <w:sz w:val="18"/>
                <w:szCs w:val="18"/>
              </w:rPr>
            </w:pPr>
            <w:r w:rsidRPr="00F66A1F">
              <w:rPr>
                <w:rFonts w:ascii="Arial" w:hAnsi="Arial" w:cs="Arial"/>
                <w:b/>
                <w:color w:val="000000"/>
                <w:sz w:val="18"/>
                <w:szCs w:val="18"/>
              </w:rPr>
              <w:t>NRC FORM 591M PART 2</w:t>
            </w:r>
            <w:r w:rsidR="007705C4">
              <w:rPr>
                <w:rFonts w:ascii="Arial" w:hAnsi="Arial" w:cs="Arial"/>
                <w:b/>
                <w:color w:val="000000"/>
                <w:sz w:val="18"/>
                <w:szCs w:val="18"/>
              </w:rPr>
              <w:t xml:space="preserve"> </w:t>
            </w:r>
            <w:r w:rsidR="001C493C" w:rsidRPr="00F66A1F">
              <w:rPr>
                <w:rFonts w:ascii="Arial" w:hAnsi="Arial" w:cs="Arial"/>
                <w:b/>
                <w:color w:val="000000"/>
                <w:sz w:val="18"/>
                <w:szCs w:val="18"/>
              </w:rPr>
              <w:t xml:space="preserve">                                                              </w:t>
            </w:r>
            <w:r w:rsidR="00067E23">
              <w:rPr>
                <w:rFonts w:ascii="Arial" w:hAnsi="Arial" w:cs="Arial"/>
                <w:b/>
                <w:color w:val="000000"/>
                <w:sz w:val="18"/>
                <w:szCs w:val="18"/>
              </w:rPr>
              <w:t xml:space="preserve">                 </w:t>
            </w:r>
            <w:r w:rsidR="00583BA3" w:rsidRPr="00F66A1F">
              <w:rPr>
                <w:rFonts w:ascii="Arial" w:hAnsi="Arial" w:cs="Arial"/>
                <w:b/>
                <w:color w:val="000000"/>
                <w:sz w:val="18"/>
                <w:szCs w:val="18"/>
              </w:rPr>
              <w:t>U.S NUCLEAR REGULATORY</w:t>
            </w:r>
            <w:r w:rsidRPr="00F66A1F">
              <w:rPr>
                <w:rFonts w:ascii="Arial" w:hAnsi="Arial" w:cs="Arial"/>
                <w:b/>
                <w:color w:val="000000"/>
                <w:sz w:val="18"/>
                <w:szCs w:val="18"/>
              </w:rPr>
              <w:t xml:space="preserve"> COMMISSION</w:t>
            </w:r>
          </w:p>
          <w:p w:rsidR="00390C57" w:rsidRPr="00F66A1F" w:rsidRDefault="00583BA3">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00" w:lineRule="exact"/>
              <w:ind w:right="-720"/>
              <w:rPr>
                <w:rFonts w:ascii="Arial" w:hAnsi="Arial" w:cs="Arial"/>
                <w:b/>
                <w:color w:val="000000"/>
                <w:sz w:val="18"/>
                <w:szCs w:val="18"/>
              </w:rPr>
            </w:pPr>
            <w:r w:rsidRPr="00F66A1F">
              <w:rPr>
                <w:rFonts w:ascii="Arial" w:hAnsi="Arial" w:cs="Arial"/>
                <w:b/>
                <w:color w:val="000000"/>
                <w:sz w:val="18"/>
                <w:szCs w:val="18"/>
              </w:rPr>
              <w:t>(</w:t>
            </w:r>
            <w:r w:rsidR="008B08E5" w:rsidRPr="00F66A1F">
              <w:rPr>
                <w:rFonts w:ascii="Arial" w:hAnsi="Arial" w:cs="Arial"/>
                <w:b/>
                <w:color w:val="000000"/>
                <w:sz w:val="18"/>
                <w:szCs w:val="18"/>
              </w:rPr>
              <w:t>06</w:t>
            </w:r>
            <w:r w:rsidRPr="00F66A1F">
              <w:rPr>
                <w:rFonts w:ascii="Arial" w:hAnsi="Arial" w:cs="Arial"/>
                <w:b/>
                <w:color w:val="000000"/>
                <w:sz w:val="18"/>
                <w:szCs w:val="18"/>
              </w:rPr>
              <w:t>-20</w:t>
            </w:r>
            <w:r w:rsidR="00C15B11" w:rsidRPr="00F66A1F">
              <w:rPr>
                <w:rFonts w:ascii="Arial" w:hAnsi="Arial" w:cs="Arial"/>
                <w:b/>
                <w:color w:val="000000"/>
                <w:sz w:val="18"/>
                <w:szCs w:val="18"/>
              </w:rPr>
              <w:t>10</w:t>
            </w:r>
            <w:r w:rsidRPr="00F66A1F">
              <w:rPr>
                <w:rFonts w:ascii="Arial" w:hAnsi="Arial" w:cs="Arial"/>
                <w:b/>
                <w:color w:val="000000"/>
                <w:sz w:val="18"/>
                <w:szCs w:val="18"/>
              </w:rPr>
              <w:t xml:space="preserve">) </w:t>
            </w:r>
          </w:p>
          <w:p w:rsidR="00390C57" w:rsidRPr="00F66A1F" w:rsidRDefault="00583BA3">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00" w:lineRule="exact"/>
              <w:ind w:right="-720"/>
              <w:rPr>
                <w:rFonts w:ascii="Arial" w:hAnsi="Arial" w:cs="Arial"/>
                <w:color w:val="000000"/>
                <w:sz w:val="18"/>
                <w:szCs w:val="18"/>
              </w:rPr>
            </w:pPr>
            <w:r w:rsidRPr="00F66A1F">
              <w:rPr>
                <w:rFonts w:ascii="Arial" w:hAnsi="Arial" w:cs="Arial"/>
                <w:b/>
                <w:color w:val="000000"/>
                <w:sz w:val="18"/>
                <w:szCs w:val="18"/>
              </w:rPr>
              <w:t>10 CFR</w:t>
            </w:r>
            <w:r w:rsidR="003B50F1" w:rsidRPr="00F66A1F">
              <w:rPr>
                <w:rFonts w:ascii="Arial" w:hAnsi="Arial" w:cs="Arial"/>
                <w:b/>
                <w:color w:val="000000"/>
                <w:sz w:val="18"/>
                <w:szCs w:val="18"/>
              </w:rPr>
              <w:t xml:space="preserve"> 2.201</w:t>
            </w:r>
          </w:p>
          <w:p w:rsidR="00390C57"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60" w:lineRule="exact"/>
              <w:ind w:right="-720"/>
              <w:rPr>
                <w:rFonts w:ascii="Arial" w:hAnsi="Arial" w:cs="Arial"/>
                <w:color w:val="000000"/>
                <w:sz w:val="20"/>
                <w:szCs w:val="20"/>
              </w:rPr>
            </w:pPr>
          </w:p>
          <w:p w:rsidR="00390C57" w:rsidRDefault="00583BA3" w:rsidP="00F66A1F">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ind w:right="-720"/>
              <w:jc w:val="center"/>
              <w:rPr>
                <w:rFonts w:ascii="Arial" w:hAnsi="Arial" w:cs="Arial"/>
                <w:b/>
                <w:color w:val="000000"/>
                <w:sz w:val="20"/>
                <w:szCs w:val="20"/>
              </w:rPr>
            </w:pPr>
            <w:r w:rsidRPr="001C493C">
              <w:rPr>
                <w:rFonts w:ascii="Arial" w:hAnsi="Arial" w:cs="Arial"/>
                <w:b/>
                <w:color w:val="000000"/>
                <w:sz w:val="20"/>
                <w:szCs w:val="20"/>
              </w:rPr>
              <w:t>SAF</w:t>
            </w:r>
            <w:r w:rsidR="001C493C">
              <w:rPr>
                <w:rFonts w:ascii="Arial" w:hAnsi="Arial" w:cs="Arial"/>
                <w:b/>
                <w:color w:val="000000"/>
                <w:sz w:val="20"/>
                <w:szCs w:val="20"/>
              </w:rPr>
              <w:t>E</w:t>
            </w:r>
            <w:r w:rsidRPr="001C493C">
              <w:rPr>
                <w:rFonts w:ascii="Arial" w:hAnsi="Arial" w:cs="Arial"/>
                <w:b/>
                <w:color w:val="000000"/>
                <w:sz w:val="20"/>
                <w:szCs w:val="20"/>
              </w:rPr>
              <w:t>TY INSPECTION REPORT AND COMPLIANCE INSPECTION</w:t>
            </w:r>
          </w:p>
          <w:p w:rsidR="007705C4" w:rsidRDefault="007705C4" w:rsidP="00F66A1F">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ind w:right="-720"/>
              <w:jc w:val="center"/>
              <w:rPr>
                <w:rFonts w:ascii="Arial" w:hAnsi="Arial" w:cs="Arial"/>
                <w:b/>
                <w:color w:val="000000"/>
                <w:sz w:val="20"/>
                <w:szCs w:val="20"/>
              </w:rPr>
            </w:pPr>
          </w:p>
        </w:tc>
      </w:tr>
      <w:tr w:rsidR="00583BA3" w:rsidRPr="00B04D22">
        <w:trPr>
          <w:trHeight w:val="924"/>
          <w:jc w:val="center"/>
        </w:trPr>
        <w:tc>
          <w:tcPr>
            <w:tcW w:w="4976" w:type="dxa"/>
            <w:gridSpan w:val="2"/>
            <w:tcBorders>
              <w:top w:val="single" w:sz="18" w:space="0" w:color="auto"/>
              <w:left w:val="single" w:sz="18" w:space="0" w:color="auto"/>
              <w:bottom w:val="single" w:sz="12" w:space="0" w:color="auto"/>
              <w:right w:val="single" w:sz="12" w:space="0" w:color="auto"/>
            </w:tcBorders>
          </w:tcPr>
          <w:p w:rsidR="00390C57" w:rsidRPr="00850E68" w:rsidRDefault="00B20A25">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ind w:right="-720"/>
              <w:rPr>
                <w:rFonts w:ascii="Arial" w:hAnsi="Arial" w:cs="Arial"/>
                <w:color w:val="000000"/>
                <w:sz w:val="14"/>
                <w:szCs w:val="14"/>
              </w:rPr>
            </w:pPr>
            <w:r w:rsidRPr="00B20A25">
              <w:rPr>
                <w:rFonts w:ascii="Arial" w:hAnsi="Arial" w:cs="Arial"/>
                <w:color w:val="000000"/>
                <w:sz w:val="14"/>
                <w:szCs w:val="14"/>
              </w:rPr>
              <w:t>1. LICENSEE/LOCATION INSPECTED:</w:t>
            </w: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ind w:right="-720"/>
              <w:rPr>
                <w:rFonts w:ascii="Arial" w:hAnsi="Arial" w:cs="Arial"/>
                <w:color w:val="000000"/>
                <w:sz w:val="14"/>
                <w:szCs w:val="14"/>
              </w:rPr>
            </w:pPr>
          </w:p>
          <w:p w:rsidR="00390C57" w:rsidRPr="00850E68"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ind w:right="-720"/>
              <w:rPr>
                <w:rFonts w:ascii="Arial" w:hAnsi="Arial" w:cs="Arial"/>
                <w:color w:val="000000"/>
                <w:sz w:val="14"/>
                <w:szCs w:val="14"/>
              </w:rPr>
            </w:pPr>
          </w:p>
          <w:p w:rsidR="00390C57" w:rsidRPr="00850E68" w:rsidRDefault="00B20A25">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ind w:right="-720"/>
              <w:rPr>
                <w:rFonts w:ascii="Arial" w:hAnsi="Arial" w:cs="Arial"/>
                <w:color w:val="000000"/>
                <w:sz w:val="14"/>
                <w:szCs w:val="14"/>
              </w:rPr>
            </w:pPr>
            <w:r w:rsidRPr="00B20A25">
              <w:rPr>
                <w:rFonts w:ascii="Arial" w:hAnsi="Arial" w:cs="Arial"/>
                <w:color w:val="000000"/>
                <w:sz w:val="14"/>
                <w:szCs w:val="14"/>
              </w:rPr>
              <w:t>REPORT NUMBER(S)</w:t>
            </w:r>
          </w:p>
        </w:tc>
        <w:tc>
          <w:tcPr>
            <w:tcW w:w="5199" w:type="dxa"/>
            <w:gridSpan w:val="2"/>
            <w:tcBorders>
              <w:top w:val="single" w:sz="18" w:space="0" w:color="auto"/>
              <w:left w:val="single" w:sz="12" w:space="0" w:color="auto"/>
              <w:bottom w:val="single" w:sz="12" w:space="0" w:color="auto"/>
              <w:right w:val="single" w:sz="18" w:space="0" w:color="auto"/>
            </w:tcBorders>
            <w:shd w:val="clear" w:color="auto" w:fill="auto"/>
          </w:tcPr>
          <w:p w:rsidR="00390C57" w:rsidRPr="00850E68" w:rsidRDefault="00B20A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rPr>
                <w:rFonts w:ascii="Arial" w:hAnsi="Arial" w:cs="Arial"/>
                <w:color w:val="000000"/>
                <w:sz w:val="14"/>
                <w:szCs w:val="14"/>
              </w:rPr>
            </w:pPr>
            <w:r w:rsidRPr="00B20A25">
              <w:rPr>
                <w:rFonts w:ascii="Arial" w:hAnsi="Arial" w:cs="Arial"/>
                <w:color w:val="000000"/>
                <w:sz w:val="14"/>
                <w:szCs w:val="14"/>
              </w:rPr>
              <w:t>2. NRC/REGIONAL OFFICE</w:t>
            </w:r>
          </w:p>
        </w:tc>
      </w:tr>
      <w:tr w:rsidR="00583BA3" w:rsidRPr="00B04D22">
        <w:trPr>
          <w:trHeight w:val="456"/>
          <w:jc w:val="center"/>
        </w:trPr>
        <w:tc>
          <w:tcPr>
            <w:tcW w:w="3302" w:type="dxa"/>
            <w:tcBorders>
              <w:top w:val="single" w:sz="12" w:space="0" w:color="auto"/>
              <w:left w:val="single" w:sz="18" w:space="0" w:color="auto"/>
              <w:bottom w:val="single" w:sz="18" w:space="0" w:color="auto"/>
              <w:right w:val="single" w:sz="12" w:space="0" w:color="auto"/>
            </w:tcBorders>
          </w:tcPr>
          <w:p w:rsidR="00390C57" w:rsidRPr="00850E68" w:rsidRDefault="00B20A25">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ind w:right="-720"/>
              <w:rPr>
                <w:rFonts w:ascii="Arial" w:hAnsi="Arial" w:cs="Arial"/>
                <w:color w:val="000000"/>
                <w:sz w:val="14"/>
                <w:szCs w:val="14"/>
              </w:rPr>
            </w:pPr>
            <w:r w:rsidRPr="00B20A25">
              <w:rPr>
                <w:rFonts w:ascii="Arial" w:hAnsi="Arial" w:cs="Arial"/>
                <w:color w:val="000000"/>
                <w:sz w:val="14"/>
                <w:szCs w:val="14"/>
              </w:rPr>
              <w:t>3. DOCKET NUMBER(S)</w:t>
            </w:r>
          </w:p>
        </w:tc>
        <w:tc>
          <w:tcPr>
            <w:tcW w:w="3797" w:type="dxa"/>
            <w:gridSpan w:val="2"/>
            <w:tcBorders>
              <w:top w:val="single" w:sz="12" w:space="0" w:color="auto"/>
              <w:left w:val="single" w:sz="12" w:space="0" w:color="auto"/>
              <w:bottom w:val="single" w:sz="18" w:space="0" w:color="auto"/>
              <w:right w:val="single" w:sz="12" w:space="0" w:color="auto"/>
            </w:tcBorders>
            <w:shd w:val="clear" w:color="auto" w:fill="auto"/>
          </w:tcPr>
          <w:p w:rsidR="00390C57" w:rsidRPr="00850E68" w:rsidRDefault="00B20A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rPr>
                <w:rFonts w:ascii="Arial" w:hAnsi="Arial" w:cs="Arial"/>
                <w:color w:val="000000"/>
                <w:sz w:val="14"/>
                <w:szCs w:val="14"/>
              </w:rPr>
            </w:pPr>
            <w:r w:rsidRPr="00B20A25">
              <w:rPr>
                <w:rFonts w:ascii="Arial" w:hAnsi="Arial" w:cs="Arial"/>
                <w:color w:val="000000"/>
                <w:sz w:val="14"/>
                <w:szCs w:val="14"/>
              </w:rPr>
              <w:t>4. LICENSEE NUMBER(S)</w:t>
            </w:r>
          </w:p>
        </w:tc>
        <w:tc>
          <w:tcPr>
            <w:tcW w:w="3076" w:type="dxa"/>
            <w:tcBorders>
              <w:top w:val="single" w:sz="12" w:space="0" w:color="auto"/>
              <w:left w:val="single" w:sz="12" w:space="0" w:color="auto"/>
              <w:bottom w:val="single" w:sz="18" w:space="0" w:color="auto"/>
              <w:right w:val="single" w:sz="18" w:space="0" w:color="auto"/>
            </w:tcBorders>
            <w:shd w:val="clear" w:color="auto" w:fill="auto"/>
          </w:tcPr>
          <w:p w:rsidR="00390C57" w:rsidRPr="00850E68" w:rsidRDefault="00B20A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rPr>
                <w:ins w:id="1135" w:author="Gwendolyn Davis" w:date="2010-07-16T11:59:00Z"/>
                <w:rFonts w:ascii="Arial" w:hAnsi="Arial" w:cs="Arial"/>
                <w:color w:val="000000"/>
                <w:sz w:val="14"/>
                <w:szCs w:val="14"/>
              </w:rPr>
            </w:pPr>
            <w:r w:rsidRPr="00B20A25">
              <w:rPr>
                <w:rFonts w:ascii="Arial" w:hAnsi="Arial" w:cs="Arial"/>
                <w:color w:val="000000"/>
                <w:sz w:val="14"/>
                <w:szCs w:val="14"/>
              </w:rPr>
              <w:t>5. DATE(S) OF INSPECTION</w:t>
            </w:r>
          </w:p>
          <w:p w:rsidR="00067E23" w:rsidRPr="00850E68" w:rsidRDefault="00067E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rPr>
                <w:ins w:id="1136" w:author="Gwendolyn Davis" w:date="2010-07-16T11:48:00Z"/>
                <w:rFonts w:ascii="Arial" w:hAnsi="Arial" w:cs="Arial"/>
                <w:color w:val="000000"/>
                <w:sz w:val="14"/>
                <w:szCs w:val="14"/>
              </w:rPr>
            </w:pPr>
          </w:p>
          <w:p w:rsidR="00067E23" w:rsidRPr="00850E68" w:rsidRDefault="00067E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line="240" w:lineRule="exact"/>
              <w:rPr>
                <w:rFonts w:ascii="Arial" w:hAnsi="Arial" w:cs="Arial"/>
                <w:color w:val="000000"/>
                <w:sz w:val="14"/>
                <w:szCs w:val="14"/>
              </w:rPr>
            </w:pPr>
          </w:p>
        </w:tc>
      </w:tr>
      <w:tr w:rsidR="00583BA3">
        <w:trPr>
          <w:trHeight w:val="9366"/>
          <w:jc w:val="center"/>
        </w:trPr>
        <w:tc>
          <w:tcPr>
            <w:tcW w:w="10175" w:type="dxa"/>
            <w:gridSpan w:val="4"/>
            <w:tcBorders>
              <w:top w:val="single" w:sz="18" w:space="0" w:color="auto"/>
              <w:left w:val="single" w:sz="18" w:space="0" w:color="auto"/>
              <w:bottom w:val="single" w:sz="18" w:space="0" w:color="auto"/>
              <w:right w:val="single" w:sz="18" w:space="0" w:color="auto"/>
            </w:tcBorders>
          </w:tcPr>
          <w:p w:rsidR="00390C57" w:rsidRDefault="003B50F1">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80" w:lineRule="exact"/>
              <w:rPr>
                <w:rFonts w:ascii="Arial" w:hAnsi="Arial" w:cs="Arial"/>
                <w:b/>
                <w:color w:val="000000"/>
                <w:sz w:val="16"/>
                <w:szCs w:val="16"/>
              </w:rPr>
            </w:pPr>
            <w:r w:rsidRPr="003B50F1">
              <w:rPr>
                <w:rFonts w:ascii="Arial" w:hAnsi="Arial" w:cs="Arial"/>
                <w:b/>
                <w:color w:val="000000"/>
                <w:sz w:val="16"/>
                <w:szCs w:val="16"/>
              </w:rPr>
              <w:t xml:space="preserve">  </w:t>
            </w:r>
            <w:r>
              <w:rPr>
                <w:rFonts w:ascii="Arial" w:hAnsi="Arial" w:cs="Arial"/>
                <w:b/>
                <w:color w:val="000000"/>
                <w:sz w:val="16"/>
                <w:szCs w:val="16"/>
              </w:rPr>
              <w:tab/>
            </w:r>
            <w:r w:rsidRPr="003B50F1">
              <w:rPr>
                <w:rFonts w:ascii="Arial" w:hAnsi="Arial" w:cs="Arial"/>
                <w:b/>
                <w:color w:val="000000"/>
                <w:sz w:val="16"/>
                <w:szCs w:val="16"/>
              </w:rPr>
              <w:t>(Continued)</w:t>
            </w:r>
          </w:p>
        </w:tc>
      </w:tr>
    </w:tbl>
    <w:p w:rsidR="002A3DD5" w:rsidRDefault="001C493C">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87" w:lineRule="exact"/>
        <w:ind w:left="-630" w:right="-720"/>
        <w:rPr>
          <w:ins w:id="1137" w:author="txh1" w:date="2010-07-26T13:47:00Z"/>
          <w:rFonts w:ascii="Arial" w:hAnsi="Arial" w:cs="Arial"/>
          <w:b/>
          <w:color w:val="000000"/>
          <w:sz w:val="16"/>
          <w:szCs w:val="16"/>
        </w:rPr>
        <w:sectPr w:rsidR="002A3DD5" w:rsidSect="009D69DB">
          <w:footerReference w:type="default" r:id="rId50"/>
          <w:footerReference w:type="first" r:id="rId51"/>
          <w:pgSz w:w="12240" w:h="15840"/>
          <w:pgMar w:top="1080" w:right="1440" w:bottom="720" w:left="1440" w:header="1080" w:footer="720" w:gutter="0"/>
          <w:pgNumType w:start="1"/>
          <w:cols w:space="720"/>
          <w:noEndnote/>
          <w:docGrid w:linePitch="326"/>
        </w:sectPr>
      </w:pPr>
      <w:r>
        <w:rPr>
          <w:rFonts w:ascii="Arial" w:hAnsi="Arial" w:cs="Arial"/>
          <w:color w:val="000000"/>
          <w:sz w:val="22"/>
          <w:szCs w:val="22"/>
        </w:rPr>
        <w:tab/>
      </w:r>
      <w:r>
        <w:rPr>
          <w:rFonts w:ascii="Arial" w:hAnsi="Arial" w:cs="Arial"/>
          <w:b/>
          <w:color w:val="000000"/>
          <w:sz w:val="16"/>
          <w:szCs w:val="16"/>
        </w:rPr>
        <w:t>NRC FORM 591M PART 2</w:t>
      </w:r>
      <w:r w:rsidRPr="007C1D60">
        <w:rPr>
          <w:rFonts w:ascii="Arial" w:hAnsi="Arial" w:cs="Arial"/>
          <w:b/>
          <w:color w:val="000000"/>
          <w:sz w:val="16"/>
          <w:szCs w:val="16"/>
        </w:rPr>
        <w:t>(</w:t>
      </w:r>
      <w:r w:rsidR="008B08E5">
        <w:rPr>
          <w:rFonts w:ascii="Arial" w:hAnsi="Arial" w:cs="Arial"/>
          <w:b/>
          <w:color w:val="000000"/>
          <w:sz w:val="16"/>
          <w:szCs w:val="16"/>
        </w:rPr>
        <w:t>06</w:t>
      </w:r>
      <w:r w:rsidRPr="007C1D60">
        <w:rPr>
          <w:rFonts w:ascii="Arial" w:hAnsi="Arial" w:cs="Arial"/>
          <w:b/>
          <w:color w:val="000000"/>
          <w:sz w:val="16"/>
          <w:szCs w:val="16"/>
        </w:rPr>
        <w:t>-20</w:t>
      </w:r>
      <w:r w:rsidR="00C15B11">
        <w:rPr>
          <w:rFonts w:ascii="Arial" w:hAnsi="Arial" w:cs="Arial"/>
          <w:b/>
          <w:color w:val="000000"/>
          <w:sz w:val="16"/>
          <w:szCs w:val="16"/>
        </w:rPr>
        <w:t>10</w:t>
      </w:r>
      <w:r>
        <w:rPr>
          <w:rFonts w:ascii="Arial" w:hAnsi="Arial" w:cs="Arial"/>
          <w:b/>
          <w:color w:val="000000"/>
          <w:sz w:val="16"/>
          <w:szCs w:val="16"/>
        </w:rPr>
        <w:t>)</w:t>
      </w:r>
    </w:p>
    <w:p w:rsidR="00390C57"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87" w:lineRule="exact"/>
        <w:ind w:left="-630" w:right="-720"/>
        <w:rPr>
          <w:rFonts w:ascii="Arial" w:hAnsi="Arial" w:cs="Arial"/>
          <w:color w:val="000000"/>
          <w:sz w:val="22"/>
          <w:szCs w:val="22"/>
        </w:rPr>
      </w:pPr>
    </w:p>
    <w:p w:rsidR="00390C57" w:rsidRDefault="00390C57">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87" w:lineRule="exact"/>
        <w:ind w:left="-630" w:right="-720"/>
        <w:rPr>
          <w:rFonts w:ascii="Arial" w:hAnsi="Arial" w:cs="Arial"/>
          <w:color w:val="000000"/>
          <w:sz w:val="22"/>
          <w:szCs w:val="22"/>
        </w:rPr>
      </w:pPr>
    </w:p>
    <w:tbl>
      <w:tblPr>
        <w:tblpPr w:leftFromText="180" w:rightFromText="180" w:vertAnchor="page" w:horzAnchor="margin" w:tblpXSpec="center" w:tblpY="2041"/>
        <w:tblW w:w="10278" w:type="dxa"/>
        <w:tblBorders>
          <w:top w:val="single" w:sz="12" w:space="0" w:color="auto"/>
          <w:left w:val="single" w:sz="12" w:space="0" w:color="auto"/>
          <w:bottom w:val="single" w:sz="12" w:space="0" w:color="auto"/>
          <w:right w:val="single" w:sz="12" w:space="0" w:color="auto"/>
        </w:tblBorders>
        <w:tblLayout w:type="fixed"/>
        <w:tblLook w:val="0000"/>
      </w:tblPr>
      <w:tblGrid>
        <w:gridCol w:w="1440"/>
        <w:gridCol w:w="1710"/>
        <w:gridCol w:w="18"/>
        <w:gridCol w:w="1229"/>
        <w:gridCol w:w="3001"/>
        <w:gridCol w:w="29"/>
        <w:gridCol w:w="2851"/>
      </w:tblGrid>
      <w:tr w:rsidR="00D35AD5" w:rsidTr="00D35AD5">
        <w:trPr>
          <w:trHeight w:val="1230"/>
        </w:trPr>
        <w:tc>
          <w:tcPr>
            <w:tcW w:w="10278" w:type="dxa"/>
            <w:gridSpan w:val="7"/>
            <w:tcBorders>
              <w:top w:val="single" w:sz="12" w:space="0" w:color="auto"/>
              <w:left w:val="single" w:sz="18" w:space="0" w:color="auto"/>
              <w:bottom w:val="single" w:sz="18" w:space="0" w:color="auto"/>
              <w:right w:val="single" w:sz="18" w:space="0" w:color="auto"/>
            </w:tcBorders>
          </w:tcPr>
          <w:p w:rsidR="00D35AD5" w:rsidRDefault="00D35AD5" w:rsidP="00D35AD5">
            <w:pPr>
              <w:tabs>
                <w:tab w:val="left" w:pos="-434"/>
                <w:tab w:val="left" w:pos="-357"/>
                <w:tab w:val="left" w:pos="-26"/>
                <w:tab w:val="left" w:pos="274"/>
                <w:tab w:val="left" w:pos="806"/>
                <w:tab w:val="left" w:pos="1440"/>
                <w:tab w:val="left" w:pos="2074"/>
                <w:tab w:val="left" w:pos="2707"/>
                <w:tab w:val="left" w:pos="3240"/>
                <w:tab w:val="left" w:pos="3874"/>
                <w:tab w:val="left" w:pos="4507"/>
                <w:tab w:val="left" w:pos="5040"/>
                <w:tab w:val="left" w:pos="5674"/>
                <w:tab w:val="left" w:pos="6307"/>
                <w:tab w:val="left" w:pos="6750"/>
                <w:tab w:val="left" w:pos="7474"/>
                <w:tab w:val="left" w:pos="8107"/>
                <w:tab w:val="left" w:pos="8726"/>
                <w:tab w:val="right" w:pos="10881"/>
              </w:tabs>
              <w:spacing w:line="200" w:lineRule="exact"/>
              <w:ind w:right="-306"/>
              <w:rPr>
                <w:rFonts w:ascii="Arial" w:hAnsi="Arial"/>
                <w:b/>
                <w:color w:val="000000"/>
                <w:sz w:val="20"/>
              </w:rPr>
            </w:pPr>
            <w:r w:rsidRPr="00620ED6">
              <w:rPr>
                <w:rFonts w:ascii="Arial" w:hAnsi="Arial"/>
                <w:b/>
                <w:color w:val="000000"/>
                <w:sz w:val="20"/>
              </w:rPr>
              <w:t xml:space="preserve">NRC FORM 591 M PART </w:t>
            </w:r>
            <w:r>
              <w:rPr>
                <w:rFonts w:ascii="Arial" w:hAnsi="Arial" w:cs="Arial"/>
                <w:b/>
                <w:color w:val="000000"/>
                <w:sz w:val="20"/>
                <w:szCs w:val="20"/>
              </w:rPr>
              <w:t>3</w:t>
            </w:r>
            <w:r w:rsidRPr="00FD7319">
              <w:rPr>
                <w:rFonts w:ascii="Arial" w:hAnsi="Arial" w:cs="Arial"/>
                <w:b/>
                <w:color w:val="000000"/>
                <w:sz w:val="20"/>
                <w:szCs w:val="20"/>
              </w:rPr>
              <w:t xml:space="preserve"> </w:t>
            </w:r>
            <w:r>
              <w:rPr>
                <w:rFonts w:ascii="Arial" w:hAnsi="Arial" w:cs="Arial"/>
                <w:b/>
                <w:color w:val="000000"/>
                <w:sz w:val="20"/>
                <w:szCs w:val="20"/>
              </w:rPr>
              <w:t xml:space="preserve">                                                             </w:t>
            </w:r>
            <w:r w:rsidRPr="00620ED6">
              <w:rPr>
                <w:rFonts w:ascii="Arial" w:hAnsi="Arial"/>
                <w:b/>
                <w:color w:val="000000"/>
                <w:sz w:val="20"/>
              </w:rPr>
              <w:t>U.S. NUCLEAR REGULATORY COMMISSION</w:t>
            </w:r>
          </w:p>
          <w:p w:rsidR="00D35AD5" w:rsidRDefault="00D35AD5" w:rsidP="00D35AD5">
            <w:pPr>
              <w:tabs>
                <w:tab w:val="left" w:pos="-434"/>
                <w:tab w:val="left" w:pos="-357"/>
                <w:tab w:val="left" w:pos="-26"/>
                <w:tab w:val="left" w:pos="274"/>
                <w:tab w:val="left" w:pos="806"/>
                <w:tab w:val="left" w:pos="1440"/>
                <w:tab w:val="left" w:pos="2074"/>
                <w:tab w:val="left" w:pos="2707"/>
                <w:tab w:val="left" w:pos="3240"/>
                <w:tab w:val="left" w:pos="3874"/>
                <w:tab w:val="left" w:pos="4507"/>
                <w:tab w:val="left" w:pos="5040"/>
                <w:tab w:val="left" w:pos="5674"/>
                <w:tab w:val="right" w:pos="5760"/>
                <w:tab w:val="left" w:pos="6307"/>
                <w:tab w:val="left" w:pos="7474"/>
                <w:tab w:val="left" w:pos="8107"/>
                <w:tab w:val="left" w:pos="8726"/>
              </w:tabs>
              <w:spacing w:line="200" w:lineRule="exact"/>
              <w:rPr>
                <w:rFonts w:ascii="Arial" w:hAnsi="Arial" w:cs="Arial"/>
                <w:b/>
                <w:color w:val="000000"/>
                <w:sz w:val="20"/>
                <w:szCs w:val="20"/>
              </w:rPr>
            </w:pPr>
            <w:r w:rsidRPr="00620ED6">
              <w:rPr>
                <w:rFonts w:ascii="Arial" w:hAnsi="Arial"/>
                <w:b/>
                <w:color w:val="000000"/>
                <w:sz w:val="20"/>
              </w:rPr>
              <w:t>(</w:t>
            </w:r>
            <w:r>
              <w:rPr>
                <w:rFonts w:ascii="Arial" w:hAnsi="Arial" w:cs="Arial"/>
                <w:b/>
                <w:color w:val="000000"/>
                <w:sz w:val="20"/>
                <w:szCs w:val="20"/>
              </w:rPr>
              <w:t>06</w:t>
            </w:r>
            <w:r w:rsidRPr="00FD7319">
              <w:rPr>
                <w:rFonts w:ascii="Arial" w:hAnsi="Arial" w:cs="Arial"/>
                <w:b/>
                <w:color w:val="000000"/>
                <w:sz w:val="20"/>
                <w:szCs w:val="20"/>
              </w:rPr>
              <w:t>-20</w:t>
            </w:r>
            <w:r>
              <w:rPr>
                <w:rFonts w:ascii="Arial" w:hAnsi="Arial" w:cs="Arial"/>
                <w:b/>
                <w:color w:val="000000"/>
                <w:sz w:val="20"/>
                <w:szCs w:val="20"/>
              </w:rPr>
              <w:t>10</w:t>
            </w:r>
            <w:r w:rsidRPr="00FD7319">
              <w:rPr>
                <w:rFonts w:ascii="Arial" w:hAnsi="Arial" w:cs="Arial"/>
                <w:b/>
                <w:color w:val="000000"/>
                <w:sz w:val="20"/>
                <w:szCs w:val="20"/>
              </w:rPr>
              <w:t xml:space="preserve">) </w:t>
            </w:r>
          </w:p>
          <w:p w:rsidR="00D35AD5" w:rsidRDefault="00D35AD5" w:rsidP="00D35AD5">
            <w:pPr>
              <w:tabs>
                <w:tab w:val="left" w:pos="-434"/>
                <w:tab w:val="left" w:pos="-357"/>
                <w:tab w:val="left" w:pos="-26"/>
                <w:tab w:val="left" w:pos="274"/>
                <w:tab w:val="left" w:pos="806"/>
                <w:tab w:val="left" w:pos="1440"/>
                <w:tab w:val="left" w:pos="2074"/>
                <w:tab w:val="left" w:pos="2707"/>
                <w:tab w:val="left" w:pos="3240"/>
                <w:tab w:val="left" w:pos="3874"/>
                <w:tab w:val="left" w:pos="4507"/>
                <w:tab w:val="left" w:pos="5040"/>
                <w:tab w:val="left" w:pos="5674"/>
                <w:tab w:val="right" w:pos="5760"/>
                <w:tab w:val="left" w:pos="6307"/>
                <w:tab w:val="left" w:pos="7474"/>
                <w:tab w:val="left" w:pos="8107"/>
                <w:tab w:val="left" w:pos="8726"/>
              </w:tabs>
              <w:spacing w:line="200" w:lineRule="exact"/>
              <w:rPr>
                <w:rFonts w:ascii="Arial" w:hAnsi="Arial"/>
                <w:b/>
                <w:color w:val="000000"/>
                <w:sz w:val="20"/>
              </w:rPr>
            </w:pPr>
            <w:r w:rsidRPr="00620ED6">
              <w:rPr>
                <w:rFonts w:ascii="Arial" w:hAnsi="Arial"/>
                <w:b/>
                <w:color w:val="000000"/>
                <w:sz w:val="20"/>
              </w:rPr>
              <w:t>10 CFR 2.201</w:t>
            </w:r>
          </w:p>
          <w:p w:rsidR="00D35AD5" w:rsidRDefault="00D35AD5" w:rsidP="00D35AD5">
            <w:pPr>
              <w:tabs>
                <w:tab w:val="left" w:pos="-434"/>
                <w:tab w:val="left" w:pos="-357"/>
                <w:tab w:val="left" w:pos="-26"/>
                <w:tab w:val="left" w:pos="274"/>
                <w:tab w:val="left" w:pos="806"/>
                <w:tab w:val="left" w:pos="1440"/>
                <w:tab w:val="left" w:pos="2074"/>
                <w:tab w:val="left" w:pos="2707"/>
                <w:tab w:val="left" w:pos="3240"/>
                <w:tab w:val="left" w:pos="3874"/>
                <w:tab w:val="left" w:pos="4507"/>
                <w:tab w:val="left" w:pos="5040"/>
                <w:tab w:val="left" w:pos="5674"/>
                <w:tab w:val="right" w:pos="5760"/>
                <w:tab w:val="left" w:pos="6307"/>
                <w:tab w:val="left" w:pos="7474"/>
                <w:tab w:val="left" w:pos="8107"/>
                <w:tab w:val="left" w:pos="8726"/>
              </w:tabs>
              <w:jc w:val="center"/>
              <w:rPr>
                <w:rFonts w:ascii="Arial" w:hAnsi="Arial" w:cs="Arial"/>
                <w:b/>
                <w:color w:val="000000"/>
                <w:sz w:val="20"/>
                <w:szCs w:val="20"/>
              </w:rPr>
            </w:pPr>
            <w:r w:rsidRPr="00FD7319">
              <w:rPr>
                <w:rFonts w:ascii="Arial" w:hAnsi="Arial" w:cs="Arial"/>
                <w:b/>
                <w:i/>
                <w:color w:val="000000"/>
                <w:sz w:val="20"/>
                <w:szCs w:val="20"/>
              </w:rPr>
              <w:t>D</w:t>
            </w:r>
            <w:r>
              <w:rPr>
                <w:rFonts w:ascii="Arial" w:hAnsi="Arial" w:cs="Arial"/>
                <w:b/>
                <w:i/>
                <w:color w:val="000000"/>
                <w:sz w:val="20"/>
                <w:szCs w:val="20"/>
              </w:rPr>
              <w:t>ocket File Information</w:t>
            </w:r>
          </w:p>
          <w:p w:rsidR="00D35AD5" w:rsidRDefault="00D35AD5" w:rsidP="00D35AD5">
            <w:pPr>
              <w:tabs>
                <w:tab w:val="left" w:pos="-434"/>
                <w:tab w:val="left" w:pos="-357"/>
                <w:tab w:val="left" w:pos="-26"/>
                <w:tab w:val="left" w:pos="274"/>
                <w:tab w:val="left" w:pos="806"/>
                <w:tab w:val="left" w:pos="1440"/>
                <w:tab w:val="left" w:pos="2074"/>
                <w:tab w:val="left" w:pos="2707"/>
                <w:tab w:val="left" w:pos="3240"/>
                <w:tab w:val="left" w:pos="3874"/>
                <w:tab w:val="left" w:pos="4507"/>
                <w:tab w:val="left" w:pos="5040"/>
                <w:tab w:val="left" w:pos="5674"/>
                <w:tab w:val="right" w:pos="5760"/>
                <w:tab w:val="left" w:pos="6307"/>
                <w:tab w:val="left" w:pos="7474"/>
                <w:tab w:val="left" w:pos="8107"/>
                <w:tab w:val="left" w:pos="8726"/>
              </w:tabs>
              <w:jc w:val="center"/>
              <w:rPr>
                <w:rFonts w:ascii="Arial" w:hAnsi="Arial"/>
                <w:b/>
                <w:color w:val="000000"/>
                <w:sz w:val="20"/>
              </w:rPr>
            </w:pPr>
            <w:r w:rsidRPr="00620ED6">
              <w:rPr>
                <w:rFonts w:ascii="Arial" w:hAnsi="Arial"/>
                <w:b/>
                <w:color w:val="000000"/>
                <w:sz w:val="20"/>
              </w:rPr>
              <w:t xml:space="preserve">SAFETY INSPECTION REPORT AND </w:t>
            </w:r>
            <w:r w:rsidRPr="00FD7319">
              <w:rPr>
                <w:rFonts w:ascii="Arial" w:hAnsi="Arial" w:cs="Arial"/>
                <w:b/>
                <w:color w:val="000000"/>
                <w:sz w:val="20"/>
                <w:szCs w:val="20"/>
              </w:rPr>
              <w:t>COM</w:t>
            </w:r>
            <w:r>
              <w:rPr>
                <w:rFonts w:ascii="Arial" w:hAnsi="Arial" w:cs="Arial"/>
                <w:b/>
                <w:color w:val="000000"/>
                <w:sz w:val="20"/>
                <w:szCs w:val="20"/>
              </w:rPr>
              <w:t>P</w:t>
            </w:r>
            <w:r w:rsidRPr="00FD7319">
              <w:rPr>
                <w:rFonts w:ascii="Arial" w:hAnsi="Arial" w:cs="Arial"/>
                <w:b/>
                <w:color w:val="000000"/>
                <w:sz w:val="20"/>
                <w:szCs w:val="20"/>
              </w:rPr>
              <w:t>LIANCE</w:t>
            </w:r>
            <w:r w:rsidRPr="00620ED6">
              <w:rPr>
                <w:rFonts w:ascii="Arial" w:hAnsi="Arial"/>
                <w:b/>
                <w:color w:val="000000"/>
                <w:sz w:val="20"/>
              </w:rPr>
              <w:t xml:space="preserve"> INSPECTION</w:t>
            </w:r>
          </w:p>
          <w:p w:rsidR="00D35AD5" w:rsidRDefault="00D35AD5" w:rsidP="00D35AD5">
            <w:pPr>
              <w:tabs>
                <w:tab w:val="left" w:pos="-434"/>
                <w:tab w:val="left" w:pos="-357"/>
                <w:tab w:val="left" w:pos="-26"/>
                <w:tab w:val="left" w:pos="274"/>
                <w:tab w:val="left" w:pos="806"/>
                <w:tab w:val="left" w:pos="1440"/>
                <w:tab w:val="left" w:pos="2074"/>
                <w:tab w:val="left" w:pos="2707"/>
                <w:tab w:val="left" w:pos="3240"/>
                <w:tab w:val="left" w:pos="3874"/>
                <w:tab w:val="left" w:pos="4507"/>
                <w:tab w:val="left" w:pos="5040"/>
                <w:tab w:val="left" w:pos="5674"/>
                <w:tab w:val="right" w:pos="5760"/>
                <w:tab w:val="left" w:pos="6307"/>
                <w:tab w:val="left" w:pos="7474"/>
                <w:tab w:val="left" w:pos="8107"/>
                <w:tab w:val="left" w:pos="8726"/>
              </w:tabs>
              <w:jc w:val="center"/>
              <w:rPr>
                <w:rFonts w:ascii="Arial" w:hAnsi="Arial" w:cs="Arial"/>
                <w:color w:val="000000"/>
                <w:sz w:val="20"/>
                <w:szCs w:val="20"/>
              </w:rPr>
            </w:pPr>
          </w:p>
        </w:tc>
      </w:tr>
      <w:tr w:rsidR="00D35AD5" w:rsidTr="00D35AD5">
        <w:trPr>
          <w:trHeight w:val="968"/>
        </w:trPr>
        <w:tc>
          <w:tcPr>
            <w:tcW w:w="4397" w:type="dxa"/>
            <w:gridSpan w:val="4"/>
            <w:tcBorders>
              <w:top w:val="single" w:sz="18" w:space="0" w:color="auto"/>
              <w:left w:val="single" w:sz="18" w:space="0" w:color="auto"/>
              <w:bottom w:val="single" w:sz="6" w:space="0" w:color="auto"/>
              <w:right w:val="single" w:sz="6" w:space="0" w:color="auto"/>
            </w:tcBorders>
          </w:tcPr>
          <w:p w:rsidR="00D35AD5" w:rsidRPr="00E16969"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rPr>
                <w:rFonts w:ascii="Arial" w:hAnsi="Arial"/>
                <w:b/>
                <w:color w:val="000000"/>
                <w:sz w:val="14"/>
                <w:szCs w:val="14"/>
              </w:rPr>
            </w:pPr>
            <w:r w:rsidRPr="00B20A25">
              <w:rPr>
                <w:rFonts w:ascii="Arial" w:hAnsi="Arial"/>
                <w:b/>
                <w:color w:val="000000"/>
                <w:sz w:val="14"/>
                <w:szCs w:val="14"/>
              </w:rPr>
              <w:t>1. LICENSEE</w:t>
            </w:r>
          </w:p>
          <w:p w:rsidR="00D35AD5" w:rsidRPr="00E16969"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rPr>
                <w:rFonts w:ascii="Arial" w:hAnsi="Arial"/>
                <w:b/>
                <w:color w:val="000000"/>
                <w:sz w:val="14"/>
                <w:szCs w:val="14"/>
              </w:rPr>
            </w:pPr>
          </w:p>
          <w:p w:rsidR="00D35AD5" w:rsidRPr="00E16969"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rPr>
                <w:rFonts w:ascii="Arial" w:hAnsi="Arial"/>
                <w:b/>
                <w:color w:val="000000"/>
                <w:sz w:val="14"/>
                <w:szCs w:val="14"/>
              </w:rPr>
            </w:pPr>
          </w:p>
          <w:p w:rsidR="00D35AD5" w:rsidRPr="00E16969"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rPr>
                <w:rFonts w:ascii="Arial" w:hAnsi="Arial"/>
                <w:b/>
                <w:color w:val="000000"/>
                <w:sz w:val="14"/>
                <w:szCs w:val="14"/>
              </w:rPr>
            </w:pPr>
          </w:p>
          <w:p w:rsidR="00D35AD5" w:rsidRPr="00E16969"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rPr>
                <w:rFonts w:ascii="Arial" w:hAnsi="Arial"/>
                <w:b/>
                <w:color w:val="000000"/>
                <w:sz w:val="14"/>
                <w:szCs w:val="14"/>
              </w:rPr>
            </w:pPr>
            <w:r w:rsidRPr="00B20A25">
              <w:rPr>
                <w:rFonts w:ascii="Arial" w:hAnsi="Arial"/>
                <w:b/>
                <w:color w:val="000000"/>
                <w:sz w:val="14"/>
                <w:szCs w:val="14"/>
              </w:rPr>
              <w:t>REPORT</w:t>
            </w:r>
            <w:r w:rsidRPr="00B20A25">
              <w:rPr>
                <w:rFonts w:ascii="Arial" w:hAnsi="Arial" w:cs="Arial"/>
                <w:b/>
                <w:color w:val="000000"/>
                <w:sz w:val="14"/>
                <w:szCs w:val="14"/>
              </w:rPr>
              <w:t xml:space="preserve"> NUMBER(S)</w:t>
            </w:r>
          </w:p>
        </w:tc>
        <w:tc>
          <w:tcPr>
            <w:tcW w:w="5881" w:type="dxa"/>
            <w:gridSpan w:val="3"/>
            <w:tcBorders>
              <w:top w:val="single" w:sz="18" w:space="0" w:color="auto"/>
              <w:left w:val="single" w:sz="6" w:space="0" w:color="auto"/>
              <w:bottom w:val="single" w:sz="6" w:space="0" w:color="auto"/>
              <w:right w:val="single" w:sz="18" w:space="0" w:color="auto"/>
            </w:tcBorders>
            <w:shd w:val="clear" w:color="auto" w:fill="auto"/>
          </w:tcPr>
          <w:p w:rsidR="00D35AD5" w:rsidRPr="00E16969" w:rsidRDefault="00D35AD5" w:rsidP="00D35A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b/>
                <w:color w:val="000000"/>
                <w:sz w:val="14"/>
                <w:szCs w:val="14"/>
              </w:rPr>
            </w:pPr>
            <w:r w:rsidRPr="00B20A25">
              <w:rPr>
                <w:rFonts w:ascii="Arial" w:hAnsi="Arial"/>
                <w:b/>
                <w:color w:val="000000"/>
                <w:sz w:val="14"/>
                <w:szCs w:val="14"/>
              </w:rPr>
              <w:t>2. NRC/REGIONAL OFFICE</w:t>
            </w:r>
          </w:p>
        </w:tc>
      </w:tr>
      <w:tr w:rsidR="00D35AD5" w:rsidTr="00D35AD5">
        <w:trPr>
          <w:trHeight w:val="695"/>
        </w:trPr>
        <w:tc>
          <w:tcPr>
            <w:tcW w:w="3150" w:type="dxa"/>
            <w:gridSpan w:val="2"/>
            <w:tcBorders>
              <w:top w:val="single" w:sz="6" w:space="0" w:color="auto"/>
              <w:left w:val="single" w:sz="18" w:space="0" w:color="auto"/>
              <w:bottom w:val="single" w:sz="6" w:space="0" w:color="auto"/>
              <w:right w:val="single" w:sz="6" w:space="0" w:color="auto"/>
            </w:tcBorders>
          </w:tcPr>
          <w:p w:rsidR="00D35AD5" w:rsidRPr="00E16969"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rPr>
                <w:rFonts w:ascii="Arial" w:hAnsi="Arial"/>
                <w:b/>
                <w:color w:val="000000"/>
                <w:sz w:val="14"/>
                <w:szCs w:val="14"/>
              </w:rPr>
            </w:pPr>
            <w:r w:rsidRPr="00B20A25">
              <w:rPr>
                <w:rFonts w:ascii="Arial" w:hAnsi="Arial"/>
                <w:b/>
                <w:color w:val="000000"/>
                <w:sz w:val="14"/>
                <w:szCs w:val="14"/>
              </w:rPr>
              <w:t>3. DOCKET NUMBER(S)</w:t>
            </w:r>
          </w:p>
        </w:tc>
        <w:tc>
          <w:tcPr>
            <w:tcW w:w="4248" w:type="dxa"/>
            <w:gridSpan w:val="3"/>
            <w:tcBorders>
              <w:top w:val="single" w:sz="6" w:space="0" w:color="auto"/>
              <w:left w:val="single" w:sz="6" w:space="0" w:color="auto"/>
              <w:bottom w:val="single" w:sz="6" w:space="0" w:color="auto"/>
              <w:right w:val="single" w:sz="6" w:space="0" w:color="auto"/>
            </w:tcBorders>
            <w:shd w:val="clear" w:color="auto" w:fill="auto"/>
          </w:tcPr>
          <w:p w:rsidR="00D35AD5" w:rsidRPr="00E16969" w:rsidRDefault="00D35AD5" w:rsidP="00D35AD5">
            <w:pPr>
              <w:widowControl/>
              <w:tabs>
                <w:tab w:val="left" w:pos="274"/>
                <w:tab w:val="left" w:pos="806"/>
                <w:tab w:val="left" w:pos="144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b/>
                <w:color w:val="000000"/>
                <w:sz w:val="14"/>
                <w:szCs w:val="14"/>
              </w:rPr>
            </w:pPr>
            <w:r w:rsidRPr="00B20A25">
              <w:rPr>
                <w:rFonts w:ascii="Arial" w:hAnsi="Arial"/>
                <w:b/>
                <w:color w:val="000000"/>
                <w:sz w:val="14"/>
                <w:szCs w:val="14"/>
              </w:rPr>
              <w:t>4. LICENSE NUMBER(S)</w:t>
            </w:r>
            <w:r w:rsidRPr="00B20A25">
              <w:rPr>
                <w:rFonts w:ascii="Arial" w:hAnsi="Arial"/>
                <w:b/>
                <w:color w:val="000000"/>
                <w:sz w:val="14"/>
                <w:szCs w:val="14"/>
              </w:rPr>
              <w:tab/>
            </w:r>
          </w:p>
        </w:tc>
        <w:tc>
          <w:tcPr>
            <w:tcW w:w="2880" w:type="dxa"/>
            <w:gridSpan w:val="2"/>
            <w:tcBorders>
              <w:top w:val="single" w:sz="6" w:space="0" w:color="auto"/>
              <w:left w:val="single" w:sz="6" w:space="0" w:color="auto"/>
              <w:bottom w:val="single" w:sz="6" w:space="0" w:color="auto"/>
              <w:right w:val="single" w:sz="18" w:space="0" w:color="auto"/>
            </w:tcBorders>
            <w:shd w:val="clear" w:color="auto" w:fill="auto"/>
          </w:tcPr>
          <w:p w:rsidR="00D35AD5" w:rsidRPr="00E16969" w:rsidRDefault="00D35AD5" w:rsidP="00D35A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b/>
                <w:color w:val="000000"/>
                <w:sz w:val="14"/>
                <w:szCs w:val="14"/>
              </w:rPr>
            </w:pPr>
            <w:r w:rsidRPr="00B20A25">
              <w:rPr>
                <w:rFonts w:ascii="Arial" w:hAnsi="Arial"/>
                <w:b/>
                <w:color w:val="000000"/>
                <w:sz w:val="14"/>
                <w:szCs w:val="14"/>
              </w:rPr>
              <w:t>5. DATE(S) OF INSPECTION</w:t>
            </w:r>
          </w:p>
        </w:tc>
      </w:tr>
      <w:tr w:rsidR="00D35AD5" w:rsidTr="00D35AD5">
        <w:trPr>
          <w:trHeight w:val="596"/>
        </w:trPr>
        <w:tc>
          <w:tcPr>
            <w:tcW w:w="3150" w:type="dxa"/>
            <w:gridSpan w:val="2"/>
            <w:tcBorders>
              <w:top w:val="single" w:sz="6" w:space="0" w:color="auto"/>
              <w:left w:val="single" w:sz="18" w:space="0" w:color="auto"/>
              <w:bottom w:val="single" w:sz="18" w:space="0" w:color="auto"/>
              <w:right w:val="single" w:sz="6" w:space="0" w:color="auto"/>
            </w:tcBorders>
          </w:tcPr>
          <w:p w:rsidR="00D35AD5" w:rsidRPr="00E16969"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rPr>
                <w:rFonts w:ascii="Arial" w:hAnsi="Arial"/>
                <w:b/>
                <w:color w:val="000000"/>
                <w:sz w:val="14"/>
                <w:szCs w:val="14"/>
              </w:rPr>
            </w:pPr>
            <w:r w:rsidRPr="00B20A25">
              <w:rPr>
                <w:rFonts w:ascii="Arial" w:hAnsi="Arial"/>
                <w:b/>
                <w:color w:val="000000"/>
                <w:sz w:val="14"/>
                <w:szCs w:val="14"/>
              </w:rPr>
              <w:t>6. INSPECTION PROCEDURES</w:t>
            </w:r>
          </w:p>
        </w:tc>
        <w:tc>
          <w:tcPr>
            <w:tcW w:w="7128" w:type="dxa"/>
            <w:gridSpan w:val="5"/>
            <w:tcBorders>
              <w:top w:val="single" w:sz="6" w:space="0" w:color="auto"/>
              <w:left w:val="single" w:sz="6" w:space="0" w:color="auto"/>
              <w:bottom w:val="single" w:sz="18" w:space="0" w:color="auto"/>
              <w:right w:val="single" w:sz="18" w:space="0" w:color="auto"/>
            </w:tcBorders>
            <w:shd w:val="clear" w:color="auto" w:fill="auto"/>
          </w:tcPr>
          <w:p w:rsidR="00D35AD5" w:rsidRPr="00E16969" w:rsidRDefault="00D35AD5" w:rsidP="00D35A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b/>
                <w:color w:val="000000"/>
                <w:sz w:val="14"/>
                <w:szCs w:val="14"/>
              </w:rPr>
            </w:pPr>
            <w:r w:rsidRPr="00B20A25">
              <w:rPr>
                <w:rFonts w:ascii="Arial" w:hAnsi="Arial"/>
                <w:b/>
                <w:color w:val="000000"/>
                <w:sz w:val="14"/>
                <w:szCs w:val="14"/>
              </w:rPr>
              <w:t>7. INSPECTION FOCUS AREAS</w:t>
            </w:r>
          </w:p>
        </w:tc>
      </w:tr>
      <w:tr w:rsidR="00D35AD5" w:rsidTr="00D35AD5">
        <w:trPr>
          <w:trHeight w:val="241"/>
        </w:trPr>
        <w:tc>
          <w:tcPr>
            <w:tcW w:w="10278" w:type="dxa"/>
            <w:gridSpan w:val="7"/>
            <w:tcBorders>
              <w:top w:val="single" w:sz="18" w:space="0" w:color="auto"/>
              <w:left w:val="single" w:sz="18" w:space="0" w:color="auto"/>
              <w:bottom w:val="single" w:sz="6" w:space="0" w:color="auto"/>
              <w:right w:val="single" w:sz="18" w:space="0" w:color="auto"/>
            </w:tcBorders>
          </w:tcPr>
          <w:p w:rsidR="00D35AD5" w:rsidRPr="00067E23"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jc w:val="center"/>
              <w:rPr>
                <w:rFonts w:ascii="Arial" w:hAnsi="Arial"/>
                <w:b/>
                <w:color w:val="000000"/>
                <w:sz w:val="18"/>
                <w:szCs w:val="18"/>
              </w:rPr>
            </w:pPr>
            <w:r w:rsidRPr="00067E23">
              <w:rPr>
                <w:rFonts w:ascii="Arial" w:hAnsi="Arial"/>
                <w:b/>
                <w:color w:val="000000"/>
                <w:sz w:val="18"/>
                <w:szCs w:val="18"/>
              </w:rPr>
              <w:t>SUPPLEMENTAL INSPECTION INFORMATION</w:t>
            </w:r>
          </w:p>
        </w:tc>
      </w:tr>
      <w:tr w:rsidR="00D35AD5" w:rsidTr="00D35AD5">
        <w:trPr>
          <w:trHeight w:val="695"/>
        </w:trPr>
        <w:tc>
          <w:tcPr>
            <w:tcW w:w="1440" w:type="dxa"/>
            <w:tcBorders>
              <w:top w:val="single" w:sz="6" w:space="0" w:color="auto"/>
              <w:left w:val="single" w:sz="18" w:space="0" w:color="auto"/>
              <w:bottom w:val="single" w:sz="18" w:space="0" w:color="auto"/>
              <w:right w:val="single" w:sz="6" w:space="0" w:color="auto"/>
            </w:tcBorders>
          </w:tcPr>
          <w:p w:rsidR="00D35AD5" w:rsidRPr="00E16969"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rPr>
                <w:rFonts w:ascii="Arial" w:hAnsi="Arial"/>
                <w:b/>
                <w:color w:val="000000"/>
                <w:sz w:val="14"/>
                <w:szCs w:val="14"/>
              </w:rPr>
            </w:pPr>
            <w:r w:rsidRPr="00B20A25">
              <w:rPr>
                <w:rFonts w:ascii="Arial" w:hAnsi="Arial"/>
                <w:b/>
                <w:color w:val="000000"/>
                <w:sz w:val="14"/>
                <w:szCs w:val="14"/>
              </w:rPr>
              <w:t>1.PROGRAM</w:t>
            </w:r>
          </w:p>
        </w:tc>
        <w:tc>
          <w:tcPr>
            <w:tcW w:w="1728" w:type="dxa"/>
            <w:gridSpan w:val="2"/>
            <w:tcBorders>
              <w:top w:val="single" w:sz="6" w:space="0" w:color="auto"/>
              <w:left w:val="single" w:sz="6" w:space="0" w:color="auto"/>
              <w:bottom w:val="single" w:sz="18" w:space="0" w:color="auto"/>
              <w:right w:val="single" w:sz="6" w:space="0" w:color="auto"/>
            </w:tcBorders>
            <w:shd w:val="clear" w:color="auto" w:fill="auto"/>
          </w:tcPr>
          <w:p w:rsidR="00D35AD5" w:rsidRPr="00E16969" w:rsidRDefault="00D35AD5" w:rsidP="00D35A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b/>
                <w:color w:val="000000"/>
                <w:sz w:val="14"/>
                <w:szCs w:val="14"/>
              </w:rPr>
            </w:pPr>
            <w:r w:rsidRPr="00B20A25">
              <w:rPr>
                <w:rFonts w:ascii="Arial" w:hAnsi="Arial"/>
                <w:b/>
                <w:color w:val="000000"/>
                <w:sz w:val="14"/>
                <w:szCs w:val="14"/>
              </w:rPr>
              <w:t>2. PRIORITY</w:t>
            </w:r>
          </w:p>
        </w:tc>
        <w:tc>
          <w:tcPr>
            <w:tcW w:w="4259" w:type="dxa"/>
            <w:gridSpan w:val="3"/>
            <w:tcBorders>
              <w:top w:val="single" w:sz="6" w:space="0" w:color="auto"/>
              <w:left w:val="single" w:sz="6" w:space="0" w:color="auto"/>
              <w:bottom w:val="single" w:sz="18" w:space="0" w:color="auto"/>
              <w:right w:val="single" w:sz="6" w:space="0" w:color="auto"/>
            </w:tcBorders>
            <w:shd w:val="clear" w:color="auto" w:fill="auto"/>
          </w:tcPr>
          <w:p w:rsidR="00D35AD5" w:rsidRPr="00E16969" w:rsidRDefault="00D35AD5" w:rsidP="00D35A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b/>
                <w:color w:val="000000"/>
                <w:sz w:val="14"/>
                <w:szCs w:val="14"/>
              </w:rPr>
            </w:pPr>
            <w:r w:rsidRPr="00B20A25">
              <w:rPr>
                <w:rFonts w:ascii="Arial" w:hAnsi="Arial"/>
                <w:b/>
                <w:color w:val="000000"/>
                <w:sz w:val="14"/>
                <w:szCs w:val="14"/>
              </w:rPr>
              <w:t>3. LICENSEE CONTACT</w:t>
            </w:r>
          </w:p>
        </w:tc>
        <w:tc>
          <w:tcPr>
            <w:tcW w:w="2851" w:type="dxa"/>
            <w:tcBorders>
              <w:top w:val="single" w:sz="6" w:space="0" w:color="auto"/>
              <w:left w:val="single" w:sz="6" w:space="0" w:color="auto"/>
              <w:bottom w:val="single" w:sz="18" w:space="0" w:color="auto"/>
              <w:right w:val="single" w:sz="18" w:space="0" w:color="auto"/>
            </w:tcBorders>
            <w:shd w:val="clear" w:color="auto" w:fill="auto"/>
          </w:tcPr>
          <w:p w:rsidR="00D35AD5" w:rsidRPr="00E16969" w:rsidRDefault="00D35AD5" w:rsidP="00D35A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b/>
                <w:color w:val="000000"/>
                <w:sz w:val="14"/>
                <w:szCs w:val="14"/>
              </w:rPr>
            </w:pPr>
            <w:r w:rsidRPr="00B20A25">
              <w:rPr>
                <w:rFonts w:ascii="Arial" w:hAnsi="Arial"/>
                <w:b/>
                <w:color w:val="000000"/>
                <w:sz w:val="14"/>
                <w:szCs w:val="14"/>
              </w:rPr>
              <w:t>4. TELEPHONE NUMBER</w:t>
            </w:r>
          </w:p>
        </w:tc>
      </w:tr>
      <w:tr w:rsidR="00D35AD5" w:rsidTr="00D35AD5">
        <w:trPr>
          <w:trHeight w:val="1107"/>
        </w:trPr>
        <w:tc>
          <w:tcPr>
            <w:tcW w:w="10278" w:type="dxa"/>
            <w:gridSpan w:val="7"/>
            <w:tcBorders>
              <w:top w:val="single" w:sz="18" w:space="0" w:color="auto"/>
              <w:left w:val="single" w:sz="18" w:space="0" w:color="auto"/>
              <w:bottom w:val="single" w:sz="18" w:space="0" w:color="auto"/>
              <w:right w:val="single" w:sz="18" w:space="0" w:color="auto"/>
            </w:tcBorders>
          </w:tcPr>
          <w:p w:rsidR="00D35AD5" w:rsidRDefault="00D35AD5" w:rsidP="00D35AD5">
            <w:pPr>
              <w:tabs>
                <w:tab w:val="left" w:pos="-434"/>
                <w:tab w:val="left" w:pos="-357"/>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leader="underscore" w:pos="9270"/>
              </w:tabs>
              <w:spacing w:line="360" w:lineRule="auto"/>
              <w:ind w:firstLine="540"/>
              <w:rPr>
                <w:rFonts w:ascii="Webdings" w:hAnsi="Webdings" w:cs="Arial"/>
                <w:b/>
                <w:color w:val="000000"/>
                <w:sz w:val="14"/>
                <w:szCs w:val="14"/>
              </w:rPr>
            </w:pPr>
          </w:p>
          <w:p w:rsidR="00D35AD5" w:rsidRPr="00E16969" w:rsidRDefault="00D35AD5" w:rsidP="00D35AD5">
            <w:pPr>
              <w:tabs>
                <w:tab w:val="left" w:pos="-434"/>
                <w:tab w:val="left" w:pos="-357"/>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leader="underscore" w:pos="9270"/>
              </w:tabs>
              <w:spacing w:line="360" w:lineRule="auto"/>
              <w:ind w:firstLine="270"/>
              <w:rPr>
                <w:rFonts w:ascii="Arial" w:hAnsi="Arial" w:cs="Arial"/>
                <w:color w:val="000000"/>
                <w:sz w:val="14"/>
                <w:szCs w:val="14"/>
              </w:rPr>
            </w:pPr>
            <w:r w:rsidRPr="00B20A25">
              <w:rPr>
                <w:rFonts w:ascii="Webdings" w:hAnsi="Webdings" w:cs="Arial"/>
                <w:b/>
                <w:color w:val="000000"/>
                <w:sz w:val="14"/>
                <w:szCs w:val="14"/>
              </w:rPr>
              <w:t></w:t>
            </w:r>
            <w:r w:rsidRPr="00B20A25">
              <w:rPr>
                <w:rFonts w:ascii="Arial" w:hAnsi="Arial" w:cs="Arial"/>
                <w:b/>
                <w:color w:val="000000"/>
                <w:sz w:val="14"/>
                <w:szCs w:val="14"/>
              </w:rPr>
              <w:t xml:space="preserve">  </w:t>
            </w:r>
            <w:r w:rsidRPr="00B20A25">
              <w:rPr>
                <w:rFonts w:ascii="Arial" w:hAnsi="Arial"/>
                <w:b/>
                <w:color w:val="000000"/>
                <w:sz w:val="14"/>
                <w:szCs w:val="14"/>
              </w:rPr>
              <w:t>Main Office Inspection</w:t>
            </w:r>
            <w:r w:rsidRPr="00B20A25">
              <w:rPr>
                <w:rFonts w:ascii="Arial" w:hAnsi="Arial" w:cs="Arial"/>
                <w:color w:val="000000"/>
                <w:sz w:val="14"/>
                <w:szCs w:val="14"/>
              </w:rPr>
              <w:t xml:space="preserve"> </w:t>
            </w:r>
            <w:r w:rsidRPr="00B20A25">
              <w:rPr>
                <w:rFonts w:ascii="Arial" w:hAnsi="Arial" w:cs="Arial"/>
                <w:color w:val="000000"/>
                <w:sz w:val="14"/>
                <w:szCs w:val="14"/>
              </w:rPr>
              <w:tab/>
              <w:t xml:space="preserve">                    </w:t>
            </w:r>
            <w:r w:rsidRPr="00B20A25">
              <w:rPr>
                <w:rFonts w:ascii="Arial" w:hAnsi="Arial"/>
                <w:b/>
                <w:color w:val="000000"/>
                <w:sz w:val="14"/>
                <w:szCs w:val="14"/>
              </w:rPr>
              <w:t>Next Inspection Date:</w:t>
            </w:r>
            <w:r w:rsidRPr="00B20A25">
              <w:rPr>
                <w:rFonts w:ascii="Arial" w:hAnsi="Arial"/>
                <w:color w:val="000000"/>
                <w:sz w:val="14"/>
                <w:szCs w:val="14"/>
              </w:rPr>
              <w:t xml:space="preserve"> _________________________________</w:t>
            </w:r>
          </w:p>
          <w:p w:rsidR="00D35AD5" w:rsidRDefault="00D35AD5" w:rsidP="00D35AD5">
            <w:pPr>
              <w:tabs>
                <w:tab w:val="left" w:pos="-434"/>
                <w:tab w:val="left" w:pos="-357"/>
                <w:tab w:val="left" w:pos="274"/>
                <w:tab w:val="left" w:pos="300"/>
                <w:tab w:val="left" w:pos="806"/>
                <w:tab w:val="left" w:pos="1440"/>
                <w:tab w:val="left" w:pos="2074"/>
                <w:tab w:val="left" w:pos="2707"/>
                <w:tab w:val="left" w:pos="3240"/>
                <w:tab w:val="left" w:pos="3874"/>
                <w:tab w:val="left" w:pos="4507"/>
                <w:tab w:val="left" w:pos="5040"/>
                <w:tab w:val="left" w:pos="5674"/>
                <w:tab w:val="left" w:pos="6307"/>
                <w:tab w:val="right" w:leader="underscore" w:pos="6930"/>
                <w:tab w:val="left" w:pos="7474"/>
                <w:tab w:val="left" w:pos="8107"/>
                <w:tab w:val="left" w:pos="8726"/>
              </w:tabs>
              <w:spacing w:line="360" w:lineRule="auto"/>
              <w:ind w:firstLine="270"/>
              <w:rPr>
                <w:rFonts w:ascii="Arial" w:hAnsi="Arial" w:cs="Arial"/>
                <w:b/>
                <w:color w:val="000000"/>
                <w:sz w:val="14"/>
                <w:szCs w:val="14"/>
              </w:rPr>
            </w:pPr>
            <w:r w:rsidRPr="00B20A25">
              <w:rPr>
                <w:rFonts w:ascii="Webdings" w:hAnsi="Webdings" w:cs="Arial"/>
                <w:b/>
                <w:color w:val="000000"/>
                <w:sz w:val="14"/>
                <w:szCs w:val="14"/>
              </w:rPr>
              <w:t></w:t>
            </w:r>
            <w:r w:rsidRPr="00B20A25">
              <w:rPr>
                <w:rFonts w:ascii="Webdings" w:hAnsi="Webdings" w:cs="Arial"/>
                <w:b/>
                <w:color w:val="000000"/>
                <w:sz w:val="14"/>
                <w:szCs w:val="14"/>
              </w:rPr>
              <w:t></w:t>
            </w:r>
            <w:r w:rsidRPr="00B20A25">
              <w:rPr>
                <w:rFonts w:ascii="Arial" w:hAnsi="Arial"/>
                <w:b/>
                <w:color w:val="000000"/>
                <w:sz w:val="14"/>
                <w:szCs w:val="14"/>
              </w:rPr>
              <w:t>Field Office Inspection __________________________________________</w:t>
            </w:r>
            <w:r w:rsidRPr="00B20A25">
              <w:rPr>
                <w:rFonts w:ascii="Webdings" w:hAnsi="Webdings" w:cs="Arial"/>
                <w:b/>
                <w:color w:val="000000"/>
                <w:sz w:val="14"/>
                <w:szCs w:val="14"/>
              </w:rPr>
              <w:t></w:t>
            </w:r>
            <w:r w:rsidRPr="00B20A25">
              <w:rPr>
                <w:rFonts w:ascii="Webdings" w:hAnsi="Webdings" w:cs="Arial"/>
                <w:b/>
                <w:color w:val="000000"/>
                <w:sz w:val="14"/>
                <w:szCs w:val="14"/>
              </w:rPr>
              <w:t></w:t>
            </w:r>
            <w:r w:rsidRPr="00B20A25">
              <w:rPr>
                <w:rFonts w:ascii="Arial" w:hAnsi="Arial"/>
                <w:b/>
                <w:color w:val="000000"/>
                <w:sz w:val="14"/>
                <w:szCs w:val="14"/>
              </w:rPr>
              <w:t>Temporary Job Site Inspection ______________________________________________</w:t>
            </w:r>
            <w:r w:rsidRPr="00B20A25">
              <w:rPr>
                <w:rFonts w:ascii="Arial" w:hAnsi="Arial"/>
                <w:b/>
                <w:color w:val="000000"/>
                <w:sz w:val="14"/>
                <w:szCs w:val="14"/>
              </w:rPr>
              <w:tab/>
            </w:r>
          </w:p>
        </w:tc>
      </w:tr>
      <w:tr w:rsidR="00D35AD5" w:rsidTr="00D35AD5">
        <w:trPr>
          <w:trHeight w:val="5718"/>
        </w:trPr>
        <w:tc>
          <w:tcPr>
            <w:tcW w:w="10278" w:type="dxa"/>
            <w:gridSpan w:val="7"/>
            <w:tcBorders>
              <w:top w:val="single" w:sz="18" w:space="0" w:color="auto"/>
              <w:left w:val="single" w:sz="18" w:space="0" w:color="auto"/>
              <w:bottom w:val="single" w:sz="18" w:space="0" w:color="auto"/>
              <w:right w:val="single" w:sz="18" w:space="0" w:color="auto"/>
            </w:tcBorders>
          </w:tcPr>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r w:rsidRPr="00620ED6">
              <w:rPr>
                <w:rFonts w:ascii="Arial" w:hAnsi="Arial"/>
                <w:b/>
                <w:color w:val="000000"/>
                <w:sz w:val="16"/>
              </w:rPr>
              <w:t>PROGRAM SCOPE</w:t>
            </w: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b/>
                <w:color w:val="000000"/>
                <w:sz w:val="16"/>
              </w:rPr>
            </w:pPr>
          </w:p>
          <w:p w:rsidR="00D35AD5" w:rsidRDefault="00D35AD5" w:rsidP="00D35AD5">
            <w:pPr>
              <w:tabs>
                <w:tab w:val="left" w:pos="-434"/>
                <w:tab w:val="left" w:pos="-357"/>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b/>
                <w:color w:val="000000"/>
                <w:sz w:val="16"/>
              </w:rPr>
            </w:pPr>
          </w:p>
        </w:tc>
      </w:tr>
    </w:tbl>
    <w:p w:rsidR="00390C57" w:rsidRDefault="00D35AD5">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87" w:lineRule="exact"/>
        <w:ind w:right="-720"/>
        <w:rPr>
          <w:rFonts w:ascii="Arial" w:hAnsi="Arial" w:cs="Arial"/>
          <w:color w:val="000000"/>
          <w:sz w:val="22"/>
          <w:szCs w:val="22"/>
        </w:rPr>
      </w:pPr>
      <w:r w:rsidRPr="00EB087A">
        <w:rPr>
          <w:rFonts w:ascii="Arial" w:hAnsi="Arial" w:cs="Arial"/>
          <w:b/>
          <w:color w:val="000000"/>
          <w:sz w:val="16"/>
          <w:szCs w:val="16"/>
        </w:rPr>
        <w:t xml:space="preserve">NRC FORM 591M PART </w:t>
      </w:r>
      <w:r>
        <w:rPr>
          <w:rFonts w:ascii="Arial" w:hAnsi="Arial" w:cs="Arial"/>
          <w:b/>
          <w:color w:val="000000"/>
          <w:sz w:val="16"/>
          <w:szCs w:val="16"/>
        </w:rPr>
        <w:t>3</w:t>
      </w:r>
      <w:r w:rsidRPr="00EB087A">
        <w:rPr>
          <w:rFonts w:ascii="Arial" w:hAnsi="Arial" w:cs="Arial"/>
          <w:b/>
          <w:color w:val="000000"/>
          <w:sz w:val="16"/>
          <w:szCs w:val="16"/>
        </w:rPr>
        <w:t xml:space="preserve"> (</w:t>
      </w:r>
      <w:r>
        <w:rPr>
          <w:rFonts w:ascii="Arial" w:hAnsi="Arial" w:cs="Arial"/>
          <w:b/>
          <w:color w:val="000000"/>
          <w:sz w:val="16"/>
          <w:szCs w:val="16"/>
        </w:rPr>
        <w:t>06</w:t>
      </w:r>
      <w:r w:rsidRPr="00EB087A">
        <w:rPr>
          <w:rFonts w:ascii="Arial" w:hAnsi="Arial" w:cs="Arial"/>
          <w:b/>
          <w:color w:val="000000"/>
          <w:sz w:val="16"/>
          <w:szCs w:val="16"/>
        </w:rPr>
        <w:t>-20</w:t>
      </w:r>
      <w:r>
        <w:rPr>
          <w:rFonts w:ascii="Arial" w:hAnsi="Arial" w:cs="Arial"/>
          <w:b/>
          <w:color w:val="000000"/>
          <w:sz w:val="16"/>
          <w:szCs w:val="16"/>
        </w:rPr>
        <w:t>10</w:t>
      </w:r>
      <w:r w:rsidRPr="00EB087A">
        <w:rPr>
          <w:rFonts w:ascii="Arial" w:hAnsi="Arial" w:cs="Arial"/>
          <w:b/>
          <w:color w:val="000000"/>
          <w:sz w:val="16"/>
          <w:szCs w:val="16"/>
        </w:rPr>
        <w:t>)</w:t>
      </w:r>
    </w:p>
    <w:p w:rsidR="00BF3C52" w:rsidRDefault="00755FCF" w:rsidP="004772B9">
      <w:pPr>
        <w:tabs>
          <w:tab w:val="left" w:pos="-434"/>
          <w:tab w:val="left" w:pos="-357"/>
          <w:tab w:val="left" w:pos="-26"/>
          <w:tab w:val="left" w:pos="274"/>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87" w:lineRule="exact"/>
        <w:ind w:left="-450" w:right="-720"/>
        <w:rPr>
          <w:ins w:id="1138" w:author="Gwendolyn Davis" w:date="2010-07-23T18:27:00Z"/>
          <w:rFonts w:ascii="Arial" w:hAnsi="Arial" w:cs="Arial"/>
          <w:b/>
          <w:color w:val="000000"/>
          <w:sz w:val="16"/>
          <w:szCs w:val="16"/>
        </w:rPr>
      </w:pPr>
      <w:r w:rsidRPr="00EB087A">
        <w:rPr>
          <w:rFonts w:ascii="Arial" w:hAnsi="Arial" w:cs="Arial"/>
          <w:b/>
          <w:color w:val="000000"/>
          <w:sz w:val="16"/>
          <w:szCs w:val="16"/>
        </w:rPr>
        <w:tab/>
      </w:r>
    </w:p>
    <w:p w:rsidR="00D35AD5" w:rsidRDefault="00D35AD5" w:rsidP="00D35AD5">
      <w:pPr>
        <w:tabs>
          <w:tab w:val="left" w:pos="-434"/>
          <w:tab w:val="left" w:pos="-357"/>
          <w:tab w:val="left" w:pos="-26"/>
          <w:tab w:val="left" w:pos="277"/>
          <w:tab w:val="left" w:pos="579"/>
          <w:tab w:val="left" w:pos="806"/>
          <w:tab w:val="left" w:pos="882"/>
          <w:tab w:val="left" w:pos="1184"/>
          <w:tab w:val="left" w:pos="1440"/>
          <w:tab w:val="left" w:pos="1530"/>
          <w:tab w:val="left" w:pos="2074"/>
          <w:tab w:val="left" w:pos="2707"/>
          <w:tab w:val="left" w:pos="2850"/>
          <w:tab w:val="left" w:pos="3240"/>
          <w:tab w:val="left" w:pos="3874"/>
          <w:tab w:val="left" w:pos="4507"/>
          <w:tab w:val="left" w:pos="5040"/>
          <w:tab w:val="left" w:pos="5674"/>
          <w:tab w:val="left" w:pos="6307"/>
          <w:tab w:val="left" w:pos="7474"/>
          <w:tab w:val="left" w:pos="8107"/>
          <w:tab w:val="left" w:pos="8726"/>
        </w:tabs>
        <w:spacing w:line="187" w:lineRule="exact"/>
        <w:ind w:right="-720"/>
        <w:rPr>
          <w:ins w:id="1139" w:author="txh1" w:date="2010-07-26T13:29:00Z"/>
          <w:rFonts w:ascii="Arial" w:hAnsi="Arial" w:cs="Arial"/>
          <w:color w:val="000000"/>
          <w:sz w:val="22"/>
          <w:szCs w:val="22"/>
        </w:rPr>
        <w:sectPr w:rsidR="00D35AD5" w:rsidSect="002A3DD5">
          <w:footerReference w:type="default" r:id="rId52"/>
          <w:footerReference w:type="first" r:id="rId53"/>
          <w:pgSz w:w="12240" w:h="15840"/>
          <w:pgMar w:top="1080" w:right="1440" w:bottom="720" w:left="1440" w:header="1080" w:footer="720" w:gutter="0"/>
          <w:pgNumType w:start="1"/>
          <w:cols w:space="720"/>
          <w:noEndnote/>
          <w:titlePg/>
          <w:docGrid w:linePitch="326"/>
        </w:sectPr>
      </w:pPr>
    </w:p>
    <w:p w:rsidR="005565D4" w:rsidRDefault="005565D4">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spacing w:line="259" w:lineRule="exact"/>
        <w:outlineLvl w:val="0"/>
        <w:rPr>
          <w:ins w:id="1140" w:author="Gwendolyn Davis" w:date="2010-07-26T14:05:00Z"/>
          <w:rFonts w:ascii="Arial" w:hAnsi="Arial" w:cs="Arial"/>
          <w:color w:val="000000"/>
          <w:sz w:val="22"/>
          <w:szCs w:val="22"/>
        </w:rPr>
      </w:pPr>
    </w:p>
    <w:p w:rsidR="005565D4" w:rsidRDefault="005565D4">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spacing w:line="259" w:lineRule="exact"/>
        <w:outlineLvl w:val="0"/>
        <w:rPr>
          <w:ins w:id="1141" w:author="Gwendolyn Davis" w:date="2010-07-26T14:05:00Z"/>
          <w:rFonts w:ascii="Arial" w:hAnsi="Arial" w:cs="Arial"/>
          <w:color w:val="000000"/>
          <w:sz w:val="22"/>
          <w:szCs w:val="22"/>
        </w:rPr>
      </w:pPr>
    </w:p>
    <w:p w:rsidR="003061A2" w:rsidRDefault="00F86CFB" w:rsidP="0004742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s>
        <w:spacing w:line="259" w:lineRule="exact"/>
        <w:jc w:val="center"/>
        <w:outlineLvl w:val="0"/>
        <w:rPr>
          <w:ins w:id="1142" w:author="NAA" w:date="2010-06-24T12:28:00Z"/>
          <w:rFonts w:ascii="Arial" w:hAnsi="Arial" w:cs="Arial"/>
          <w:color w:val="000000"/>
        </w:rPr>
      </w:pPr>
      <w:bookmarkStart w:id="1143" w:name="_Toc263168995"/>
      <w:ins w:id="1144" w:author="NAA" w:date="2010-06-24T12:28:00Z">
        <w:r>
          <w:rPr>
            <w:rFonts w:ascii="Arial" w:hAnsi="Arial" w:cs="Arial"/>
            <w:color w:val="000000"/>
          </w:rPr>
          <w:lastRenderedPageBreak/>
          <w:t>Enclosure 6 – Inspection Record</w:t>
        </w:r>
        <w:bookmarkEnd w:id="1143"/>
      </w:ins>
    </w:p>
    <w:p w:rsidR="003061A2" w:rsidRDefault="003061A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720"/>
          <w:tab w:val="left" w:pos="0"/>
          <w:tab w:val="left" w:pos="274"/>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6840"/>
          <w:tab w:val="left" w:pos="7474"/>
          <w:tab w:val="left" w:pos="8107"/>
          <w:tab w:val="left" w:pos="8726"/>
          <w:tab w:val="right" w:leader="underscore" w:pos="9810"/>
        </w:tabs>
        <w:spacing w:line="259" w:lineRule="exact"/>
        <w:ind w:right="-450"/>
        <w:rPr>
          <w:rFonts w:ascii="Arial" w:hAnsi="Arial" w:cs="Arial"/>
          <w:color w:val="000000"/>
        </w:rPr>
      </w:pPr>
      <w:r>
        <w:rPr>
          <w:rFonts w:ascii="Arial" w:hAnsi="Arial" w:cs="Arial"/>
          <w:color w:val="000000"/>
        </w:rPr>
        <w:t xml:space="preserve">Region </w:t>
      </w:r>
      <w:r>
        <w:rPr>
          <w:rFonts w:ascii="Arial" w:hAnsi="Arial" w:cs="Arial"/>
          <w:color w:val="000000"/>
          <w:u w:val="single"/>
        </w:rPr>
        <w:t xml:space="preserve">      </w:t>
      </w:r>
      <w:r>
        <w:rPr>
          <w:rFonts w:ascii="Arial" w:hAnsi="Arial" w:cs="Arial"/>
          <w:color w:val="000000"/>
        </w:rPr>
        <w:t xml:space="preserve">  Inspection Report No.</w:t>
      </w:r>
      <w:r>
        <w:rPr>
          <w:rFonts w:ascii="Arial" w:hAnsi="Arial" w:cs="Arial"/>
          <w:color w:val="000000"/>
          <w:u w:val="single"/>
        </w:rPr>
        <w:t xml:space="preserve">                             </w:t>
      </w:r>
      <w:r>
        <w:rPr>
          <w:rFonts w:ascii="Arial" w:hAnsi="Arial" w:cs="Arial"/>
          <w:color w:val="000000"/>
        </w:rPr>
        <w:tab/>
        <w:t>License No.</w:t>
      </w:r>
      <w:r w:rsidR="00B861CB">
        <w:rPr>
          <w:rFonts w:ascii="Arial" w:hAnsi="Arial" w:cs="Arial"/>
          <w:color w:val="000000"/>
        </w:rPr>
        <w:tab/>
      </w:r>
      <w:r>
        <w:rPr>
          <w:rFonts w:ascii="Arial" w:hAnsi="Arial" w:cs="Arial"/>
          <w:color w:val="000000"/>
        </w:rPr>
        <w:t xml:space="preserve"> </w:t>
      </w:r>
      <w:r>
        <w:rPr>
          <w:rFonts w:ascii="Arial" w:hAnsi="Arial" w:cs="Arial"/>
          <w:color w:val="000000"/>
          <w:u w:val="single"/>
        </w:rPr>
        <w:t xml:space="preserve">                                 </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6840"/>
          <w:tab w:val="left" w:pos="7474"/>
          <w:tab w:val="left" w:pos="8107"/>
          <w:tab w:val="left" w:pos="8726"/>
          <w:tab w:val="right" w:leader="underscore" w:pos="9810"/>
        </w:tabs>
        <w:spacing w:line="259" w:lineRule="exact"/>
        <w:ind w:left="1440" w:firstLine="4320"/>
        <w:rPr>
          <w:rFonts w:ascii="Arial" w:hAnsi="Arial" w:cs="Arial"/>
          <w:color w:val="000000"/>
        </w:rPr>
      </w:pPr>
      <w:r>
        <w:rPr>
          <w:rFonts w:ascii="Arial" w:hAnsi="Arial" w:cs="Arial"/>
          <w:color w:val="000000"/>
        </w:rPr>
        <w:t xml:space="preserve">Docket No. </w:t>
      </w:r>
      <w:r>
        <w:rPr>
          <w:rFonts w:ascii="Arial" w:hAnsi="Arial" w:cs="Arial"/>
          <w:color w:val="000000"/>
          <w:u w:val="single"/>
        </w:rPr>
        <w:t xml:space="preserve"> </w:t>
      </w:r>
      <w:r w:rsidR="00B861CB">
        <w:rPr>
          <w:rFonts w:ascii="Arial" w:hAnsi="Arial" w:cs="Arial"/>
          <w:color w:val="000000"/>
          <w:u w:val="single"/>
        </w:rPr>
        <w:tab/>
      </w:r>
      <w:r>
        <w:rPr>
          <w:rFonts w:ascii="Arial" w:hAnsi="Arial" w:cs="Arial"/>
          <w:color w:val="000000"/>
          <w:u w:val="single"/>
        </w:rPr>
        <w:t xml:space="preserve">                                 </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Licensee (Name and Address):</w:t>
      </w:r>
    </w:p>
    <w:p w:rsidR="000866D9" w:rsidRDefault="000866D9">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u w:val="single"/>
        </w:rPr>
      </w:pPr>
    </w:p>
    <w:p w:rsidR="003061A2" w:rsidRDefault="001E741C" w:rsidP="001E741C">
      <w:pPr>
        <w:tabs>
          <w:tab w:val="left" w:pos="-1080"/>
          <w:tab w:val="left" w:pos="7474"/>
        </w:tabs>
        <w:spacing w:line="259" w:lineRule="exact"/>
        <w:rPr>
          <w:rFonts w:ascii="Arial" w:hAnsi="Arial" w:cs="Arial"/>
          <w:color w:val="000000"/>
          <w:u w:val="single"/>
        </w:rPr>
      </w:pPr>
      <w:ins w:id="1145" w:author="Gwendolyn Davis" w:date="2010-07-23T18:32:00Z">
        <w:r>
          <w:rPr>
            <w:rFonts w:ascii="Arial" w:hAnsi="Arial" w:cs="Arial"/>
            <w:color w:val="000000"/>
            <w:u w:val="single"/>
          </w:rPr>
          <w:tab/>
        </w:r>
      </w:ins>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u w:val="single"/>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u w:val="single"/>
        </w:rPr>
      </w:pPr>
    </w:p>
    <w:p w:rsidR="003061A2" w:rsidRDefault="000866D9">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u w:val="single"/>
        </w:rPr>
        <w:t xml:space="preserve"> </w:t>
      </w:r>
      <w:r w:rsidR="009D61EC">
        <w:rPr>
          <w:rFonts w:ascii="Arial" w:hAnsi="Arial" w:cs="Arial"/>
          <w:color w:val="000000"/>
        </w:rPr>
        <w:t>Location (Authorized Site) Being Inspected</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u w:val="single"/>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Pr="000866D9" w:rsidRDefault="009D61EC" w:rsidP="000866D9">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5760"/>
          <w:tab w:val="left" w:pos="6307"/>
          <w:tab w:val="left" w:pos="7474"/>
          <w:tab w:val="left" w:pos="8107"/>
          <w:tab w:val="left" w:pos="8726"/>
          <w:tab w:val="right" w:leader="underscore" w:pos="9900"/>
        </w:tabs>
        <w:spacing w:line="259" w:lineRule="exact"/>
        <w:ind w:right="-630"/>
        <w:rPr>
          <w:rFonts w:ascii="Arial" w:hAnsi="Arial" w:cs="Arial"/>
          <w:color w:val="000000"/>
          <w:u w:val="single"/>
        </w:rPr>
      </w:pPr>
      <w:r>
        <w:rPr>
          <w:rFonts w:ascii="Arial" w:hAnsi="Arial" w:cs="Arial"/>
          <w:color w:val="000000"/>
        </w:rPr>
        <w:t xml:space="preserve">Licensee Contact: </w:t>
      </w:r>
      <w:r>
        <w:rPr>
          <w:rFonts w:ascii="Arial" w:hAnsi="Arial" w:cs="Arial"/>
          <w:color w:val="000000"/>
          <w:u w:val="single"/>
        </w:rPr>
        <w:t xml:space="preserve">                                                  </w:t>
      </w:r>
      <w:r>
        <w:rPr>
          <w:rFonts w:ascii="Arial" w:hAnsi="Arial" w:cs="Arial"/>
          <w:color w:val="000000"/>
        </w:rPr>
        <w:tab/>
        <w:t>Telephone No.</w:t>
      </w:r>
      <w:r w:rsidR="000866D9">
        <w:rPr>
          <w:rFonts w:ascii="Arial" w:hAnsi="Arial" w:cs="Arial"/>
          <w:color w:val="000000"/>
          <w:u w:val="single"/>
        </w:rPr>
        <w:t xml:space="preserve">                                                                                                                                                                                            </w:t>
      </w:r>
      <w:r>
        <w:rPr>
          <w:rFonts w:ascii="Arial" w:hAnsi="Arial" w:cs="Arial"/>
          <w:color w:val="000000"/>
        </w:rPr>
        <w:t xml:space="preserve">Priority:  </w:t>
      </w:r>
      <w:r>
        <w:rPr>
          <w:rFonts w:ascii="Arial" w:hAnsi="Arial" w:cs="Arial"/>
          <w:color w:val="000000"/>
          <w:u w:val="single"/>
        </w:rPr>
        <w:t xml:space="preserve">         </w:t>
      </w:r>
      <w:r w:rsidR="004763E3">
        <w:rPr>
          <w:rFonts w:ascii="Arial" w:hAnsi="Arial" w:cs="Arial"/>
          <w:color w:val="000000"/>
        </w:rPr>
        <w:tab/>
      </w:r>
      <w:r>
        <w:rPr>
          <w:rFonts w:ascii="Arial" w:hAnsi="Arial" w:cs="Arial"/>
          <w:color w:val="000000"/>
        </w:rPr>
        <w:t>Program Code:</w:t>
      </w:r>
      <w:r w:rsidR="004763E3">
        <w:rPr>
          <w:rFonts w:ascii="Arial" w:hAnsi="Arial" w:cs="Arial"/>
          <w:color w:val="000000"/>
        </w:rPr>
        <w:t xml:space="preserve"> </w:t>
      </w:r>
      <w:r>
        <w:rPr>
          <w:rFonts w:ascii="Arial" w:hAnsi="Arial" w:cs="Arial"/>
          <w:color w:val="000000"/>
        </w:rPr>
        <w:t xml:space="preserve"> </w:t>
      </w:r>
      <w:r w:rsidR="000866D9">
        <w:rPr>
          <w:rFonts w:ascii="Arial" w:hAnsi="Arial" w:cs="Arial"/>
          <w:color w:val="000000"/>
          <w:u w:val="single"/>
        </w:rPr>
        <w:t xml:space="preserve">  </w:t>
      </w:r>
      <w:r>
        <w:rPr>
          <w:rFonts w:ascii="Arial" w:hAnsi="Arial" w:cs="Arial"/>
          <w:color w:val="000000"/>
          <w:u w:val="single"/>
        </w:rPr>
        <w:t xml:space="preserve"> </w:t>
      </w:r>
      <w:r w:rsidR="004763E3">
        <w:rPr>
          <w:rFonts w:ascii="Arial" w:hAnsi="Arial" w:cs="Arial"/>
          <w:color w:val="000000"/>
          <w:u w:val="single"/>
        </w:rPr>
        <w:tab/>
      </w:r>
      <w:r w:rsidR="000866D9">
        <w:rPr>
          <w:rFonts w:ascii="Arial" w:hAnsi="Arial" w:cs="Arial"/>
          <w:color w:val="000000"/>
          <w:u w:val="single"/>
        </w:rPr>
        <w:t xml:space="preserve">                                             </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2844BB">
      <w:pPr>
        <w:tabs>
          <w:tab w:val="left" w:pos="-1080"/>
          <w:tab w:val="left" w:pos="274"/>
          <w:tab w:val="left" w:pos="806"/>
          <w:tab w:val="left" w:pos="1440"/>
          <w:tab w:val="left" w:pos="2074"/>
          <w:tab w:val="left" w:pos="2376"/>
          <w:tab w:val="left" w:pos="2707"/>
          <w:tab w:val="left" w:pos="3240"/>
          <w:tab w:val="left" w:pos="3874"/>
          <w:tab w:val="left" w:pos="4507"/>
          <w:tab w:val="left" w:pos="5040"/>
          <w:tab w:val="right" w:leader="underscore" w:pos="5310"/>
          <w:tab w:val="left" w:pos="5490"/>
          <w:tab w:val="left" w:pos="5674"/>
          <w:tab w:val="left" w:pos="6307"/>
          <w:tab w:val="left" w:pos="7474"/>
          <w:tab w:val="left" w:pos="8107"/>
          <w:tab w:val="left" w:pos="8726"/>
          <w:tab w:val="right" w:leader="underscore" w:pos="9900"/>
        </w:tabs>
        <w:spacing w:line="259" w:lineRule="exact"/>
        <w:ind w:right="-630"/>
        <w:rPr>
          <w:rFonts w:ascii="Arial" w:hAnsi="Arial" w:cs="Arial"/>
          <w:color w:val="000000"/>
        </w:rPr>
      </w:pPr>
      <w:r>
        <w:rPr>
          <w:rFonts w:ascii="Arial" w:hAnsi="Arial" w:cs="Arial"/>
          <w:color w:val="000000"/>
        </w:rPr>
        <w:t xml:space="preserve">Date of Last Inspection: </w:t>
      </w:r>
      <w:r>
        <w:rPr>
          <w:rFonts w:ascii="Arial" w:hAnsi="Arial" w:cs="Arial"/>
          <w:color w:val="000000"/>
        </w:rPr>
        <w:tab/>
      </w:r>
      <w:r>
        <w:rPr>
          <w:rFonts w:ascii="Arial" w:hAnsi="Arial" w:cs="Arial"/>
          <w:color w:val="000000"/>
        </w:rPr>
        <w:tab/>
        <w:t>Date of This Inspection:</w:t>
      </w:r>
      <w:r w:rsidR="004D6010" w:rsidRPr="004D6010">
        <w:rPr>
          <w:rFonts w:ascii="Arial" w:hAnsi="Arial" w:cs="Arial"/>
          <w:color w:val="000000"/>
        </w:rPr>
        <w:t xml:space="preserve"> </w:t>
      </w:r>
      <w:r w:rsidR="004D6010">
        <w:rPr>
          <w:rFonts w:ascii="Arial" w:hAnsi="Arial" w:cs="Arial"/>
          <w:color w:val="000000"/>
        </w:rPr>
        <w:softHyphen/>
      </w:r>
      <w:r w:rsidR="004D6010">
        <w:rPr>
          <w:rFonts w:ascii="Arial" w:hAnsi="Arial" w:cs="Arial"/>
          <w:color w:val="000000"/>
        </w:rPr>
        <w:softHyphen/>
      </w:r>
      <w:r w:rsidR="004D6010">
        <w:rPr>
          <w:rFonts w:ascii="Arial" w:hAnsi="Arial" w:cs="Arial"/>
          <w:color w:val="000000"/>
        </w:rPr>
        <w:softHyphen/>
      </w:r>
      <w:r w:rsidR="004D6010">
        <w:rPr>
          <w:rFonts w:ascii="Arial" w:hAnsi="Arial" w:cs="Arial"/>
          <w:color w:val="000000"/>
        </w:rPr>
        <w:softHyphen/>
      </w:r>
      <w:r w:rsidR="004D6010">
        <w:rPr>
          <w:rFonts w:ascii="Arial" w:hAnsi="Arial" w:cs="Arial"/>
          <w:color w:val="000000"/>
        </w:rPr>
        <w:tab/>
      </w:r>
    </w:p>
    <w:p w:rsidR="003061A2" w:rsidRDefault="003061A2">
      <w:pPr>
        <w:tabs>
          <w:tab w:val="left" w:pos="-1080"/>
          <w:tab w:val="left" w:pos="274"/>
          <w:tab w:val="left" w:pos="806"/>
          <w:tab w:val="left" w:pos="1440"/>
          <w:tab w:val="left" w:pos="2074"/>
          <w:tab w:val="left" w:pos="2376"/>
          <w:tab w:val="left" w:pos="2707"/>
          <w:tab w:val="left" w:pos="3240"/>
          <w:tab w:val="left" w:pos="3874"/>
          <w:tab w:val="left" w:pos="4507"/>
          <w:tab w:val="left" w:pos="5040"/>
          <w:tab w:val="right" w:leader="underscore" w:pos="5310"/>
          <w:tab w:val="left" w:pos="5357"/>
          <w:tab w:val="left" w:pos="5674"/>
          <w:tab w:val="left" w:pos="6307"/>
          <w:tab w:val="right" w:leader="underscore" w:pos="7200"/>
          <w:tab w:val="left" w:pos="7474"/>
          <w:tab w:val="left" w:pos="8107"/>
          <w:tab w:val="left" w:pos="8726"/>
        </w:tabs>
        <w:spacing w:line="259" w:lineRule="exact"/>
        <w:ind w:right="-630"/>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Type of Inspection:</w:t>
      </w:r>
      <w:r>
        <w:rPr>
          <w:rFonts w:ascii="Arial" w:hAnsi="Arial" w:cs="Arial"/>
          <w:color w:val="000000"/>
        </w:rPr>
        <w:tab/>
        <w:t>(  ) Initial</w:t>
      </w:r>
      <w:r>
        <w:rPr>
          <w:rFonts w:ascii="Arial" w:hAnsi="Arial" w:cs="Arial"/>
          <w:color w:val="000000"/>
        </w:rPr>
        <w:tab/>
        <w:t>(  ) Announced</w:t>
      </w:r>
      <w:r>
        <w:rPr>
          <w:rFonts w:ascii="Arial" w:hAnsi="Arial" w:cs="Arial"/>
          <w:color w:val="000000"/>
        </w:rPr>
        <w:tab/>
      </w:r>
      <w:r>
        <w:rPr>
          <w:rFonts w:ascii="Arial" w:hAnsi="Arial" w:cs="Arial"/>
          <w:color w:val="000000"/>
        </w:rPr>
        <w:tab/>
        <w:t>(  ) Unannounced</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5760" w:hanging="2160"/>
        <w:rPr>
          <w:rFonts w:ascii="Arial" w:hAnsi="Arial" w:cs="Arial"/>
          <w:color w:val="000000"/>
        </w:rPr>
      </w:pPr>
      <w:r>
        <w:rPr>
          <w:rFonts w:ascii="Arial" w:hAnsi="Arial" w:cs="Arial"/>
          <w:color w:val="000000"/>
        </w:rPr>
        <w:t>(  ) Routine</w:t>
      </w:r>
      <w:r>
        <w:rPr>
          <w:rFonts w:ascii="Arial" w:hAnsi="Arial" w:cs="Arial"/>
          <w:color w:val="000000"/>
        </w:rPr>
        <w:tab/>
      </w:r>
      <w:r>
        <w:rPr>
          <w:rFonts w:ascii="Arial" w:hAnsi="Arial" w:cs="Arial"/>
          <w:color w:val="000000"/>
        </w:rPr>
        <w:tab/>
      </w:r>
      <w:r>
        <w:rPr>
          <w:rFonts w:ascii="Arial" w:hAnsi="Arial" w:cs="Arial"/>
          <w:color w:val="000000"/>
        </w:rPr>
        <w:tab/>
        <w:t>(  ) Special</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7200" w:hanging="7200"/>
        <w:rPr>
          <w:rFonts w:ascii="Arial" w:hAnsi="Arial" w:cs="Arial"/>
          <w:color w:val="000000"/>
        </w:rPr>
      </w:pPr>
      <w:r>
        <w:rPr>
          <w:rFonts w:ascii="Arial" w:hAnsi="Arial" w:cs="Arial"/>
          <w:color w:val="000000"/>
        </w:rPr>
        <w:t xml:space="preserve">Next Inspection Date:  </w:t>
      </w:r>
      <w:r>
        <w:rPr>
          <w:rFonts w:ascii="Arial" w:hAnsi="Arial" w:cs="Arial"/>
          <w:color w:val="000000"/>
          <w:u w:val="single"/>
        </w:rPr>
        <w:t xml:space="preserve">                                    </w:t>
      </w:r>
      <w:r>
        <w:rPr>
          <w:rFonts w:ascii="Arial" w:hAnsi="Arial" w:cs="Arial"/>
          <w:color w:val="000000"/>
        </w:rPr>
        <w:t xml:space="preserve">  </w:t>
      </w:r>
      <w:r>
        <w:rPr>
          <w:rFonts w:ascii="Arial" w:hAnsi="Arial" w:cs="Arial"/>
          <w:color w:val="000000"/>
        </w:rPr>
        <w:tab/>
        <w:t>(  ) Normal</w:t>
      </w:r>
      <w:r>
        <w:rPr>
          <w:rFonts w:ascii="Arial" w:hAnsi="Arial" w:cs="Arial"/>
          <w:color w:val="000000"/>
        </w:rPr>
        <w:tab/>
        <w:t>(  ) Reduced</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Justification for reducing the routine inspection interval:</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Summary of Findings and Actions:</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260" w:hanging="540"/>
        <w:rPr>
          <w:rFonts w:ascii="Arial" w:hAnsi="Arial" w:cs="Arial"/>
          <w:color w:val="000000"/>
        </w:rPr>
      </w:pPr>
      <w:r>
        <w:rPr>
          <w:rFonts w:ascii="Arial" w:hAnsi="Arial" w:cs="Arial"/>
          <w:color w:val="000000"/>
        </w:rPr>
        <w:t>(  )</w:t>
      </w:r>
      <w:r>
        <w:rPr>
          <w:rFonts w:ascii="Arial" w:hAnsi="Arial" w:cs="Arial"/>
          <w:color w:val="000000"/>
        </w:rPr>
        <w:tab/>
        <w:t>No violations cited, clear U.S. Nuclear Regulatory Commission (NRC) Form 591 or regional letter issued</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720"/>
        <w:rPr>
          <w:rFonts w:ascii="Arial" w:hAnsi="Arial" w:cs="Arial"/>
          <w:color w:val="000000"/>
        </w:rPr>
      </w:pPr>
      <w:r>
        <w:rPr>
          <w:rFonts w:ascii="Arial" w:hAnsi="Arial" w:cs="Arial"/>
          <w:color w:val="000000"/>
        </w:rPr>
        <w:t>(  )</w:t>
      </w:r>
      <w:r>
        <w:rPr>
          <w:rFonts w:ascii="Arial" w:hAnsi="Arial" w:cs="Arial"/>
          <w:color w:val="000000"/>
        </w:rPr>
        <w:tab/>
        <w:t>Non-cited violations (NCVs)</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720"/>
        <w:rPr>
          <w:rFonts w:ascii="Arial" w:hAnsi="Arial" w:cs="Arial"/>
          <w:color w:val="000000"/>
        </w:rPr>
      </w:pPr>
      <w:r>
        <w:rPr>
          <w:rFonts w:ascii="Arial" w:hAnsi="Arial" w:cs="Arial"/>
          <w:color w:val="000000"/>
        </w:rPr>
        <w:t>(  )</w:t>
      </w:r>
      <w:r>
        <w:rPr>
          <w:rFonts w:ascii="Arial" w:hAnsi="Arial" w:cs="Arial"/>
          <w:color w:val="000000"/>
        </w:rPr>
        <w:tab/>
        <w:t>Violation(s), Form 591 issued</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720"/>
        <w:rPr>
          <w:rFonts w:ascii="Arial" w:hAnsi="Arial" w:cs="Arial"/>
          <w:color w:val="000000"/>
        </w:rPr>
      </w:pPr>
      <w:r>
        <w:rPr>
          <w:rFonts w:ascii="Arial" w:hAnsi="Arial" w:cs="Arial"/>
          <w:color w:val="000000"/>
        </w:rPr>
        <w:t>(  )</w:t>
      </w:r>
      <w:r>
        <w:rPr>
          <w:rFonts w:ascii="Arial" w:hAnsi="Arial" w:cs="Arial"/>
          <w:color w:val="000000"/>
        </w:rPr>
        <w:tab/>
        <w:t>Violation(s), regional letter issued</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720"/>
        <w:rPr>
          <w:rFonts w:ascii="Arial" w:hAnsi="Arial" w:cs="Arial"/>
          <w:color w:val="000000"/>
        </w:rPr>
      </w:pPr>
      <w:r>
        <w:rPr>
          <w:rFonts w:ascii="Arial" w:hAnsi="Arial" w:cs="Arial"/>
          <w:color w:val="000000"/>
        </w:rPr>
        <w:t>(  )</w:t>
      </w:r>
      <w:r>
        <w:rPr>
          <w:rFonts w:ascii="Arial" w:hAnsi="Arial" w:cs="Arial"/>
          <w:color w:val="000000"/>
        </w:rPr>
        <w:tab/>
        <w:t>Follow</w:t>
      </w:r>
      <w:r w:rsidR="0063564B">
        <w:rPr>
          <w:rFonts w:ascii="Arial" w:hAnsi="Arial" w:cs="Arial"/>
          <w:color w:val="000000"/>
        </w:rPr>
        <w:t>-</w:t>
      </w:r>
      <w:r>
        <w:rPr>
          <w:rFonts w:ascii="Arial" w:hAnsi="Arial" w:cs="Arial"/>
          <w:color w:val="000000"/>
        </w:rPr>
        <w:t>up on previous violations</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firstLine="720"/>
        <w:rPr>
          <w:rFonts w:ascii="Arial" w:hAnsi="Arial" w:cs="Arial"/>
          <w:color w:val="000000"/>
        </w:rPr>
      </w:pPr>
    </w:p>
    <w:p w:rsidR="003061A2" w:rsidRDefault="004D6010">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 xml:space="preserve">Inspector(s) </w:t>
      </w:r>
      <w:r>
        <w:rPr>
          <w:rFonts w:ascii="Arial" w:hAnsi="Arial" w:cs="Arial"/>
          <w:color w:val="000000"/>
          <w:u w:val="single"/>
        </w:rPr>
        <w:t xml:space="preserve">                                                            </w:t>
      </w:r>
      <w:r>
        <w:rPr>
          <w:rFonts w:ascii="Arial" w:hAnsi="Arial" w:cs="Arial"/>
          <w:color w:val="000000"/>
        </w:rPr>
        <w:tab/>
      </w:r>
      <w:r>
        <w:rPr>
          <w:rFonts w:ascii="Arial" w:hAnsi="Arial" w:cs="Arial"/>
          <w:color w:val="000000"/>
        </w:rPr>
        <w:tab/>
        <w:t xml:space="preserve">Date  </w:t>
      </w:r>
      <w:r>
        <w:rPr>
          <w:rFonts w:ascii="Arial" w:hAnsi="Arial" w:cs="Arial"/>
          <w:color w:val="000000"/>
          <w:u w:val="single"/>
        </w:rPr>
        <w:t xml:space="preserve">                                 </w:t>
      </w:r>
      <w:r>
        <w:rPr>
          <w:rFonts w:ascii="Arial" w:hAnsi="Arial" w:cs="Arial"/>
          <w:color w:val="000000"/>
        </w:rPr>
        <w:tab/>
        <w:t xml:space="preserve">                              </w:t>
      </w:r>
      <w:r>
        <w:rPr>
          <w:rFonts w:ascii="Arial" w:hAnsi="Arial" w:cs="Arial"/>
          <w:color w:val="000000"/>
        </w:rPr>
        <w:tab/>
      </w:r>
      <w:r>
        <w:rPr>
          <w:rFonts w:ascii="Arial" w:hAnsi="Arial" w:cs="Arial"/>
          <w:color w:val="000000"/>
        </w:rPr>
        <w:tab/>
        <w:t>(Name)</w:t>
      </w:r>
    </w:p>
    <w:p w:rsidR="003061A2" w:rsidRDefault="003061A2">
      <w:pPr>
        <w:tabs>
          <w:tab w:val="left" w:pos="274"/>
          <w:tab w:val="left" w:pos="806"/>
          <w:tab w:val="left" w:pos="1440"/>
          <w:tab w:val="left" w:pos="2074"/>
          <w:tab w:val="left" w:pos="2707"/>
          <w:tab w:val="left" w:pos="3240"/>
          <w:tab w:val="left" w:pos="3874"/>
          <w:tab w:val="left" w:pos="4507"/>
          <w:tab w:val="left" w:pos="4860"/>
          <w:tab w:val="left" w:pos="5040"/>
          <w:tab w:val="left" w:pos="5400"/>
          <w:tab w:val="right" w:leader="underscore" w:pos="5580"/>
          <w:tab w:val="left" w:pos="5674"/>
          <w:tab w:val="left" w:pos="6307"/>
          <w:tab w:val="left" w:pos="7474"/>
          <w:tab w:val="left" w:pos="8107"/>
          <w:tab w:val="left" w:pos="8726"/>
        </w:tabs>
        <w:spacing w:line="259" w:lineRule="exact"/>
        <w:ind w:left="1440"/>
        <w:rPr>
          <w:rFonts w:ascii="Arial" w:hAnsi="Arial" w:cs="Arial"/>
          <w:color w:val="000000"/>
        </w:rPr>
      </w:pPr>
    </w:p>
    <w:p w:rsidR="003061A2" w:rsidRDefault="004D6010">
      <w:pPr>
        <w:tabs>
          <w:tab w:val="left" w:pos="274"/>
          <w:tab w:val="left" w:pos="806"/>
          <w:tab w:val="left" w:pos="1440"/>
          <w:tab w:val="left" w:pos="2074"/>
          <w:tab w:val="left" w:pos="2707"/>
          <w:tab w:val="left" w:pos="3060"/>
          <w:tab w:val="left" w:pos="3240"/>
          <w:tab w:val="left" w:pos="3874"/>
          <w:tab w:val="left" w:pos="4507"/>
          <w:tab w:val="left" w:pos="5040"/>
          <w:tab w:val="right" w:leader="underscore" w:pos="5310"/>
          <w:tab w:val="left" w:pos="5674"/>
          <w:tab w:val="left" w:pos="6307"/>
          <w:tab w:val="left" w:pos="7474"/>
          <w:tab w:val="left" w:pos="8107"/>
          <w:tab w:val="left" w:pos="8726"/>
        </w:tabs>
        <w:spacing w:line="259" w:lineRule="exact"/>
        <w:ind w:left="1260"/>
        <w:rPr>
          <w:rFonts w:ascii="Arial" w:hAnsi="Arial" w:cs="Arial"/>
          <w:color w:val="000000"/>
        </w:rPr>
      </w:pPr>
      <w:r>
        <w:rPr>
          <w:rFonts w:ascii="Arial" w:hAnsi="Arial" w:cs="Arial"/>
          <w:color w:val="000000"/>
          <w:u w:val="single"/>
        </w:rPr>
        <w:t xml:space="preserve">                      </w:t>
      </w:r>
      <w:r>
        <w:rPr>
          <w:rFonts w:ascii="Arial" w:hAnsi="Arial" w:cs="Arial"/>
          <w:color w:val="000000"/>
          <w:u w:val="single"/>
        </w:rPr>
        <w:tab/>
      </w:r>
      <w:r>
        <w:rPr>
          <w:rFonts w:ascii="Arial" w:hAnsi="Arial" w:cs="Arial"/>
          <w:color w:val="000000"/>
          <w:u w:val="single"/>
        </w:rPr>
        <w:tab/>
        <w:t xml:space="preserve">      </w:t>
      </w:r>
      <w:r>
        <w:rPr>
          <w:rFonts w:ascii="Arial" w:hAnsi="Arial" w:cs="Arial"/>
          <w:color w:val="000000"/>
        </w:rPr>
        <w:t xml:space="preserve">        </w:t>
      </w:r>
    </w:p>
    <w:p w:rsidR="003061A2" w:rsidRDefault="004D6010">
      <w:pPr>
        <w:tabs>
          <w:tab w:val="left" w:pos="274"/>
          <w:tab w:val="left" w:pos="806"/>
          <w:tab w:val="left" w:pos="1440"/>
          <w:tab w:val="left" w:pos="2074"/>
          <w:tab w:val="left" w:pos="2430"/>
          <w:tab w:val="left" w:pos="2610"/>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rPr>
          <w:rFonts w:ascii="Arial" w:hAnsi="Arial" w:cs="Arial"/>
          <w:color w:val="000000"/>
        </w:rPr>
      </w:pPr>
      <w:r>
        <w:rPr>
          <w:rFonts w:ascii="Arial" w:hAnsi="Arial" w:cs="Arial"/>
          <w:color w:val="000000"/>
        </w:rPr>
        <w:tab/>
        <w:t>(Signature)</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 xml:space="preserve">Approved </w:t>
      </w:r>
      <w:r>
        <w:rPr>
          <w:rFonts w:ascii="Arial" w:hAnsi="Arial" w:cs="Arial"/>
          <w:color w:val="000000"/>
        </w:rPr>
        <w:tab/>
      </w:r>
      <w:r>
        <w:rPr>
          <w:rFonts w:ascii="Arial" w:hAnsi="Arial" w:cs="Arial"/>
          <w:color w:val="000000"/>
          <w:u w:val="single"/>
        </w:rPr>
        <w:t xml:space="preserve">                                                            </w:t>
      </w:r>
      <w:r>
        <w:rPr>
          <w:rFonts w:ascii="Arial" w:hAnsi="Arial" w:cs="Arial"/>
          <w:color w:val="000000"/>
        </w:rPr>
        <w:tab/>
      </w:r>
      <w:r>
        <w:rPr>
          <w:rFonts w:ascii="Arial" w:hAnsi="Arial" w:cs="Arial"/>
          <w:color w:val="000000"/>
        </w:rPr>
        <w:tab/>
        <w:t xml:space="preserve">Date  </w:t>
      </w:r>
      <w:r>
        <w:rPr>
          <w:rFonts w:ascii="Arial" w:hAnsi="Arial" w:cs="Arial"/>
          <w:color w:val="000000"/>
          <w:u w:val="single"/>
        </w:rPr>
        <w:t xml:space="preserve">                                 </w:t>
      </w:r>
      <w:r>
        <w:rPr>
          <w:rFonts w:ascii="Arial" w:hAnsi="Arial" w:cs="Arial"/>
          <w:color w:val="000000"/>
        </w:rPr>
        <w:tab/>
        <w:t xml:space="preserve">                              </w:t>
      </w:r>
      <w:r w:rsidR="002844BB">
        <w:rPr>
          <w:rFonts w:ascii="Arial" w:hAnsi="Arial" w:cs="Arial"/>
          <w:color w:val="000000"/>
        </w:rPr>
        <w:tab/>
      </w:r>
      <w:r w:rsidR="002844BB">
        <w:rPr>
          <w:rFonts w:ascii="Arial" w:hAnsi="Arial" w:cs="Arial"/>
          <w:color w:val="000000"/>
        </w:rPr>
        <w:tab/>
      </w:r>
      <w:r>
        <w:rPr>
          <w:rFonts w:ascii="Arial" w:hAnsi="Arial" w:cs="Arial"/>
          <w:color w:val="000000"/>
        </w:rPr>
        <w:t>(Name)</w:t>
      </w:r>
    </w:p>
    <w:p w:rsidR="003061A2" w:rsidRDefault="003061A2">
      <w:pPr>
        <w:tabs>
          <w:tab w:val="left" w:pos="274"/>
          <w:tab w:val="left" w:pos="806"/>
          <w:tab w:val="left" w:pos="1440"/>
          <w:tab w:val="left" w:pos="2074"/>
          <w:tab w:val="left" w:pos="2707"/>
          <w:tab w:val="left" w:pos="3240"/>
          <w:tab w:val="left" w:pos="3874"/>
          <w:tab w:val="left" w:pos="4507"/>
          <w:tab w:val="left" w:pos="4860"/>
          <w:tab w:val="left" w:pos="5040"/>
          <w:tab w:val="left" w:pos="5400"/>
          <w:tab w:val="right" w:leader="underscore" w:pos="5580"/>
          <w:tab w:val="left" w:pos="5674"/>
          <w:tab w:val="left" w:pos="6307"/>
          <w:tab w:val="left" w:pos="7474"/>
          <w:tab w:val="left" w:pos="8107"/>
          <w:tab w:val="left" w:pos="8726"/>
        </w:tabs>
        <w:spacing w:line="259" w:lineRule="exact"/>
        <w:ind w:left="1440"/>
        <w:rPr>
          <w:rFonts w:ascii="Arial" w:hAnsi="Arial" w:cs="Arial"/>
          <w:color w:val="000000"/>
        </w:rPr>
      </w:pPr>
    </w:p>
    <w:p w:rsidR="003061A2" w:rsidRDefault="009D61EC">
      <w:pPr>
        <w:tabs>
          <w:tab w:val="left" w:pos="274"/>
          <w:tab w:val="left" w:pos="806"/>
          <w:tab w:val="left" w:pos="1440"/>
          <w:tab w:val="left" w:pos="2074"/>
          <w:tab w:val="left" w:pos="2707"/>
          <w:tab w:val="left" w:pos="3060"/>
          <w:tab w:val="left" w:pos="3240"/>
          <w:tab w:val="left" w:pos="3874"/>
          <w:tab w:val="left" w:pos="4507"/>
          <w:tab w:val="left" w:pos="5040"/>
          <w:tab w:val="right" w:leader="underscore" w:pos="5310"/>
          <w:tab w:val="left" w:pos="5674"/>
          <w:tab w:val="left" w:pos="6307"/>
          <w:tab w:val="left" w:pos="7474"/>
          <w:tab w:val="left" w:pos="8107"/>
          <w:tab w:val="left" w:pos="8726"/>
        </w:tabs>
        <w:spacing w:line="259" w:lineRule="exact"/>
        <w:ind w:left="1260"/>
        <w:rPr>
          <w:rFonts w:ascii="Arial" w:hAnsi="Arial" w:cs="Arial"/>
          <w:color w:val="000000"/>
        </w:rPr>
      </w:pPr>
      <w:r>
        <w:rPr>
          <w:rFonts w:ascii="Arial" w:hAnsi="Arial" w:cs="Arial"/>
          <w:color w:val="000000"/>
          <w:u w:val="single"/>
        </w:rPr>
        <w:t xml:space="preserve">                      </w:t>
      </w:r>
      <w:r w:rsidR="002844BB">
        <w:rPr>
          <w:rFonts w:ascii="Arial" w:hAnsi="Arial" w:cs="Arial"/>
          <w:color w:val="000000"/>
          <w:u w:val="single"/>
        </w:rPr>
        <w:tab/>
      </w:r>
      <w:r w:rsidR="002844BB">
        <w:rPr>
          <w:rFonts w:ascii="Arial" w:hAnsi="Arial" w:cs="Arial"/>
          <w:color w:val="000000"/>
          <w:u w:val="single"/>
        </w:rPr>
        <w:tab/>
      </w:r>
      <w:r>
        <w:rPr>
          <w:rFonts w:ascii="Arial" w:hAnsi="Arial" w:cs="Arial"/>
          <w:color w:val="000000"/>
          <w:u w:val="single"/>
        </w:rPr>
        <w:t xml:space="preserve">      </w:t>
      </w:r>
      <w:r>
        <w:rPr>
          <w:rFonts w:ascii="Arial" w:hAnsi="Arial" w:cs="Arial"/>
          <w:color w:val="000000"/>
        </w:rPr>
        <w:t xml:space="preserve">        </w:t>
      </w:r>
    </w:p>
    <w:p w:rsidR="003061A2" w:rsidRDefault="002844BB">
      <w:pPr>
        <w:tabs>
          <w:tab w:val="left" w:pos="274"/>
          <w:tab w:val="left" w:pos="806"/>
          <w:tab w:val="left" w:pos="1440"/>
          <w:tab w:val="left" w:pos="2074"/>
          <w:tab w:val="left" w:pos="2430"/>
          <w:tab w:val="left" w:pos="2610"/>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rPr>
          <w:rFonts w:ascii="Arial" w:hAnsi="Arial" w:cs="Arial"/>
          <w:color w:val="000000"/>
        </w:rPr>
      </w:pPr>
      <w:r>
        <w:rPr>
          <w:rFonts w:ascii="Arial" w:hAnsi="Arial" w:cs="Arial"/>
          <w:color w:val="000000"/>
        </w:rPr>
        <w:tab/>
      </w:r>
      <w:r w:rsidR="009D61EC">
        <w:rPr>
          <w:rFonts w:ascii="Arial" w:hAnsi="Arial" w:cs="Arial"/>
          <w:color w:val="000000"/>
        </w:rPr>
        <w:t>(Signature)</w:t>
      </w:r>
    </w:p>
    <w:p w:rsidR="009D61EC" w:rsidRDefault="009D61EC" w:rsidP="004772B9">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firstLine="2160"/>
        <w:rPr>
          <w:rFonts w:ascii="Arial" w:hAnsi="Arial" w:cs="Arial"/>
          <w:color w:val="000000"/>
        </w:rPr>
        <w:sectPr w:rsidR="009D61EC" w:rsidSect="00E95095">
          <w:footerReference w:type="default" r:id="rId54"/>
          <w:type w:val="continuous"/>
          <w:pgSz w:w="12240" w:h="15840"/>
          <w:pgMar w:top="1080" w:right="1440" w:bottom="720" w:left="1440" w:header="1080" w:footer="720" w:gutter="0"/>
          <w:pgNumType w:start="0"/>
          <w:cols w:space="720"/>
          <w:noEndnote/>
          <w:titlePg/>
          <w:docGrid w:linePitch="326"/>
        </w:sectPr>
      </w:pPr>
    </w:p>
    <w:p w:rsidR="003061A2" w:rsidRDefault="00164097">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b/>
          <w:bCs/>
          <w:color w:val="000000"/>
        </w:rPr>
        <w:lastRenderedPageBreak/>
        <w:br w:type="page"/>
      </w:r>
      <w:r w:rsidR="009D61EC">
        <w:rPr>
          <w:rFonts w:ascii="Arial" w:hAnsi="Arial" w:cs="Arial"/>
          <w:b/>
          <w:bCs/>
          <w:color w:val="000000"/>
        </w:rPr>
        <w:lastRenderedPageBreak/>
        <w:t>PART I-LICENSE, INSPECTION, INCIDENT/EVENT, AND ENFORCEMENT HISTORY</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1.</w:t>
      </w:r>
      <w:r>
        <w:rPr>
          <w:rFonts w:ascii="Arial" w:hAnsi="Arial" w:cs="Arial"/>
          <w:color w:val="000000"/>
        </w:rPr>
        <w:tab/>
      </w:r>
      <w:r>
        <w:rPr>
          <w:rFonts w:ascii="Arial" w:hAnsi="Arial" w:cs="Arial"/>
          <w:color w:val="000000"/>
          <w:u w:val="single"/>
        </w:rPr>
        <w:t>AMENDMENTS AND PROGRAM CHANGES</w:t>
      </w:r>
      <w:r>
        <w:rPr>
          <w:rFonts w:ascii="Arial" w:hAnsi="Arial" w:cs="Arial"/>
          <w:color w:val="000000"/>
        </w:rPr>
        <w:t>:</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630"/>
        <w:rPr>
          <w:rFonts w:ascii="Arial" w:hAnsi="Arial" w:cs="Arial"/>
          <w:color w:val="000000"/>
        </w:rPr>
      </w:pPr>
      <w:r>
        <w:rPr>
          <w:rFonts w:ascii="Arial" w:hAnsi="Arial" w:cs="Arial"/>
          <w:color w:val="000000"/>
        </w:rPr>
        <w:t xml:space="preserve">(License amendments issued since last inspection, or program </w:t>
      </w:r>
      <w:r w:rsidR="00C93521">
        <w:rPr>
          <w:rFonts w:ascii="Arial" w:hAnsi="Arial" w:cs="Arial"/>
          <w:color w:val="000000"/>
        </w:rPr>
        <w:t xml:space="preserve">changes noted in the </w:t>
      </w:r>
      <w:r>
        <w:rPr>
          <w:rFonts w:ascii="Arial" w:hAnsi="Arial" w:cs="Arial"/>
          <w:color w:val="000000"/>
        </w:rPr>
        <w:t>license)</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firstLine="720"/>
        <w:rPr>
          <w:rFonts w:ascii="Arial" w:hAnsi="Arial" w:cs="Arial"/>
          <w:color w:val="000000"/>
        </w:rPr>
      </w:pPr>
      <w:r>
        <w:rPr>
          <w:rFonts w:ascii="Arial" w:hAnsi="Arial" w:cs="Arial"/>
          <w:color w:val="000000"/>
          <w:u w:val="single"/>
        </w:rPr>
        <w:t>AMENDMENT #</w:t>
      </w:r>
      <w:r>
        <w:rPr>
          <w:rFonts w:ascii="Arial" w:hAnsi="Arial" w:cs="Arial"/>
          <w:color w:val="000000"/>
        </w:rPr>
        <w:tab/>
      </w:r>
      <w:r>
        <w:rPr>
          <w:rFonts w:ascii="Arial" w:hAnsi="Arial" w:cs="Arial"/>
          <w:color w:val="000000"/>
          <w:u w:val="single"/>
        </w:rPr>
        <w:t>DATE</w:t>
      </w:r>
      <w:r>
        <w:rPr>
          <w:rFonts w:ascii="Arial" w:hAnsi="Arial" w:cs="Arial"/>
          <w:color w:val="000000"/>
        </w:rPr>
        <w:tab/>
      </w:r>
      <w:r>
        <w:rPr>
          <w:rFonts w:ascii="Arial" w:hAnsi="Arial" w:cs="Arial"/>
          <w:color w:val="000000"/>
        </w:rPr>
        <w:tab/>
      </w:r>
      <w:r>
        <w:rPr>
          <w:rFonts w:ascii="Arial" w:hAnsi="Arial" w:cs="Arial"/>
          <w:color w:val="000000"/>
          <w:u w:val="single"/>
        </w:rPr>
        <w:t>SUBJECT</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2.</w:t>
      </w:r>
      <w:r>
        <w:rPr>
          <w:rFonts w:ascii="Arial" w:hAnsi="Arial" w:cs="Arial"/>
          <w:color w:val="000000"/>
        </w:rPr>
        <w:tab/>
      </w:r>
      <w:r>
        <w:rPr>
          <w:rFonts w:ascii="Arial" w:hAnsi="Arial" w:cs="Arial"/>
          <w:color w:val="000000"/>
          <w:u w:val="single"/>
        </w:rPr>
        <w:t>INSPECTION AND ENFORCEMENT HISTORY</w:t>
      </w:r>
      <w:r>
        <w:rPr>
          <w:rFonts w:ascii="Arial" w:hAnsi="Arial" w:cs="Arial"/>
          <w:color w:val="000000"/>
        </w:rPr>
        <w:t>:</w:t>
      </w:r>
    </w:p>
    <w:p w:rsidR="003061A2" w:rsidRDefault="00C93521">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firstLine="540"/>
        <w:rPr>
          <w:rFonts w:ascii="Arial" w:hAnsi="Arial" w:cs="Arial"/>
          <w:color w:val="000000"/>
        </w:rPr>
      </w:pPr>
      <w:r>
        <w:rPr>
          <w:rFonts w:ascii="Arial" w:hAnsi="Arial" w:cs="Arial"/>
          <w:color w:val="000000"/>
        </w:rPr>
        <w:tab/>
      </w:r>
      <w:r w:rsidR="009D61EC">
        <w:rPr>
          <w:rFonts w:ascii="Arial" w:hAnsi="Arial" w:cs="Arial"/>
          <w:color w:val="000000"/>
        </w:rPr>
        <w:t xml:space="preserve">(Unresolved issues; previous and repeat violations; Confirmatory Action Letters; </w:t>
      </w:r>
      <w:r w:rsidR="009D61EC">
        <w:rPr>
          <w:rFonts w:ascii="Arial" w:hAnsi="Arial" w:cs="Arial"/>
          <w:color w:val="000000"/>
        </w:rPr>
        <w:tab/>
        <w:t>and orders)</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3.</w:t>
      </w:r>
      <w:r>
        <w:rPr>
          <w:rFonts w:ascii="Arial" w:hAnsi="Arial" w:cs="Arial"/>
          <w:color w:val="000000"/>
        </w:rPr>
        <w:tab/>
      </w:r>
      <w:r>
        <w:rPr>
          <w:rFonts w:ascii="Arial" w:hAnsi="Arial" w:cs="Arial"/>
          <w:color w:val="000000"/>
          <w:u w:val="single"/>
        </w:rPr>
        <w:t>INCIDENT/EVENT HISTORY</w:t>
      </w:r>
      <w:r>
        <w:rPr>
          <w:rFonts w:ascii="Arial" w:hAnsi="Arial" w:cs="Arial"/>
          <w:color w:val="000000"/>
        </w:rPr>
        <w:t>:</w:t>
      </w:r>
    </w:p>
    <w:p w:rsidR="003061A2" w:rsidRDefault="009D61EC">
      <w:pPr>
        <w:tabs>
          <w:tab w:val="left" w:pos="-1080"/>
          <w:tab w:val="left" w:pos="-720"/>
          <w:tab w:val="left" w:pos="0"/>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630"/>
        <w:rPr>
          <w:rFonts w:ascii="Arial" w:hAnsi="Arial" w:cs="Arial"/>
          <w:color w:val="000000"/>
        </w:rPr>
      </w:pPr>
      <w:r>
        <w:rPr>
          <w:rFonts w:ascii="Arial" w:hAnsi="Arial" w:cs="Arial"/>
          <w:color w:val="000000"/>
        </w:rPr>
        <w:t xml:space="preserve">(List any incidents, or events reported to NRC since the last inspection.  Citing </w:t>
      </w:r>
      <w:r>
        <w:rPr>
          <w:rFonts w:ascii="Arial" w:hAnsi="Arial" w:cs="Arial"/>
          <w:color w:val="000000"/>
        </w:rPr>
        <w:sym w:font="WP TypographicSymbols" w:char="0041"/>
      </w:r>
      <w:r>
        <w:rPr>
          <w:rFonts w:ascii="Arial" w:hAnsi="Arial" w:cs="Arial"/>
          <w:color w:val="000000"/>
        </w:rPr>
        <w:t>None</w:t>
      </w:r>
      <w:r>
        <w:rPr>
          <w:rFonts w:ascii="Arial" w:hAnsi="Arial" w:cs="Arial"/>
          <w:color w:val="000000"/>
        </w:rPr>
        <w:sym w:font="WP TypographicSymbols" w:char="0040"/>
      </w:r>
      <w:r>
        <w:rPr>
          <w:rFonts w:ascii="Arial" w:hAnsi="Arial" w:cs="Arial"/>
          <w:color w:val="000000"/>
        </w:rPr>
        <w:t xml:space="preserve"> indicates that regional event logs, event files, and the licensing file have no evidence of any incidents or events since the last inspection.)</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b/>
          <w:bCs/>
          <w:color w:val="000000"/>
        </w:rPr>
        <w:t>PART II - INSPECTION DOCUMENTATION</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1.</w:t>
      </w:r>
      <w:r>
        <w:rPr>
          <w:rFonts w:ascii="Arial" w:hAnsi="Arial" w:cs="Arial"/>
          <w:color w:val="000000"/>
        </w:rPr>
        <w:tab/>
      </w:r>
      <w:r>
        <w:rPr>
          <w:rFonts w:ascii="Arial" w:hAnsi="Arial" w:cs="Arial"/>
          <w:color w:val="000000"/>
          <w:u w:val="single"/>
        </w:rPr>
        <w:t>ORGANIZATION AND SCOPE OF PROGRAM</w:t>
      </w:r>
      <w:r>
        <w:rPr>
          <w:rFonts w:ascii="Arial" w:hAnsi="Arial" w:cs="Arial"/>
          <w:color w:val="000000"/>
        </w:rPr>
        <w:t>:</w:t>
      </w:r>
    </w:p>
    <w:p w:rsidR="003061A2" w:rsidRDefault="009D61EC">
      <w:pPr>
        <w:tabs>
          <w:tab w:val="left" w:pos="-1080"/>
          <w:tab w:val="left" w:pos="-720"/>
          <w:tab w:val="left" w:pos="0"/>
          <w:tab w:val="left" w:pos="274"/>
          <w:tab w:val="left" w:pos="720"/>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630"/>
        <w:rPr>
          <w:rFonts w:ascii="Arial" w:hAnsi="Arial" w:cs="Arial"/>
          <w:color w:val="000000"/>
        </w:rPr>
      </w:pPr>
      <w:r>
        <w:rPr>
          <w:rFonts w:ascii="Arial" w:hAnsi="Arial" w:cs="Arial"/>
          <w:color w:val="000000"/>
        </w:rPr>
        <w:t>(Management organizational structure; authorized locations of use, including field offices and temporary job sites; type, quantity, and frequency of material use; staff size; delegation of authority)</w:t>
      </w:r>
      <w:r>
        <w:rPr>
          <w:rFonts w:ascii="Arial" w:hAnsi="Arial" w:cs="Arial"/>
          <w:color w:val="000000"/>
        </w:rPr>
        <w:tab/>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720" w:hanging="720"/>
        <w:rPr>
          <w:rFonts w:ascii="Arial" w:hAnsi="Arial" w:cs="Arial"/>
          <w:color w:val="000000"/>
        </w:rPr>
      </w:pPr>
      <w:r>
        <w:rPr>
          <w:rFonts w:ascii="Arial" w:hAnsi="Arial" w:cs="Arial"/>
          <w:color w:val="000000"/>
        </w:rPr>
        <w:t>2.</w:t>
      </w:r>
      <w:r>
        <w:rPr>
          <w:rFonts w:ascii="Arial" w:hAnsi="Arial" w:cs="Arial"/>
          <w:color w:val="000000"/>
        </w:rPr>
        <w:tab/>
      </w:r>
      <w:r>
        <w:rPr>
          <w:rFonts w:ascii="Arial" w:hAnsi="Arial" w:cs="Arial"/>
          <w:color w:val="000000"/>
          <w:u w:val="single"/>
        </w:rPr>
        <w:t>SCOPE OF INSPECTION</w:t>
      </w:r>
      <w:r>
        <w:rPr>
          <w:rFonts w:ascii="Arial" w:hAnsi="Arial" w:cs="Arial"/>
          <w:color w:val="000000"/>
        </w:rPr>
        <w:t xml:space="preserve">: </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630"/>
        <w:rPr>
          <w:rFonts w:ascii="Arial" w:hAnsi="Arial" w:cs="Arial"/>
          <w:color w:val="000000"/>
        </w:rPr>
      </w:pPr>
      <w:r>
        <w:rPr>
          <w:rFonts w:ascii="Arial" w:hAnsi="Arial" w:cs="Arial"/>
          <w:color w:val="000000"/>
        </w:rPr>
        <w:t>(Identify the inspection procedure(s) used and focus areas evaluated.  If records were reviewed, indicate the type of record and time periods reviewed)</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hanging="90"/>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630"/>
        <w:rPr>
          <w:rFonts w:ascii="Arial" w:hAnsi="Arial" w:cs="Arial"/>
          <w:color w:val="000000"/>
        </w:rPr>
      </w:pPr>
      <w:r>
        <w:rPr>
          <w:rFonts w:ascii="Arial" w:hAnsi="Arial" w:cs="Arial"/>
          <w:color w:val="000000"/>
        </w:rPr>
        <w:t>Inspection Procedure(s) Used:</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firstLine="630"/>
        <w:rPr>
          <w:rFonts w:ascii="Arial" w:hAnsi="Arial" w:cs="Arial"/>
          <w:color w:val="000000"/>
        </w:rPr>
      </w:pPr>
      <w:r>
        <w:rPr>
          <w:rFonts w:ascii="Arial" w:hAnsi="Arial" w:cs="Arial"/>
          <w:color w:val="000000"/>
        </w:rPr>
        <w:t>Focus Areas Evaluated:</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3.</w:t>
      </w:r>
      <w:r>
        <w:rPr>
          <w:rFonts w:ascii="Arial" w:hAnsi="Arial" w:cs="Arial"/>
          <w:color w:val="000000"/>
        </w:rPr>
        <w:tab/>
      </w:r>
      <w:r>
        <w:rPr>
          <w:rFonts w:ascii="Arial" w:hAnsi="Arial" w:cs="Arial"/>
          <w:color w:val="000000"/>
          <w:u w:val="single"/>
        </w:rPr>
        <w:t>INDEPENDENT AND CONFIRMATORY MEASUREMENTS</w:t>
      </w:r>
      <w:r>
        <w:rPr>
          <w:rFonts w:ascii="Arial" w:hAnsi="Arial" w:cs="Arial"/>
          <w:color w:val="000000"/>
        </w:rPr>
        <w:t>:</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630"/>
        <w:rPr>
          <w:rFonts w:ascii="Arial" w:hAnsi="Arial" w:cs="Arial"/>
          <w:color w:val="000000"/>
        </w:rPr>
      </w:pPr>
      <w:r>
        <w:rPr>
          <w:rFonts w:ascii="Arial" w:hAnsi="Arial" w:cs="Arial"/>
          <w:color w:val="000000"/>
        </w:rPr>
        <w:t>(Areas surveyed, both restricted and unrestricted, and measurements made; comparison of data with licensee</w:t>
      </w:r>
      <w:r w:rsidR="00061F05">
        <w:rPr>
          <w:rFonts w:ascii="Arial" w:hAnsi="Arial" w:cs="Arial"/>
          <w:color w:val="000000"/>
        </w:rPr>
        <w:t>’</w:t>
      </w:r>
      <w:r>
        <w:rPr>
          <w:rFonts w:ascii="Arial" w:hAnsi="Arial" w:cs="Arial"/>
          <w:color w:val="000000"/>
        </w:rPr>
        <w:t>s results and regulations; and instrument type and calibration date)</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D35AD5" w:rsidRDefault="00D35AD5">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D35AD5" w:rsidRDefault="00D35AD5">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color w:val="000000"/>
          <w:u w:val="single"/>
        </w:rPr>
        <w:t>VIOLATIONS, NCVs, AND OTHER SAFETY ISSUES</w:t>
      </w:r>
      <w:r>
        <w:rPr>
          <w:rFonts w:ascii="Arial" w:hAnsi="Arial" w:cs="Arial"/>
          <w:color w:val="000000"/>
        </w:rPr>
        <w:t>:</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630"/>
        <w:rPr>
          <w:rFonts w:ascii="Arial" w:hAnsi="Arial" w:cs="Arial"/>
          <w:color w:val="000000"/>
        </w:rPr>
      </w:pPr>
      <w:r>
        <w:rPr>
          <w:rFonts w:ascii="Arial" w:hAnsi="Arial" w:cs="Arial"/>
          <w:color w:val="000000"/>
        </w:rPr>
        <w:t>(State the requirement, how and when the licensee violated the requirement, and the licensee</w:t>
      </w:r>
      <w:r w:rsidR="00061F05">
        <w:rPr>
          <w:rFonts w:ascii="Arial" w:hAnsi="Arial" w:cs="Arial"/>
          <w:color w:val="000000"/>
        </w:rPr>
        <w:t>’</w:t>
      </w:r>
      <w:r>
        <w:rPr>
          <w:rFonts w:ascii="Arial" w:hAnsi="Arial" w:cs="Arial"/>
          <w:color w:val="000000"/>
        </w:rPr>
        <w:t>s proposed corrective action plan. For NCVs, indicate why the violation was not cited.  Attach copies of all licensee documents needed to support violations.)</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hanging="90"/>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r>
        <w:rPr>
          <w:rFonts w:ascii="Arial" w:hAnsi="Arial" w:cs="Arial"/>
          <w:color w:val="000000"/>
        </w:rPr>
        <w:t>5.</w:t>
      </w:r>
      <w:r>
        <w:rPr>
          <w:rFonts w:ascii="Arial" w:hAnsi="Arial" w:cs="Arial"/>
          <w:color w:val="000000"/>
        </w:rPr>
        <w:tab/>
      </w:r>
      <w:r>
        <w:rPr>
          <w:rFonts w:ascii="Arial" w:hAnsi="Arial" w:cs="Arial"/>
          <w:color w:val="000000"/>
          <w:u w:val="single"/>
        </w:rPr>
        <w:t>PERSONNEL CONTACTED</w:t>
      </w:r>
      <w:r>
        <w:rPr>
          <w:rFonts w:ascii="Arial" w:hAnsi="Arial" w:cs="Arial"/>
          <w:color w:val="000000"/>
        </w:rPr>
        <w:t>:</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630"/>
        <w:rPr>
          <w:rFonts w:ascii="Arial" w:hAnsi="Arial" w:cs="Arial"/>
          <w:color w:val="000000"/>
        </w:rPr>
      </w:pPr>
      <w:r>
        <w:rPr>
          <w:rFonts w:ascii="Arial" w:hAnsi="Arial" w:cs="Arial"/>
          <w:color w:val="000000"/>
        </w:rPr>
        <w:t>(Identify licensee personnel contacted during the inspection, including those individuals contacted by telephone.)</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720" w:hanging="90"/>
        <w:rPr>
          <w:rFonts w:ascii="Arial" w:hAnsi="Arial" w:cs="Arial"/>
          <w:color w:val="000000"/>
        </w:rPr>
      </w:pPr>
      <w:r>
        <w:rPr>
          <w:rFonts w:ascii="Arial" w:hAnsi="Arial" w:cs="Arial"/>
          <w:color w:val="000000"/>
        </w:rPr>
        <w:t xml:space="preserve">Use the following identification symbols:  </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90"/>
        <w:rPr>
          <w:rFonts w:ascii="Arial" w:hAnsi="Arial" w:cs="Arial"/>
          <w:color w:val="000000"/>
        </w:rPr>
      </w:pPr>
      <w:r>
        <w:rPr>
          <w:rFonts w:ascii="Arial" w:hAnsi="Arial" w:cs="Arial"/>
          <w:color w:val="000000"/>
        </w:rPr>
        <w:t># Individual(s) present at entrance meeting</w:t>
      </w:r>
    </w:p>
    <w:p w:rsidR="003061A2" w:rsidRDefault="009D61EC">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90"/>
        <w:rPr>
          <w:rFonts w:ascii="Arial" w:hAnsi="Arial" w:cs="Arial"/>
          <w:color w:val="000000"/>
        </w:rPr>
      </w:pPr>
      <w:r>
        <w:rPr>
          <w:rFonts w:ascii="Arial" w:hAnsi="Arial" w:cs="Arial"/>
          <w:color w:val="000000"/>
        </w:rPr>
        <w:t>* Individual(s) present at exit meeting</w:t>
      </w: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3061A2" w:rsidRDefault="003061A2">
      <w:pPr>
        <w:tabs>
          <w:tab w:val="left"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ascii="Arial" w:hAnsi="Arial" w:cs="Arial"/>
          <w:color w:val="000000"/>
        </w:rPr>
      </w:pPr>
    </w:p>
    <w:p w:rsidR="005728D7" w:rsidRDefault="00A54D1D" w:rsidP="00897B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color w:val="000000"/>
        </w:rPr>
        <w:t>-END-</w:t>
      </w:r>
    </w:p>
    <w:p w:rsidR="00164097" w:rsidRDefault="00164097" w:rsidP="00535453">
      <w:pPr>
        <w:pageBreakBefore/>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center"/>
        <w:outlineLvl w:val="0"/>
        <w:rPr>
          <w:rFonts w:ascii="Arial" w:hAnsi="Arial" w:cs="Arial"/>
          <w:color w:val="FF0000"/>
        </w:rPr>
        <w:sectPr w:rsidR="00164097" w:rsidSect="00164097">
          <w:headerReference w:type="default" r:id="rId55"/>
          <w:footerReference w:type="first" r:id="rId56"/>
          <w:type w:val="continuous"/>
          <w:pgSz w:w="12240" w:h="15840"/>
          <w:pgMar w:top="1080" w:right="1440" w:bottom="720" w:left="1440" w:header="1440" w:footer="1440" w:gutter="0"/>
          <w:cols w:space="720"/>
          <w:titlePg/>
          <w:docGrid w:linePitch="326"/>
        </w:sectPr>
      </w:pPr>
    </w:p>
    <w:p w:rsidR="005728D7" w:rsidRDefault="00A63691" w:rsidP="00535453">
      <w:pPr>
        <w:pageBreakBefore/>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center"/>
        <w:outlineLvl w:val="0"/>
        <w:rPr>
          <w:rFonts w:ascii="Arial" w:hAnsi="Arial" w:cs="Arial"/>
          <w:color w:val="FF0000"/>
        </w:rPr>
        <w:sectPr w:rsidR="005728D7" w:rsidSect="00164097">
          <w:footerReference w:type="first" r:id="rId57"/>
          <w:type w:val="continuous"/>
          <w:pgSz w:w="12240" w:h="15840"/>
          <w:pgMar w:top="1080" w:right="1440" w:bottom="720" w:left="1440" w:header="1440" w:footer="1440" w:gutter="0"/>
          <w:pgNumType w:start="1"/>
          <w:cols w:space="720"/>
          <w:titlePg/>
          <w:docGrid w:linePitch="326"/>
        </w:sectPr>
      </w:pPr>
      <w:r>
        <w:rPr>
          <w:rFonts w:ascii="Arial" w:hAnsi="Arial" w:cs="Arial"/>
          <w:color w:val="FF0000"/>
        </w:rPr>
        <w:lastRenderedPageBreak/>
        <w:br/>
      </w:r>
    </w:p>
    <w:p w:rsidR="003061A2" w:rsidRDefault="006335ED">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6" w:author="NAA" w:date="2010-06-24T12:28:00Z"/>
          <w:rFonts w:ascii="Arial" w:hAnsi="Arial" w:cs="Arial"/>
        </w:rPr>
      </w:pPr>
      <w:ins w:id="1147" w:author="NAA" w:date="2010-06-24T12:28:00Z">
        <w:r w:rsidRPr="006335ED">
          <w:rPr>
            <w:rFonts w:ascii="Shruti" w:hAnsi="Shruti" w:cs="Shruti"/>
          </w:rPr>
          <w:lastRenderedPageBreak/>
          <w:t xml:space="preserve">Enclosure 7 – Example of Inspection </w:t>
        </w:r>
        <w:r w:rsidRPr="00922F18">
          <w:rPr>
            <w:rFonts w:ascii="Shruti" w:hAnsi="Shruti" w:cs="Shruti"/>
          </w:rPr>
          <w:t xml:space="preserve">Cover Letter </w:t>
        </w:r>
        <w:r w:rsidR="00922F18" w:rsidRPr="00922F18">
          <w:rPr>
            <w:rFonts w:ascii="Arial" w:hAnsi="Arial" w:cs="Arial"/>
            <w:bCs/>
          </w:rPr>
          <w:t>Transmitting Inspection Report (includes optional paragraphs for Severity Level IV Notices of Violation, Notices of Violation associated with green SDP findings, Non-Cited Violations, and apparent</w:t>
        </w:r>
        <w:r w:rsidR="008B08E5">
          <w:rPr>
            <w:rFonts w:ascii="Arial" w:hAnsi="Arial" w:cs="Arial"/>
            <w:bCs/>
          </w:rPr>
          <w:t xml:space="preserve"> </w:t>
        </w:r>
        <w:r w:rsidR="00922F18" w:rsidRPr="00922F18">
          <w:rPr>
            <w:rFonts w:ascii="Arial" w:hAnsi="Arial" w:cs="Arial"/>
            <w:bCs/>
          </w:rPr>
          <w:t>violations subject to a conference)</w:t>
        </w:r>
      </w:ins>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8" w:author="Gwendolyn Davis" w:date="2010-07-16T11:19:00Z"/>
          <w:rFonts w:ascii="Shruti" w:hAnsi="Shruti" w:cs="Shruti"/>
          <w:b/>
          <w:u w:val="single"/>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9" w:author="NAA" w:date="2010-06-24T12:28:00Z"/>
          <w:rFonts w:ascii="Shruti" w:hAnsi="Shruti" w:cs="Shruti"/>
          <w:b/>
          <w:u w:val="single"/>
        </w:rPr>
      </w:pPr>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ins w:id="1150" w:author="NAA" w:date="2010-06-24T12:28:00Z"/>
          <w:rFonts w:ascii="Arial" w:hAnsi="Arial" w:cs="Arial"/>
        </w:rPr>
      </w:pPr>
      <w:ins w:id="1151" w:author="NAA" w:date="2010-06-24T12:28:00Z">
        <w:r w:rsidRPr="00652E87">
          <w:rPr>
            <w:rFonts w:ascii="Arial" w:hAnsi="Arial" w:cs="Arial"/>
          </w:rPr>
          <w:t>{Date}</w:t>
        </w:r>
      </w:ins>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2" w:author="NAA" w:date="2010-06-24T12:28:00Z"/>
          <w:rFonts w:ascii="Arial" w:hAnsi="Arial" w:cs="Arial"/>
        </w:rPr>
      </w:pPr>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3" w:author="NAA" w:date="2010-06-24T12:28:00Z"/>
          <w:rFonts w:ascii="Arial" w:hAnsi="Arial" w:cs="Arial"/>
        </w:rPr>
      </w:pPr>
      <w:ins w:id="1154" w:author="NAA" w:date="2010-06-24T12:28:00Z">
        <w:r w:rsidRPr="00652E87">
          <w:rPr>
            <w:rFonts w:ascii="Arial" w:hAnsi="Arial" w:cs="Arial"/>
          </w:rPr>
          <w:t>{Contact Name}</w:t>
        </w:r>
      </w:ins>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5" w:author="NAA" w:date="2010-06-24T12:28:00Z"/>
          <w:rFonts w:ascii="Arial" w:hAnsi="Arial" w:cs="Arial"/>
        </w:rPr>
      </w:pPr>
      <w:ins w:id="1156" w:author="NAA" w:date="2010-06-24T12:28:00Z">
        <w:r w:rsidRPr="00652E87">
          <w:rPr>
            <w:rFonts w:ascii="Arial" w:hAnsi="Arial" w:cs="Arial"/>
          </w:rPr>
          <w:t>{Licensee Name}</w:t>
        </w:r>
      </w:ins>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7" w:author="NAA" w:date="2010-06-24T12:28:00Z"/>
          <w:rFonts w:ascii="Arial" w:hAnsi="Arial" w:cs="Arial"/>
        </w:rPr>
      </w:pPr>
      <w:ins w:id="1158" w:author="NAA" w:date="2010-06-24T12:28:00Z">
        <w:r w:rsidRPr="00652E87">
          <w:rPr>
            <w:rFonts w:ascii="Arial" w:hAnsi="Arial" w:cs="Arial"/>
          </w:rPr>
          <w:t>{Licensee Address}</w:t>
        </w:r>
      </w:ins>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9" w:author="NAA" w:date="2010-06-24T12:28:00Z"/>
          <w:rFonts w:ascii="Arial" w:hAnsi="Arial" w:cs="Arial"/>
        </w:rPr>
      </w:pPr>
      <w:ins w:id="1160" w:author="NAA" w:date="2010-06-24T12:28:00Z">
        <w:r w:rsidRPr="00652E87">
          <w:rPr>
            <w:rFonts w:ascii="Arial" w:hAnsi="Arial" w:cs="Arial"/>
          </w:rPr>
          <w:t>{Town, State  Zip}</w:t>
        </w:r>
      </w:ins>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jc w:val="both"/>
        <w:rPr>
          <w:ins w:id="1161" w:author="NAA" w:date="2010-06-24T12:28:00Z"/>
          <w:rFonts w:ascii="Arial" w:hAnsi="Arial" w:cs="Arial"/>
        </w:rPr>
      </w:pPr>
      <w:ins w:id="1162" w:author="NAA" w:date="2010-06-24T12:28:00Z">
        <w:r w:rsidRPr="00652E87">
          <w:rPr>
            <w:rFonts w:ascii="Arial" w:hAnsi="Arial" w:cs="Arial"/>
          </w:rPr>
          <w:t xml:space="preserve">License Number: </w:t>
        </w:r>
        <w:r w:rsidRPr="00652E87">
          <w:rPr>
            <w:rFonts w:ascii="Arial" w:hAnsi="Arial" w:cs="Arial"/>
          </w:rPr>
          <w:tab/>
          <w:t>{xx-xxxx}</w:t>
        </w:r>
      </w:ins>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600"/>
        <w:jc w:val="both"/>
        <w:rPr>
          <w:ins w:id="1163" w:author="NAA" w:date="2010-06-24T12:28:00Z"/>
          <w:rFonts w:ascii="Arial" w:hAnsi="Arial" w:cs="Arial"/>
        </w:rPr>
      </w:pPr>
      <w:ins w:id="1164" w:author="NAA" w:date="2010-06-24T12:28:00Z">
        <w:r w:rsidRPr="00652E87">
          <w:rPr>
            <w:rFonts w:ascii="Arial" w:hAnsi="Arial" w:cs="Arial"/>
          </w:rPr>
          <w:t xml:space="preserve"> </w:t>
        </w:r>
        <w:r w:rsidRPr="00652E87">
          <w:rPr>
            <w:rFonts w:ascii="Arial" w:hAnsi="Arial" w:cs="Arial"/>
          </w:rPr>
          <w:tab/>
          <w:t>Inspection Number:</w:t>
        </w:r>
        <w:r w:rsidRPr="00652E87">
          <w:rPr>
            <w:rFonts w:ascii="Arial" w:hAnsi="Arial" w:cs="Arial"/>
          </w:rPr>
          <w:tab/>
          <w:t>{xxxx-xx}</w:t>
        </w:r>
      </w:ins>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65" w:author="Gwendolyn Davis" w:date="2010-07-16T11:19:00Z"/>
          <w:rFonts w:ascii="Arial" w:hAnsi="Arial" w:cs="Arial"/>
        </w:rPr>
      </w:pPr>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66" w:author="NAA" w:date="2010-06-24T12:28:00Z"/>
          <w:rFonts w:ascii="Arial" w:hAnsi="Arial" w:cs="Arial"/>
        </w:rPr>
      </w:pPr>
      <w:ins w:id="1167" w:author="NAA" w:date="2010-06-24T12:28:00Z">
        <w:r w:rsidRPr="00652E87">
          <w:rPr>
            <w:rFonts w:ascii="Arial" w:hAnsi="Arial" w:cs="Arial"/>
          </w:rPr>
          <w:t>Dear {Contact Name}:</w:t>
        </w:r>
      </w:ins>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68" w:author="NAA" w:date="2010-06-24T12:28:00Z"/>
          <w:rFonts w:ascii="Arial" w:hAnsi="Arial" w:cs="Arial"/>
        </w:rPr>
      </w:pPr>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69" w:author="NAA" w:date="2010-06-24T12:28:00Z"/>
          <w:rFonts w:ascii="Arial" w:hAnsi="Arial" w:cs="Arial"/>
        </w:rPr>
      </w:pPr>
      <w:ins w:id="1170" w:author="NAA" w:date="2010-06-24T12:28:00Z">
        <w:r w:rsidRPr="00652E87">
          <w:rPr>
            <w:rFonts w:ascii="Arial" w:hAnsi="Arial" w:cs="Arial"/>
          </w:rPr>
          <w:t xml:space="preserve">On </w:t>
        </w:r>
        <w:r w:rsidRPr="00922F18">
          <w:rPr>
            <w:rFonts w:ascii="Arial" w:hAnsi="Arial" w:cs="Arial"/>
          </w:rPr>
          <w:t>{Date(s) of inspection}, {Inspector(s) name} of the Nuclear Regulatory Commission, conducted a routine health, safety and security inspection at the above address of activities authorized by the above listed Agency license.  The inspection consisted of observations by the inspectors, interviews with personnel, and a selective examination of representative records.  The findings of the inspection were discussed with {name(s)} at the conclusion of the inspection.</w:t>
        </w:r>
      </w:ins>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71" w:author="NAA" w:date="2010-06-24T12:28:00Z"/>
          <w:rFonts w:ascii="Arial" w:hAnsi="Arial" w:cs="Arial"/>
        </w:rPr>
      </w:pPr>
    </w:p>
    <w:p w:rsidR="003061A2" w:rsidRDefault="00922F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72" w:author="NAA" w:date="2010-06-24T12:28:00Z"/>
          <w:rFonts w:ascii="Arial" w:hAnsi="Arial" w:cs="Arial"/>
        </w:rPr>
      </w:pPr>
      <w:ins w:id="1173" w:author="NAA" w:date="2010-06-24T12:28:00Z">
        <w:r w:rsidRPr="00922F18">
          <w:rPr>
            <w:rFonts w:ascii="Arial" w:hAnsi="Arial" w:cs="Arial"/>
          </w:rPr>
          <w:sym w:font="WP TypographicSymbols" w:char="0041"/>
        </w:r>
        <w:r w:rsidRPr="00922F18">
          <w:rPr>
            <w:rFonts w:ascii="Arial" w:hAnsi="Arial" w:cs="Arial"/>
          </w:rPr>
          <w:t xml:space="preserve">Based on the results of this inspection, the NRC has determined that a Severity Level IV violation(s) of NRC requirements occurred.  [Alternatively, for violations associated with green SDP findings, use: </w:t>
        </w:r>
        <w:r w:rsidRPr="00922F18">
          <w:rPr>
            <w:rFonts w:ascii="Arial" w:hAnsi="Arial" w:cs="Arial"/>
          </w:rPr>
          <w:sym w:font="WP TypographicSymbols" w:char="0041"/>
        </w:r>
        <w:r w:rsidRPr="00922F18">
          <w:rPr>
            <w:rFonts w:ascii="Arial" w:hAnsi="Arial" w:cs="Arial"/>
          </w:rPr>
          <w:t>Based on the results of this inspection, the NRC has identified issues that were evaluated under the risk significance determination process as having very low safety significance (green).  The NRC has also determined that violations are associated with these issues.]  The(se) violations was (were) evaluated in accordance with the NRC Enforcement Policy.  The current Enforcement Policy is included on the NRC</w:t>
        </w:r>
      </w:ins>
      <w:ins w:id="1174" w:author="ILC1" w:date="2010-07-28T10:27:00Z">
        <w:r w:rsidR="00061F05">
          <w:rPr>
            <w:rFonts w:ascii="Arial" w:hAnsi="Arial" w:cs="Arial"/>
          </w:rPr>
          <w:t>’</w:t>
        </w:r>
      </w:ins>
      <w:ins w:id="1175" w:author="NAA" w:date="2010-06-24T12:28:00Z">
        <w:r w:rsidRPr="00922F18">
          <w:rPr>
            <w:rFonts w:ascii="Arial" w:hAnsi="Arial" w:cs="Arial"/>
          </w:rPr>
          <w:t>s Web site at (</w:t>
        </w:r>
        <w:r w:rsidR="00D3233D" w:rsidRPr="00922F18">
          <w:rPr>
            <w:rStyle w:val="Hypertext"/>
            <w:rFonts w:ascii="Arial" w:hAnsi="Arial" w:cs="Arial"/>
          </w:rPr>
          <w:fldChar w:fldCharType="begin"/>
        </w:r>
        <w:r w:rsidRPr="00922F18">
          <w:rPr>
            <w:rStyle w:val="Hypertext"/>
            <w:rFonts w:ascii="Arial" w:hAnsi="Arial" w:cs="Arial"/>
          </w:rPr>
          <w:instrText xml:space="preserve"> HYPERLINK "http://www.nrc.gov/about-nrc/regulatory/enforcement/enforce-pol.html" </w:instrText>
        </w:r>
        <w:r w:rsidR="00D3233D" w:rsidRPr="00922F18">
          <w:rPr>
            <w:rStyle w:val="Hypertext"/>
            <w:rFonts w:ascii="Arial" w:hAnsi="Arial" w:cs="Arial"/>
          </w:rPr>
          <w:fldChar w:fldCharType="separate"/>
        </w:r>
        <w:r w:rsidRPr="00922F18">
          <w:rPr>
            <w:rStyle w:val="Hyperlink"/>
            <w:rFonts w:ascii="Arial" w:hAnsi="Arial" w:cs="Arial"/>
          </w:rPr>
          <w:t>http://www.nrc.gov/about</w:t>
        </w:r>
        <w:r w:rsidRPr="00922F18">
          <w:rPr>
            <w:rStyle w:val="Hyperlink"/>
            <w:rFonts w:ascii="Arial" w:hAnsi="Arial" w:cs="Arial"/>
          </w:rPr>
          <w:noBreakHyphen/>
          <w:t>nrc/regulatory/enforcement/enforce</w:t>
        </w:r>
        <w:r w:rsidRPr="00922F18">
          <w:rPr>
            <w:rStyle w:val="Hyperlink"/>
            <w:rFonts w:ascii="Arial" w:hAnsi="Arial" w:cs="Arial"/>
          </w:rPr>
          <w:noBreakHyphen/>
          <w:t>pol.html</w:t>
        </w:r>
        <w:r w:rsidR="00D3233D" w:rsidRPr="00922F18">
          <w:rPr>
            <w:rStyle w:val="Hypertext"/>
            <w:rFonts w:ascii="Arial" w:hAnsi="Arial" w:cs="Arial"/>
          </w:rPr>
          <w:fldChar w:fldCharType="end"/>
        </w:r>
        <w:r w:rsidRPr="00922F18">
          <w:rPr>
            <w:rFonts w:ascii="Arial" w:hAnsi="Arial" w:cs="Arial"/>
          </w:rPr>
          <w:t>).</w:t>
        </w:r>
      </w:ins>
      <w:ins w:id="1176" w:author="ILC1" w:date="2010-07-28T10:28:00Z">
        <w:r w:rsidR="00C27F98">
          <w:rPr>
            <w:rFonts w:ascii="Arial" w:hAnsi="Arial" w:cs="Arial"/>
          </w:rPr>
          <w:t>”</w:t>
        </w:r>
      </w:ins>
      <w:ins w:id="1177" w:author="NAA" w:date="2010-06-24T12:28:00Z">
        <w:r w:rsidRPr="00922F18">
          <w:rPr>
            <w:rFonts w:ascii="Arial" w:hAnsi="Arial" w:cs="Arial"/>
          </w:rPr>
          <w:t>]</w:t>
        </w:r>
      </w:ins>
    </w:p>
    <w:p w:rsidR="003061A2" w:rsidRDefault="00306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78" w:author="Gwendolyn Davis" w:date="2010-07-16T11:21:00Z"/>
          <w:rFonts w:ascii="Arial" w:hAnsi="Arial" w:cs="Arial"/>
        </w:rPr>
      </w:pPr>
    </w:p>
    <w:p w:rsidR="009D69DB" w:rsidRDefault="00922F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79" w:author="Gwendolyn Davis" w:date="2010-07-26T14:06:00Z"/>
          <w:rFonts w:ascii="Arial" w:hAnsi="Arial" w:cs="Arial"/>
        </w:rPr>
      </w:pPr>
      <w:ins w:id="1180" w:author="NAA" w:date="2010-06-24T12:28:00Z">
        <w:r w:rsidRPr="00922F18">
          <w:rPr>
            <w:rFonts w:ascii="Arial" w:hAnsi="Arial" w:cs="Arial"/>
          </w:rPr>
          <w:t>The violation(s) is (are) cited in the enclosed Notice of Violation (Notice) and the circumstances surrounding it (them) are described in detail in the subject inspection report.  The violation(s) is (are) being cited in the Notice because [An explanation MUST be included that clearly articulates why an NOV is being issued in terms of the Section VI.A criteria they met.  This explanation may be expanded, where warranted, to convey the appropriate message to the licensee in terms of those actions that require additional attention.  In addition, for Severity Level IV citations beyond the normal Section VI.A criteria, this explanation must include the basis for issuing the citation, notwithstanding the normal</w:t>
        </w:r>
      </w:ins>
      <w:ins w:id="1181" w:author="Gwendolyn Davis" w:date="2010-07-16T11:20:00Z">
        <w:r w:rsidR="00420966">
          <w:rPr>
            <w:rFonts w:ascii="Arial" w:hAnsi="Arial" w:cs="Arial"/>
          </w:rPr>
          <w:t> p</w:t>
        </w:r>
      </w:ins>
      <w:ins w:id="1182" w:author="NAA" w:date="2010-06-24T12:28:00Z">
        <w:r w:rsidRPr="00922F18">
          <w:rPr>
            <w:rFonts w:ascii="Arial" w:hAnsi="Arial" w:cs="Arial"/>
          </w:rPr>
          <w:t>olicies.]</w:t>
        </w:r>
      </w:ins>
    </w:p>
    <w:p w:rsidR="00A63691" w:rsidRDefault="005565D4" w:rsidP="004401F4">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183" w:author="Gwendolyn Davis" w:date="2010-07-26T14:07:00Z">
        <w:r>
          <w:rPr>
            <w:rFonts w:ascii="Arial" w:hAnsi="Arial" w:cs="Arial"/>
          </w:rPr>
          <w:t xml:space="preserve">  </w:t>
        </w:r>
      </w:ins>
    </w:p>
    <w:p w:rsidR="003061A2" w:rsidRDefault="00922F18" w:rsidP="004401F4">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4" w:author="NAA" w:date="2010-06-24T12:28:00Z"/>
          <w:rFonts w:ascii="Arial" w:hAnsi="Arial" w:cs="Arial"/>
        </w:rPr>
      </w:pPr>
      <w:ins w:id="1185" w:author="NAA" w:date="2010-06-24T12:28:00Z">
        <w:r w:rsidRPr="00922F18">
          <w:rPr>
            <w:rFonts w:ascii="Arial" w:hAnsi="Arial" w:cs="Arial"/>
          </w:rPr>
          <w:lastRenderedPageBreak/>
          <w:t xml:space="preserve">[Include either the </w:t>
        </w:r>
        <w:r w:rsidRPr="00922F18">
          <w:rPr>
            <w:rFonts w:ascii="Arial" w:hAnsi="Arial" w:cs="Arial"/>
          </w:rPr>
          <w:sym w:font="WP TypographicSymbols" w:char="0041"/>
        </w:r>
        <w:r w:rsidRPr="00922F18">
          <w:rPr>
            <w:rFonts w:ascii="Arial" w:hAnsi="Arial" w:cs="Arial"/>
          </w:rPr>
          <w:t>response required</w:t>
        </w:r>
        <w:r w:rsidRPr="00922F18">
          <w:rPr>
            <w:rFonts w:ascii="Arial" w:hAnsi="Arial" w:cs="Arial"/>
          </w:rPr>
          <w:sym w:font="WP TypographicSymbols" w:char="0040"/>
        </w:r>
        <w:r w:rsidRPr="00922F18">
          <w:rPr>
            <w:rFonts w:ascii="Arial" w:hAnsi="Arial" w:cs="Arial"/>
          </w:rPr>
          <w:t xml:space="preserve"> or the </w:t>
        </w:r>
        <w:r w:rsidRPr="00922F18">
          <w:rPr>
            <w:rFonts w:ascii="Arial" w:hAnsi="Arial" w:cs="Arial"/>
          </w:rPr>
          <w:sym w:font="WP TypographicSymbols" w:char="0041"/>
        </w:r>
        <w:r w:rsidRPr="00922F18">
          <w:rPr>
            <w:rFonts w:ascii="Arial" w:hAnsi="Arial" w:cs="Arial"/>
          </w:rPr>
          <w:t>no response required</w:t>
        </w:r>
        <w:r w:rsidRPr="00922F18">
          <w:rPr>
            <w:rFonts w:ascii="Arial" w:hAnsi="Arial" w:cs="Arial"/>
          </w:rPr>
          <w:sym w:font="WP TypographicSymbols" w:char="0040"/>
        </w:r>
        <w:r w:rsidRPr="00922F18">
          <w:rPr>
            <w:rFonts w:ascii="Arial" w:hAnsi="Arial" w:cs="Arial"/>
          </w:rPr>
          <w:t xml:space="preserve"> paragraph:</w:t>
        </w:r>
      </w:ins>
    </w:p>
    <w:p w:rsidR="003061A2" w:rsidRDefault="003061A2" w:rsidP="004401F4">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6" w:author="NAA" w:date="2010-06-24T12:28:00Z"/>
          <w:rFonts w:ascii="Arial" w:hAnsi="Arial" w:cs="Arial"/>
        </w:rPr>
      </w:pPr>
    </w:p>
    <w:p w:rsidR="003061A2" w:rsidRDefault="00922F18" w:rsidP="004401F4">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7" w:author="NAA" w:date="2010-06-24T12:28:00Z"/>
          <w:rFonts w:ascii="Arial" w:hAnsi="Arial" w:cs="Arial"/>
        </w:rPr>
      </w:pPr>
      <w:ins w:id="1188" w:author="NAA" w:date="2010-06-24T12:28:00Z">
        <w:r w:rsidRPr="00922F18">
          <w:rPr>
            <w:rFonts w:ascii="Arial" w:hAnsi="Arial" w:cs="Arial"/>
          </w:rPr>
          <w:sym w:font="WP TypographicSymbols" w:char="0041"/>
        </w:r>
        <w:r w:rsidRPr="00922F18">
          <w:rPr>
            <w:rFonts w:ascii="Arial" w:hAnsi="Arial" w:cs="Arial"/>
          </w:rPr>
          <w:t>You are required to respond to this letter and should follow the instructions specified in the enclosed Notice when preparing your response.  [Other specific responses required should be addressed as appropriate.]  [Add the following sentence for material and fuel cycle licensees:  "For your consideration and convenience, an excerpt from NRC Information Notice 96-28, "Suggested Guidance Relating to Development and Implementation of Corrective Action," is enclosed."]  The NRC will use your response, in part, to determine whether further enforcement action is necessary to ensure compliance with regulatory requirements.</w:t>
        </w:r>
        <w:r w:rsidRPr="00922F18">
          <w:rPr>
            <w:rFonts w:ascii="Arial" w:hAnsi="Arial" w:cs="Arial"/>
          </w:rPr>
          <w:sym w:font="WP TypographicSymbols" w:char="0040"/>
        </w:r>
        <w:r w:rsidRPr="00922F18">
          <w:rPr>
            <w:rFonts w:ascii="Arial" w:hAnsi="Arial" w:cs="Arial"/>
          </w:rPr>
          <w:t xml:space="preserve">  </w:t>
        </w:r>
      </w:ins>
    </w:p>
    <w:p w:rsidR="003061A2" w:rsidRDefault="00306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89" w:author="NAA" w:date="2010-06-24T12:28:00Z"/>
          <w:rFonts w:ascii="Arial" w:hAnsi="Arial" w:cs="Arial"/>
        </w:rPr>
      </w:pPr>
    </w:p>
    <w:p w:rsidR="003061A2" w:rsidRDefault="00922F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90" w:author="NAA" w:date="2010-06-24T12:28:00Z"/>
          <w:rFonts w:ascii="Arial" w:hAnsi="Arial" w:cs="Arial"/>
        </w:rPr>
      </w:pPr>
      <w:ins w:id="1191" w:author="NAA" w:date="2010-06-24T12:28:00Z">
        <w:r w:rsidRPr="00922F18">
          <w:rPr>
            <w:rFonts w:ascii="Arial" w:hAnsi="Arial" w:cs="Arial"/>
          </w:rPr>
          <w:t>Or, for Severity Level IV NOVs where the region has determined that no response is required, the preceding paragraph can be replaced by the following paragraph:</w:t>
        </w:r>
      </w:ins>
    </w:p>
    <w:p w:rsidR="003061A2" w:rsidRDefault="00306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92" w:author="NAA" w:date="2010-06-24T12:28:00Z"/>
          <w:rFonts w:ascii="Arial" w:hAnsi="Arial" w:cs="Arial"/>
        </w:rPr>
      </w:pPr>
    </w:p>
    <w:p w:rsidR="0049066E" w:rsidRDefault="00922F18" w:rsidP="004906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93" w:author="Gwendolyn Davis" w:date="2010-07-16T11:16:00Z"/>
          <w:rFonts w:ascii="Arial" w:hAnsi="Arial" w:cs="Arial"/>
        </w:rPr>
      </w:pPr>
      <w:ins w:id="1194" w:author="NAA" w:date="2010-06-24T12:28:00Z">
        <w:r w:rsidRPr="00922F18">
          <w:rPr>
            <w:rFonts w:ascii="Arial" w:hAnsi="Arial" w:cs="Arial"/>
          </w:rPr>
          <w:sym w:font="WP TypographicSymbols" w:char="0041"/>
        </w:r>
        <w:r w:rsidRPr="00922F18">
          <w:rPr>
            <w:rFonts w:ascii="Arial" w:hAnsi="Arial" w:cs="Arial"/>
          </w:rPr>
          <w:t xml:space="preserve">The NRC has concluded that information regarding the reason for the violation, the corrective actions taken and planned to correct the violation and prevent recurrence is already adequately addressed on the docket in [indicate correspondence, e.g., </w:t>
        </w:r>
        <w:r w:rsidRPr="00922F18">
          <w:rPr>
            <w:rFonts w:ascii="Arial" w:hAnsi="Arial" w:cs="Arial"/>
          </w:rPr>
          <w:sym w:font="WP TypographicSymbols" w:char="0041"/>
        </w:r>
        <w:r w:rsidRPr="00922F18">
          <w:rPr>
            <w:rFonts w:ascii="Arial" w:hAnsi="Arial" w:cs="Arial"/>
          </w:rPr>
          <w:t xml:space="preserve">Inspection Report No. </w:t>
        </w:r>
        <w:r w:rsidRPr="00922F18">
          <w:rPr>
            <w:rFonts w:ascii="Arial" w:hAnsi="Arial" w:cs="Arial"/>
            <w:u w:val="single"/>
          </w:rPr>
          <w:t>(XXXXXXXX/YYYYYNNN), LER YY-NNN</w:t>
        </w:r>
      </w:ins>
      <w:ins w:id="1195" w:author="Gwendolyn Davis" w:date="2010-07-16T11:14:00Z">
        <w:r w:rsidR="0049066E">
          <w:rPr>
            <w:rFonts w:ascii="Arial" w:hAnsi="Arial" w:cs="Arial"/>
          </w:rPr>
          <w:t xml:space="preserve">, </w:t>
        </w:r>
      </w:ins>
      <w:ins w:id="1196" w:author="NAA" w:date="2010-06-24T12:28:00Z">
        <w:r w:rsidRPr="00922F18">
          <w:rPr>
            <w:rFonts w:ascii="Arial" w:hAnsi="Arial" w:cs="Arial"/>
          </w:rPr>
          <w:t xml:space="preserve">or letter from Licensee] dated </w:t>
        </w:r>
        <w:r w:rsidRPr="00922F18">
          <w:rPr>
            <w:rFonts w:ascii="Arial" w:hAnsi="Arial" w:cs="Arial"/>
            <w:u w:val="single"/>
          </w:rPr>
          <w:t>(date)</w:t>
        </w:r>
      </w:ins>
      <w:ins w:id="1197" w:author="Gwendolyn Davis" w:date="2010-07-16T11:16:00Z">
        <w:r w:rsidR="0049066E">
          <w:rPr>
            <w:rFonts w:ascii="Arial" w:hAnsi="Arial" w:cs="Arial"/>
            <w:u w:val="single"/>
          </w:rPr>
          <w:t xml:space="preserve">. </w:t>
        </w:r>
      </w:ins>
    </w:p>
    <w:p w:rsidR="0063564B" w:rsidRDefault="00922F18" w:rsidP="004906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98" w:author="NAA" w:date="2010-06-24T12:28:00Z"/>
          <w:rFonts w:ascii="Arial" w:hAnsi="Arial" w:cs="Arial"/>
        </w:rPr>
      </w:pPr>
      <w:ins w:id="1199" w:author="NAA" w:date="2010-06-24T12:28:00Z">
        <w:r w:rsidRPr="00922F18">
          <w:rPr>
            <w:rFonts w:ascii="Arial" w:hAnsi="Arial" w:cs="Arial"/>
          </w:rPr>
          <w:t>Therefore, you are not required to respond to this letter unless the description herein does not accurately reflect your corrective actions or your position.  In that case, or if you choose to provide additional information, you should follow the instructions specified in the enclosed Notice.</w:t>
        </w:r>
        <w:r w:rsidRPr="00922F18">
          <w:rPr>
            <w:rFonts w:ascii="Arial" w:hAnsi="Arial" w:cs="Arial"/>
          </w:rPr>
          <w:sym w:font="WP TypographicSymbols" w:char="0040"/>
        </w:r>
        <w:r w:rsidRPr="00922F18">
          <w:rPr>
            <w:rFonts w:ascii="Arial" w:hAnsi="Arial" w:cs="Arial"/>
          </w:rPr>
          <w:t>]</w:t>
        </w:r>
      </w:ins>
    </w:p>
    <w:p w:rsidR="003061A2" w:rsidRDefault="00306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00" w:author="NAA" w:date="2010-06-24T12:28:00Z"/>
          <w:rFonts w:ascii="Arial" w:hAnsi="Arial" w:cs="Arial"/>
        </w:rPr>
      </w:pPr>
    </w:p>
    <w:p w:rsidR="003061A2" w:rsidRDefault="00922F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01" w:author="NAA" w:date="2010-06-24T12:28:00Z"/>
          <w:rFonts w:ascii="Arial" w:hAnsi="Arial" w:cs="Arial"/>
        </w:rPr>
      </w:pPr>
      <w:ins w:id="1202" w:author="NAA" w:date="2010-06-24T12:28:00Z">
        <w:r w:rsidRPr="00922F18">
          <w:rPr>
            <w:rFonts w:ascii="Arial" w:hAnsi="Arial" w:cs="Arial"/>
          </w:rPr>
          <w:t>[For inspection reports with NCVs, include the following paragraph:</w:t>
        </w:r>
      </w:ins>
    </w:p>
    <w:p w:rsidR="003061A2" w:rsidRDefault="00306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03" w:author="NAA" w:date="2010-06-24T12:28:00Z"/>
          <w:rFonts w:ascii="Arial" w:hAnsi="Arial" w:cs="Arial"/>
        </w:rPr>
      </w:pPr>
    </w:p>
    <w:p w:rsidR="003061A2" w:rsidRDefault="00922F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04" w:author="NAA" w:date="2010-06-24T12:28:00Z"/>
          <w:rFonts w:ascii="Arial" w:hAnsi="Arial" w:cs="Arial"/>
        </w:rPr>
      </w:pPr>
      <w:ins w:id="1205" w:author="NAA" w:date="2010-06-24T12:28:00Z">
        <w:r w:rsidRPr="00922F18">
          <w:rPr>
            <w:rFonts w:ascii="Arial" w:hAnsi="Arial" w:cs="Arial"/>
          </w:rPr>
          <w:sym w:font="WP TypographicSymbols" w:char="0041"/>
        </w:r>
        <w:r w:rsidRPr="00922F18">
          <w:rPr>
            <w:rFonts w:ascii="Arial" w:hAnsi="Arial" w:cs="Arial"/>
          </w:rPr>
          <w:t xml:space="preserve">Based on the results of this inspection, the NRC has (also) determined that </w:t>
        </w:r>
        <w:r w:rsidRPr="00922F18">
          <w:rPr>
            <w:rFonts w:ascii="Arial" w:hAnsi="Arial" w:cs="Arial"/>
            <w:u w:val="single"/>
          </w:rPr>
          <w:t xml:space="preserve">(number) </w:t>
        </w:r>
        <w:r w:rsidRPr="00922F18">
          <w:rPr>
            <w:rFonts w:ascii="Arial" w:hAnsi="Arial" w:cs="Arial"/>
          </w:rPr>
          <w:t xml:space="preserve">   (additional) Severity Level IV violation(s) of NRC requirements occurred. [Alternatively, for NCVs associated with green SDP findings, use:  Based on the results of this inspection, the NRC has (also) identified (additional) issues that were evaluated under the risk significance determination process as having very low safety significance (green).  The NRC has also determined that violations are associated with these issues.]  These violations are being treated as Non-Cited Violations (NCVs), consistent with Section VI.A of the Enforcement Policy.  The(se) NCVs are described in the subject inspection report.  If you contest the violation(s) or significance of the(se) NCV(s), you should provide a response within 30 days of the date of this inspection report, with the basis for your denial, to the Nuclear Regulatory Commission, ATTN:  Document Control Desk, Washington DC 20555-0001, with copies to: (1) the Regional Administrator, Region </w:t>
        </w:r>
        <w:r w:rsidRPr="00922F18">
          <w:rPr>
            <w:rFonts w:ascii="Arial" w:hAnsi="Arial" w:cs="Arial"/>
            <w:u w:val="single"/>
          </w:rPr>
          <w:t xml:space="preserve">  </w:t>
        </w:r>
        <w:r w:rsidRPr="00922F18">
          <w:rPr>
            <w:rFonts w:ascii="Arial" w:hAnsi="Arial" w:cs="Arial"/>
          </w:rPr>
          <w:t xml:space="preserve">; (2) the Director, Office of Enforcement, United States Nuclear Regulatory Commission, Washington, DC 20555-0001; and (3) </w:t>
        </w:r>
        <w:r w:rsidRPr="00922F18">
          <w:rPr>
            <w:rFonts w:ascii="Arial" w:hAnsi="Arial" w:cs="Arial"/>
            <w:u w:val="single"/>
          </w:rPr>
          <w:t>(the Name of the NRC Resident Inspector)</w:t>
        </w:r>
        <w:r w:rsidRPr="00922F18">
          <w:rPr>
            <w:rFonts w:ascii="Arial" w:hAnsi="Arial" w:cs="Arial"/>
          </w:rPr>
          <w:t xml:space="preserve"> at </w:t>
        </w:r>
        <w:r w:rsidRPr="00922F18">
          <w:rPr>
            <w:rFonts w:ascii="Arial" w:hAnsi="Arial" w:cs="Arial"/>
            <w:u w:val="single"/>
          </w:rPr>
          <w:t xml:space="preserve"> (Plant Name) </w:t>
        </w:r>
        <w:r w:rsidRPr="00922F18">
          <w:rPr>
            <w:rFonts w:ascii="Arial" w:hAnsi="Arial" w:cs="Arial"/>
          </w:rPr>
          <w:t xml:space="preserve"> facility.</w:t>
        </w:r>
        <w:r w:rsidRPr="00922F18">
          <w:rPr>
            <w:rFonts w:ascii="Arial" w:hAnsi="Arial" w:cs="Arial"/>
          </w:rPr>
          <w:sym w:font="WP TypographicSymbols" w:char="0040"/>
        </w:r>
        <w:r w:rsidRPr="00922F18">
          <w:rPr>
            <w:rFonts w:ascii="Arial" w:hAnsi="Arial" w:cs="Arial"/>
          </w:rPr>
          <w:t>]</w:t>
        </w:r>
      </w:ins>
    </w:p>
    <w:p w:rsidR="003061A2" w:rsidRDefault="00306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922F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06" w:author="NAA" w:date="2010-06-24T12:28:00Z"/>
          <w:rFonts w:ascii="Arial" w:hAnsi="Arial" w:cs="Arial"/>
        </w:rPr>
      </w:pPr>
      <w:ins w:id="1207" w:author="NAA" w:date="2010-06-24T12:28:00Z">
        <w:r w:rsidRPr="00922F18">
          <w:rPr>
            <w:rFonts w:ascii="Arial" w:hAnsi="Arial" w:cs="Arial"/>
          </w:rPr>
          <w:t>[Include the next three paragraphs if apparent violations are being addressed and a predecisional enforcement conference is being confirmed (</w:t>
        </w:r>
        <w:r w:rsidRPr="00922F18">
          <w:rPr>
            <w:rFonts w:ascii="Arial" w:hAnsi="Arial" w:cs="Arial"/>
          </w:rPr>
          <w:sym w:font="WP TypographicSymbols" w:char="0041"/>
        </w:r>
        <w:r w:rsidRPr="00922F18">
          <w:rPr>
            <w:rFonts w:ascii="Arial" w:hAnsi="Arial" w:cs="Arial"/>
          </w:rPr>
          <w:t>conference letter</w:t>
        </w:r>
        <w:r w:rsidRPr="00922F18">
          <w:rPr>
            <w:rFonts w:ascii="Arial" w:hAnsi="Arial" w:cs="Arial"/>
          </w:rPr>
          <w:sym w:font="WP TypographicSymbols" w:char="0040"/>
        </w:r>
        <w:r w:rsidRPr="00922F18">
          <w:rPr>
            <w:rFonts w:ascii="Arial" w:hAnsi="Arial" w:cs="Arial"/>
          </w:rPr>
          <w:t>):</w:t>
        </w:r>
      </w:ins>
    </w:p>
    <w:p w:rsidR="003061A2" w:rsidRDefault="00306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08" w:author="Gwendolyn Davis" w:date="2010-07-16T11:18:00Z"/>
          <w:rFonts w:ascii="Arial" w:hAnsi="Arial" w:cs="Arial"/>
        </w:rPr>
      </w:pPr>
    </w:p>
    <w:p w:rsidR="003061A2" w:rsidRDefault="00922F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922F18">
        <w:rPr>
          <w:rFonts w:ascii="Arial" w:hAnsi="Arial" w:cs="Arial"/>
        </w:rPr>
        <w:sym w:font="WP TypographicSymbols" w:char="0041"/>
      </w:r>
      <w:r w:rsidRPr="00922F18">
        <w:rPr>
          <w:rFonts w:ascii="Arial" w:hAnsi="Arial" w:cs="Arial"/>
        </w:rPr>
        <w:t xml:space="preserve">In addition, </w:t>
      </w:r>
      <w:r w:rsidRPr="00922F18">
        <w:rPr>
          <w:rFonts w:ascii="Arial" w:hAnsi="Arial" w:cs="Arial"/>
          <w:u w:val="single"/>
        </w:rPr>
        <w:t xml:space="preserve">(number) </w:t>
      </w:r>
      <w:r w:rsidRPr="00922F18">
        <w:rPr>
          <w:rFonts w:ascii="Arial" w:hAnsi="Arial" w:cs="Arial"/>
        </w:rPr>
        <w:t>apparent violation(s) was (were) identified and is (are) being considered for escalated enforcement action in accordance with the NRC Enforcement Policy.  [The narrative that follows should briefly discuss the nature of the apparent violation(s).] Since the NRC has not made a final determination in this matter, no Notice of Violation is being issued for these inspection findings at this time.  In addition, please be advised that the number and characterization of apparent violations described in the enclosed inspection report may change as a result of further NRC review.</w:t>
      </w:r>
    </w:p>
    <w:p w:rsidR="003061A2" w:rsidRDefault="00306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922F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922F18">
        <w:rPr>
          <w:rFonts w:ascii="Arial" w:hAnsi="Arial" w:cs="Arial"/>
        </w:rPr>
        <w:t xml:space="preserve">An open (A closed) predecisional enforcement conference to discuss this (these) apparent violation(s) has been scheduled for </w:t>
      </w:r>
      <w:r w:rsidRPr="00922F18">
        <w:rPr>
          <w:rFonts w:ascii="Arial" w:hAnsi="Arial" w:cs="Arial"/>
          <w:u w:val="single"/>
        </w:rPr>
        <w:t>(date).</w:t>
      </w:r>
      <w:r w:rsidRPr="00922F18">
        <w:rPr>
          <w:rFonts w:ascii="Arial" w:hAnsi="Arial" w:cs="Arial"/>
        </w:rPr>
        <w:t xml:space="preserve">  The decision to hold a predecisional enforcement conference does not mean that the NRC has determined that a violation has occurred or that enforcement action will be taken.  This conference is being held to obtain information to assist the NRC in making an enforcement decision.  This may include information to determine whether a violation occurred, information to determine the significance of a violation, information related to the identification of a violation, and information related to any corrective actions taken or planned.  The conference will provide an opportunity for you to provide your perspective on these matters and any other information that you believe the NRC should take into consideration in making an enforcement decision.  </w:t>
      </w:r>
    </w:p>
    <w:p w:rsidR="003061A2" w:rsidRDefault="003061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922F1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922F18">
        <w:rPr>
          <w:rFonts w:ascii="Arial" w:hAnsi="Arial" w:cs="Arial"/>
        </w:rPr>
        <w:t>You will be advised by separate correspondence of the results of our deliberations on this matter.  No response regarding the(se) apparent violation(s) is required at this time.</w:t>
      </w:r>
      <w:r w:rsidRPr="00922F18">
        <w:rPr>
          <w:rFonts w:ascii="Arial" w:hAnsi="Arial" w:cs="Arial"/>
        </w:rPr>
        <w:sym w:font="WP TypographicSymbols" w:char="0040"/>
      </w:r>
      <w:r w:rsidRPr="00922F18">
        <w:rPr>
          <w:rFonts w:ascii="Arial" w:hAnsi="Arial" w:cs="Arial"/>
        </w:rPr>
        <w:t>]</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sidRPr="00922F18">
        <w:rPr>
          <w:rFonts w:ascii="Arial" w:hAnsi="Arial" w:cs="Arial"/>
        </w:rPr>
        <w:t xml:space="preserve">Sincerely,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sidRPr="00652E87">
        <w:rPr>
          <w:rFonts w:ascii="Arial" w:hAnsi="Arial" w:cs="Arial"/>
        </w:rPr>
        <w:t>John Doe, Director</w:t>
      </w:r>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jc w:val="both"/>
        <w:rPr>
          <w:rFonts w:ascii="Arial" w:hAnsi="Arial" w:cs="Arial"/>
        </w:rPr>
      </w:pPr>
      <w:r w:rsidRPr="00652E87">
        <w:rPr>
          <w:rFonts w:ascii="Arial" w:hAnsi="Arial" w:cs="Arial"/>
        </w:rPr>
        <w:t xml:space="preserve">Division of Nuclear Materials Safety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652E87">
        <w:rPr>
          <w:rFonts w:ascii="Arial" w:hAnsi="Arial" w:cs="Arial"/>
        </w:rPr>
        <w:t>Enclosure: Appendix A, Notice of Violation</w:t>
      </w:r>
    </w:p>
    <w:p w:rsidR="00652E87" w:rsidRDefault="00652E87" w:rsidP="004772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center"/>
        <w:outlineLvl w:val="0"/>
        <w:rPr>
          <w:ins w:id="1209" w:author="NAA" w:date="2010-06-24T12:28:00Z"/>
          <w:rFonts w:ascii="Arial" w:hAnsi="Arial" w:cs="Arial"/>
          <w:color w:val="FF0000"/>
        </w:rPr>
        <w:sectPr w:rsidR="00652E87" w:rsidSect="00164097">
          <w:footerReference w:type="default" r:id="rId58"/>
          <w:footerReference w:type="first" r:id="rId59"/>
          <w:type w:val="continuous"/>
          <w:pgSz w:w="12240" w:h="15840"/>
          <w:pgMar w:top="1080" w:right="1440" w:bottom="720" w:left="1440" w:header="1440" w:footer="1440" w:gutter="0"/>
          <w:pgNumType w:start="1"/>
          <w:cols w:space="720"/>
          <w:docGrid w:linePitch="326"/>
        </w:sectPr>
      </w:pPr>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center"/>
        <w:outlineLvl w:val="0"/>
        <w:rPr>
          <w:ins w:id="1210" w:author="NAA" w:date="2010-06-24T12:28:00Z"/>
          <w:rFonts w:ascii="Arial" w:hAnsi="Arial" w:cs="Arial"/>
        </w:rPr>
      </w:pPr>
      <w:bookmarkStart w:id="1211" w:name="_Toc242087258"/>
      <w:bookmarkStart w:id="1212" w:name="_Toc263168996"/>
      <w:ins w:id="1213" w:author="NAA" w:date="2010-06-24T12:28:00Z">
        <w:r w:rsidRPr="00F42688">
          <w:rPr>
            <w:rFonts w:ascii="Arial" w:hAnsi="Arial" w:cs="Arial"/>
          </w:rPr>
          <w:lastRenderedPageBreak/>
          <w:t xml:space="preserve">Enclosure 8 – Information </w:t>
        </w:r>
        <w:r w:rsidR="008160E0">
          <w:rPr>
            <w:rFonts w:ascii="Arial" w:hAnsi="Arial" w:cs="Arial"/>
          </w:rPr>
          <w:t>for the</w:t>
        </w:r>
        <w:r w:rsidRPr="00F42688">
          <w:rPr>
            <w:rFonts w:ascii="Arial" w:hAnsi="Arial" w:cs="Arial"/>
          </w:rPr>
          <w:t xml:space="preserve"> Inspection of Licensees Holding</w:t>
        </w:r>
        <w:bookmarkEnd w:id="1211"/>
        <w:bookmarkEnd w:id="1212"/>
        <w:r w:rsidRPr="00F42688">
          <w:rPr>
            <w:rFonts w:ascii="Arial" w:hAnsi="Arial" w:cs="Arial"/>
          </w:rPr>
          <w:t xml:space="preserve"> </w:t>
        </w:r>
      </w:ins>
    </w:p>
    <w:p w:rsidR="003061A2" w:rsidRDefault="00F426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center"/>
        <w:outlineLvl w:val="0"/>
        <w:rPr>
          <w:ins w:id="1214" w:author="Gwendolyn Davis" w:date="2010-07-16T11:02:00Z"/>
          <w:rFonts w:ascii="Arial" w:hAnsi="Arial" w:cs="Arial"/>
        </w:rPr>
      </w:pPr>
      <w:bookmarkStart w:id="1215" w:name="_Toc263168997"/>
      <w:ins w:id="1216" w:author="NAA" w:date="2010-06-24T12:28:00Z">
        <w:r w:rsidRPr="00F42688">
          <w:rPr>
            <w:rFonts w:ascii="Arial" w:hAnsi="Arial" w:cs="Arial"/>
          </w:rPr>
          <w:t>Nuclear Materials Management and Safeguards System (NMMSS) Accounts</w:t>
        </w:r>
      </w:ins>
      <w:bookmarkEnd w:id="1215"/>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center"/>
        <w:outlineLvl w:val="0"/>
        <w:rPr>
          <w:ins w:id="1217" w:author="NAA" w:date="2010-06-24T12:28:00Z"/>
          <w:rFonts w:ascii="Arial" w:hAnsi="Arial" w:cs="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ins w:id="1218" w:author="NAA" w:date="2010-06-24T12:28:00Z"/>
          <w:rFonts w:ascii="Arial" w:hAnsi="Arial" w:cs="Arial"/>
        </w:rPr>
      </w:pPr>
    </w:p>
    <w:p w:rsidR="003061A2" w:rsidRDefault="00B20A25">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hanging="720"/>
        <w:jc w:val="both"/>
        <w:rPr>
          <w:rFonts w:ascii="Arial" w:hAnsi="Arial"/>
        </w:rPr>
      </w:pPr>
      <w:r w:rsidRPr="00B20A25">
        <w:rPr>
          <w:rFonts w:ascii="Arial" w:hAnsi="Arial"/>
        </w:rPr>
        <w:t>1.0</w:t>
      </w:r>
      <w:r w:rsidRPr="00B20A25">
        <w:rPr>
          <w:rFonts w:ascii="Arial" w:hAnsi="Arial"/>
        </w:rPr>
        <w:tab/>
        <w:t>Background:</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t xml:space="preserve">The Nuclear Materials Management and Safeguards System (NMMSS) is the </w:t>
      </w:r>
      <w:ins w:id="1219" w:author="Gwendolyn Davis" w:date="2010-07-14T09:44:00Z">
        <w:r w:rsidR="00A660F4">
          <w:rPr>
            <w:rFonts w:ascii="Arial" w:hAnsi="Arial"/>
          </w:rPr>
          <w:t>United States (</w:t>
        </w:r>
      </w:ins>
      <w:r w:rsidRPr="00B20A25">
        <w:rPr>
          <w:rFonts w:ascii="Arial" w:hAnsi="Arial"/>
        </w:rPr>
        <w:t>U.S.</w:t>
      </w:r>
      <w:ins w:id="1220" w:author="Gwendolyn Davis" w:date="2010-07-14T09:44:00Z">
        <w:r w:rsidR="00A660F4">
          <w:rPr>
            <w:rFonts w:ascii="Arial" w:hAnsi="Arial"/>
          </w:rPr>
          <w:t>)</w:t>
        </w:r>
      </w:ins>
      <w:r w:rsidRPr="00B20A25">
        <w:rPr>
          <w:rFonts w:ascii="Arial" w:hAnsi="Arial"/>
        </w:rPr>
        <w:t xml:space="preserve"> Government’s database for current and historical data on the receipt, shipment, and inventory adjustment of certain source and special nuclear materials (SNM).   NMMSS data is also used to satisfy the reporting requirements of international agreements that the United States is part of regarding the tracking of certain source and </w:t>
      </w:r>
      <w:ins w:id="1221" w:author="Gwendolyn Davis" w:date="2010-07-14T09:44:00Z">
        <w:r w:rsidR="00A660F4">
          <w:rPr>
            <w:rFonts w:ascii="Arial" w:hAnsi="Arial"/>
          </w:rPr>
          <w:t>SNM</w:t>
        </w:r>
      </w:ins>
      <w:r w:rsidRPr="00B20A25">
        <w:rPr>
          <w:rFonts w:ascii="Arial" w:hAnsi="Arial"/>
        </w:rPr>
        <w:t xml:space="preserve">.  The NMMSS database is operated by a contractor on behalf of the U.S. Department of Energy (DOE) and the NRC.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t xml:space="preserve">NRC and Agreement State licensees are required by 10 CFR Parts 40, 72, 74, and 150 to submit reports to NMMSS if </w:t>
      </w:r>
      <w:ins w:id="1222" w:author="NAA" w:date="2010-06-24T12:28:00Z">
        <w:r w:rsidR="0025027A" w:rsidRPr="00F42688">
          <w:rPr>
            <w:rFonts w:ascii="Arial" w:hAnsi="Arial" w:cs="Arial"/>
          </w:rPr>
          <w:t>they</w:t>
        </w:r>
      </w:ins>
      <w:r w:rsidRPr="00B20A25">
        <w:rPr>
          <w:rFonts w:ascii="Arial" w:hAnsi="Arial"/>
        </w:rPr>
        <w:t xml:space="preserve"> ship, receive, or adjust their onsite inventories for materials that are equal to or greater than the quantities shown in  Table 1 on page 5.</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t xml:space="preserve">NMMSS is also used to provide information to the U.S. </w:t>
      </w:r>
      <w:ins w:id="1223" w:author="NAA" w:date="2010-06-24T12:28:00Z">
        <w:r w:rsidR="0025027A" w:rsidRPr="00F42688">
          <w:rPr>
            <w:rFonts w:ascii="Arial" w:hAnsi="Arial" w:cs="Arial"/>
          </w:rPr>
          <w:t>Department</w:t>
        </w:r>
      </w:ins>
      <w:r w:rsidRPr="00B20A25">
        <w:rPr>
          <w:rFonts w:ascii="Arial" w:hAnsi="Arial"/>
        </w:rPr>
        <w:t xml:space="preserve"> of State to satisfy agreements with other nations that require the accounting of foreign-obligated source material and SNM imported to and exported from the United States.  Foreign-obligated source material is source material that is tracked by NMMSS in accordance with treaty or agreement obligations that the United States has with other nations to treat nuclear materials in a manner consistent with that treaty or agreement.  For example, certain source material may be sold by or to the United States with the understanding that the material will only be used for peaceful purposes such as power generation and not used in a nuclear weapons program.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t xml:space="preserve">In practice, all foreign-obligated source material in the United States is located at fuel cycle facilities.  It is not expected that any </w:t>
      </w:r>
      <w:ins w:id="1224" w:author="NAA" w:date="2010-06-24T12:28:00Z">
        <w:r w:rsidR="0025027A" w:rsidRPr="00F42688">
          <w:rPr>
            <w:rFonts w:ascii="Arial" w:hAnsi="Arial" w:cs="Arial"/>
          </w:rPr>
          <w:t>fo</w:t>
        </w:r>
        <w:r w:rsidR="00A81C6F">
          <w:rPr>
            <w:rFonts w:ascii="Arial" w:hAnsi="Arial" w:cs="Arial"/>
          </w:rPr>
          <w:t>r</w:t>
        </w:r>
        <w:r w:rsidR="0025027A" w:rsidRPr="00F42688">
          <w:rPr>
            <w:rFonts w:ascii="Arial" w:hAnsi="Arial" w:cs="Arial"/>
          </w:rPr>
          <w:t>eign</w:t>
        </w:r>
      </w:ins>
      <w:r w:rsidRPr="00B20A25">
        <w:rPr>
          <w:rFonts w:ascii="Arial" w:hAnsi="Arial"/>
        </w:rPr>
        <w:t xml:space="preserve">-obligated material would be found at a licensee facility inspected under IMC 2800.  However, if an inspector identifies source material with documented foreign obligations, then the inspector </w:t>
      </w:r>
      <w:ins w:id="1225" w:author="NAA" w:date="2010-06-24T12:28:00Z">
        <w:r w:rsidR="0025027A" w:rsidRPr="00F42688">
          <w:rPr>
            <w:rFonts w:ascii="Arial" w:hAnsi="Arial" w:cs="Arial"/>
          </w:rPr>
          <w:t>should</w:t>
        </w:r>
      </w:ins>
      <w:r w:rsidRPr="00B20A25">
        <w:rPr>
          <w:rFonts w:ascii="Arial" w:hAnsi="Arial"/>
        </w:rPr>
        <w:t xml:space="preserve"> immediately notify the Office of Nuclear </w:t>
      </w:r>
      <w:ins w:id="1226" w:author="NAA" w:date="2010-06-24T12:28:00Z">
        <w:r w:rsidR="00D131A0">
          <w:rPr>
            <w:rFonts w:ascii="Arial" w:hAnsi="Arial" w:cs="Arial"/>
          </w:rPr>
          <w:t>Materials Safety</w:t>
        </w:r>
      </w:ins>
      <w:r w:rsidRPr="00B20A25">
        <w:rPr>
          <w:rFonts w:ascii="Arial" w:hAnsi="Arial"/>
        </w:rPr>
        <w:t xml:space="preserve"> and </w:t>
      </w:r>
      <w:ins w:id="1227" w:author="NAA" w:date="2010-06-24T12:28:00Z">
        <w:r w:rsidR="00D131A0">
          <w:rPr>
            <w:rFonts w:ascii="Arial" w:hAnsi="Arial" w:cs="Arial"/>
          </w:rPr>
          <w:t>Safeguards</w:t>
        </w:r>
      </w:ins>
      <w:r w:rsidRPr="00B20A25">
        <w:rPr>
          <w:rFonts w:ascii="Arial" w:hAnsi="Arial"/>
        </w:rPr>
        <w:t xml:space="preserve">, Division of </w:t>
      </w:r>
      <w:ins w:id="1228" w:author="NAA" w:date="2010-06-24T12:28:00Z">
        <w:r w:rsidR="00D131A0">
          <w:rPr>
            <w:rFonts w:ascii="Arial" w:hAnsi="Arial" w:cs="Arial"/>
          </w:rPr>
          <w:t>Fuel Cycle Safety and Safeguards,</w:t>
        </w:r>
      </w:ins>
      <w:r w:rsidRPr="00B20A25">
        <w:rPr>
          <w:rFonts w:ascii="Arial" w:hAnsi="Arial"/>
        </w:rPr>
        <w:t xml:space="preserve"> NMMSS Project Manager.  The inspector should include the material within the scope of the inspection under IMC 2800 until further notice.  The material is routinely inspected under IMC 2600, “Fuel Cycle Facility Operational Safety and Safeguards Inspection Program.”</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t xml:space="preserve">While the license </w:t>
      </w:r>
      <w:ins w:id="1229" w:author="NAA" w:date="2010-06-24T12:28:00Z">
        <w:r w:rsidR="0025027A" w:rsidRPr="00F42688">
          <w:rPr>
            <w:rFonts w:ascii="Arial" w:hAnsi="Arial" w:cs="Arial"/>
          </w:rPr>
          <w:t>and</w:t>
        </w:r>
      </w:ins>
      <w:r w:rsidRPr="00B20A25">
        <w:rPr>
          <w:rFonts w:ascii="Arial" w:hAnsi="Arial"/>
        </w:rPr>
        <w:t xml:space="preserve"> licensee records typically use units of radioactivity to quantify NMMSS-reportable materials, NMMSS uses units of mass (i.e., “grams”) for inventory data in records and reports.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b/>
        </w:rPr>
      </w:pPr>
    </w:p>
    <w:p w:rsidR="003061A2" w:rsidRDefault="00993584">
      <w:pPr>
        <w:pBdr>
          <w:top w:val="single" w:sz="12" w:space="9" w:color="auto"/>
          <w:left w:val="single" w:sz="12" w:space="1" w:color="auto"/>
          <w:bottom w:val="single" w:sz="12" w:space="8" w:color="auto"/>
          <w:right w:val="single" w:sz="12" w:space="9"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2160" w:right="540" w:hanging="1440"/>
        <w:jc w:val="both"/>
        <w:rPr>
          <w:ins w:id="1230" w:author="Gwendolyn Davis" w:date="2010-07-16T11:03:00Z"/>
          <w:rFonts w:ascii="Arial" w:hAnsi="Arial" w:cs="Arial"/>
        </w:rPr>
      </w:pPr>
      <w:r w:rsidRPr="00F42688">
        <w:rPr>
          <w:rFonts w:ascii="Arial" w:hAnsi="Arial" w:cs="Arial"/>
          <w:b/>
          <w:bCs/>
        </w:rPr>
        <w:t xml:space="preserve"> </w:t>
      </w:r>
      <w:r w:rsidR="0025027A" w:rsidRPr="004E4FF8">
        <w:rPr>
          <w:rFonts w:ascii="Arial" w:hAnsi="Arial" w:cs="Arial"/>
          <w:bCs/>
        </w:rPr>
        <w:t>N</w:t>
      </w:r>
      <w:r w:rsidR="0025027A" w:rsidRPr="00F42688">
        <w:rPr>
          <w:rFonts w:ascii="Arial" w:hAnsi="Arial" w:cs="Arial"/>
          <w:b/>
          <w:bCs/>
        </w:rPr>
        <w:t>OTE</w:t>
      </w:r>
      <w:r w:rsidR="0025027A" w:rsidRPr="00F42688">
        <w:rPr>
          <w:rFonts w:ascii="Arial" w:hAnsi="Arial" w:cs="Arial"/>
        </w:rPr>
        <w:t>:</w:t>
      </w:r>
      <w:r w:rsidR="0025027A" w:rsidRPr="00F42688">
        <w:rPr>
          <w:rFonts w:ascii="Arial" w:hAnsi="Arial" w:cs="Arial"/>
        </w:rPr>
        <w:tab/>
        <w:t xml:space="preserve">An inspector can readily identify foreign-obligated source </w:t>
      </w:r>
    </w:p>
    <w:p w:rsidR="003061A2" w:rsidRDefault="00B46001">
      <w:pPr>
        <w:pBdr>
          <w:top w:val="single" w:sz="12" w:space="9" w:color="auto"/>
          <w:left w:val="single" w:sz="12" w:space="1" w:color="auto"/>
          <w:bottom w:val="single" w:sz="12" w:space="8" w:color="auto"/>
          <w:right w:val="single" w:sz="12" w:space="9"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2160" w:right="540" w:hanging="1440"/>
        <w:jc w:val="both"/>
        <w:rPr>
          <w:rFonts w:ascii="Arial" w:hAnsi="Arial" w:cs="Arial"/>
        </w:rPr>
      </w:pPr>
      <w:ins w:id="1231" w:author="Gwendolyn Davis" w:date="2010-07-16T11:03:00Z">
        <w:r>
          <w:rPr>
            <w:rFonts w:ascii="Arial" w:hAnsi="Arial" w:cs="Arial"/>
            <w:b/>
            <w:bCs/>
          </w:rPr>
          <w:tab/>
        </w:r>
        <w:r>
          <w:rPr>
            <w:rFonts w:ascii="Arial" w:hAnsi="Arial" w:cs="Arial"/>
            <w:b/>
            <w:bCs/>
          </w:rPr>
          <w:tab/>
        </w:r>
        <w:r>
          <w:rPr>
            <w:rFonts w:ascii="Arial" w:hAnsi="Arial" w:cs="Arial"/>
            <w:b/>
            <w:bCs/>
          </w:rPr>
          <w:tab/>
        </w:r>
      </w:ins>
      <w:r w:rsidR="0025027A" w:rsidRPr="00F42688">
        <w:rPr>
          <w:rFonts w:ascii="Arial" w:hAnsi="Arial" w:cs="Arial"/>
        </w:rPr>
        <w:t>material because NMMSS reports the quantity as “kilograms.”</w:t>
      </w:r>
    </w:p>
    <w:p w:rsidR="003061A2" w:rsidRDefault="00B20A25">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9360"/>
        </w:tabs>
        <w:spacing w:line="253" w:lineRule="exact"/>
        <w:rPr>
          <w:rFonts w:ascii="Arial" w:hAnsi="Arial"/>
          <w:b/>
        </w:rPr>
      </w:pPr>
      <w:r w:rsidRPr="00B20A25">
        <w:rPr>
          <w:rFonts w:ascii="Arial" w:hAnsi="Arial"/>
          <w:b/>
        </w:rPr>
        <w:tab/>
      </w: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lastRenderedPageBreak/>
        <w:t>SNM is the focus of the remainder of the inspection guidance in this enclosure.  NMMSS tracks quantities of subject material by material type (MT) and does not track licensee inventories of NMMSS-reportable material down to the item level.  For example, NMMSS cannot provide information regarding the model number and serial number of devices or sources containing NMMSS-reportable material at a particular facility.  Table 2 on page 5 indicates the MT codes for the materials that NRC requires to be reported to NMMSS.</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t>In preparing for the inspection, the inspector should sum the masses for e ach MT reported by NMMSS, and be prepared to do the same during the inspection when examining the licensee’s inventory records.  Table 3 on page 6 indicates the specific activities for the materials likely to be seen during an inspection.  These factors may be used to convert between grams and activity units (curies) when comparing licensee and NMMSS records.</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r w:rsidRPr="00B20A25">
        <w:rPr>
          <w:rFonts w:ascii="Arial" w:hAnsi="Arial"/>
        </w:rPr>
        <w:t>2.0</w:t>
      </w:r>
      <w:ins w:id="1232" w:author="Gwendolyn Davis" w:date="2010-07-14T09:46:00Z">
        <w:r w:rsidR="00A660F4">
          <w:rPr>
            <w:rFonts w:ascii="Arial" w:hAnsi="Arial"/>
          </w:rPr>
          <w:tab/>
        </w:r>
      </w:ins>
      <w:r w:rsidRPr="00B20A25">
        <w:rPr>
          <w:rFonts w:ascii="Arial" w:hAnsi="Arial"/>
        </w:rPr>
        <w:t>NMMSS Inspection Process</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t>02.01</w:t>
      </w:r>
      <w:r w:rsidRPr="00B20A25">
        <w:rPr>
          <w:rFonts w:ascii="Arial" w:hAnsi="Arial"/>
        </w:rPr>
        <w:tab/>
      </w:r>
      <w:ins w:id="1233" w:author="NAA" w:date="2010-06-24T12:28:00Z">
        <w:r w:rsidR="0025027A" w:rsidRPr="00F42688">
          <w:rPr>
            <w:rFonts w:ascii="Arial" w:hAnsi="Arial" w:cs="Arial"/>
          </w:rPr>
          <w:t>Preparation</w:t>
        </w:r>
      </w:ins>
      <w:r w:rsidRPr="00B20A25">
        <w:rPr>
          <w:rFonts w:ascii="Arial" w:hAnsi="Arial"/>
        </w:rPr>
        <w:t xml:space="preserve">:  If the licensee is authorized to possess NMMSS-reportable quantities of materials, the inspector will contact the NMMSS contractor (telephone (678) 328-1116) and request a “Task 8 Inspection Package.”  If unable to contact the NMMSS contractor, the inspector should notify the </w:t>
      </w:r>
      <w:ins w:id="1234" w:author="NAA" w:date="2010-06-24T12:28:00Z">
        <w:r w:rsidR="003F3581">
          <w:rPr>
            <w:rFonts w:ascii="Arial" w:hAnsi="Arial" w:cs="Arial"/>
          </w:rPr>
          <w:t>NMSS</w:t>
        </w:r>
        <w:r w:rsidR="0025027A" w:rsidRPr="00F42688">
          <w:rPr>
            <w:rFonts w:ascii="Arial" w:hAnsi="Arial" w:cs="Arial"/>
          </w:rPr>
          <w:t>/</w:t>
        </w:r>
        <w:r w:rsidR="003F3581">
          <w:rPr>
            <w:rFonts w:ascii="Arial" w:hAnsi="Arial" w:cs="Arial"/>
          </w:rPr>
          <w:t>FCSS</w:t>
        </w:r>
      </w:ins>
      <w:r w:rsidRPr="00B20A25">
        <w:rPr>
          <w:rFonts w:ascii="Arial" w:hAnsi="Arial"/>
        </w:rPr>
        <w:t xml:space="preserve"> NMMSS Project Manager.  A minimum of seven calendar days should be allowed prior to the start of the inspection trip to allow sufficient time for the package to be mailed to the inspector.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t xml:space="preserve">The Task 8 Inspection Package contains three documents which are described in Table 4, on page 6: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A660F4">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1440" w:hanging="720"/>
        <w:jc w:val="both"/>
        <w:rPr>
          <w:rFonts w:ascii="Arial" w:hAnsi="Arial"/>
        </w:rPr>
      </w:pPr>
      <w:ins w:id="1235" w:author="Gwendolyn Davis" w:date="2010-07-14T09:46:00Z">
        <w:r>
          <w:rPr>
            <w:rFonts w:ascii="Arial" w:hAnsi="Arial"/>
          </w:rPr>
          <w:tab/>
        </w:r>
      </w:ins>
      <w:r w:rsidR="00B20A25" w:rsidRPr="00B20A25">
        <w:rPr>
          <w:rFonts w:ascii="Arial" w:hAnsi="Arial"/>
        </w:rPr>
        <w:t>a.</w:t>
      </w:r>
      <w:r w:rsidR="00B20A25" w:rsidRPr="00B20A25">
        <w:rPr>
          <w:rFonts w:ascii="Arial" w:hAnsi="Arial"/>
        </w:rPr>
        <w:tab/>
        <w:t xml:space="preserve">DOE/NRC Form 742, “Material Balance Report,” </w:t>
      </w:r>
    </w:p>
    <w:p w:rsidR="003061A2" w:rsidRDefault="00A660F4">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1440" w:hanging="720"/>
        <w:jc w:val="both"/>
        <w:rPr>
          <w:rFonts w:ascii="Arial" w:hAnsi="Arial"/>
        </w:rPr>
      </w:pPr>
      <w:ins w:id="1236" w:author="Gwendolyn Davis" w:date="2010-07-14T09:46:00Z">
        <w:r>
          <w:rPr>
            <w:rFonts w:ascii="Arial" w:hAnsi="Arial"/>
          </w:rPr>
          <w:tab/>
        </w:r>
      </w:ins>
      <w:r w:rsidR="00B20A25" w:rsidRPr="00B20A25">
        <w:rPr>
          <w:rFonts w:ascii="Arial" w:hAnsi="Arial"/>
        </w:rPr>
        <w:t>b.</w:t>
      </w:r>
      <w:r w:rsidR="00B20A25" w:rsidRPr="00B20A25">
        <w:rPr>
          <w:rFonts w:ascii="Arial" w:hAnsi="Arial"/>
        </w:rPr>
        <w:tab/>
        <w:t>NMMSS Report TJ-45</w:t>
      </w:r>
    </w:p>
    <w:p w:rsidR="003061A2" w:rsidRDefault="00A660F4">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1440" w:hanging="720"/>
        <w:jc w:val="both"/>
        <w:rPr>
          <w:rFonts w:ascii="Arial" w:hAnsi="Arial"/>
        </w:rPr>
      </w:pPr>
      <w:ins w:id="1237" w:author="Gwendolyn Davis" w:date="2010-07-14T09:46:00Z">
        <w:r>
          <w:rPr>
            <w:rFonts w:ascii="Arial" w:hAnsi="Arial"/>
          </w:rPr>
          <w:tab/>
        </w:r>
      </w:ins>
      <w:r w:rsidR="00B20A25" w:rsidRPr="00B20A25">
        <w:rPr>
          <w:rFonts w:ascii="Arial" w:hAnsi="Arial"/>
        </w:rPr>
        <w:t>c.</w:t>
      </w:r>
      <w:r w:rsidR="00B20A25" w:rsidRPr="00B20A25">
        <w:rPr>
          <w:rFonts w:ascii="Arial" w:hAnsi="Arial"/>
        </w:rPr>
        <w:tab/>
        <w:t>NMMSS Report D-3</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cs="Arial"/>
          <w:color w:val="FF0000"/>
        </w:rPr>
      </w:pPr>
      <w:r w:rsidRPr="00B20A25">
        <w:rPr>
          <w:rFonts w:ascii="Arial" w:hAnsi="Arial"/>
        </w:rPr>
        <w:t xml:space="preserve">Inspectors are cautioned </w:t>
      </w:r>
      <w:ins w:id="1238" w:author="NAA" w:date="2010-06-24T12:28:00Z">
        <w:r w:rsidR="0025027A" w:rsidRPr="00F42688">
          <w:rPr>
            <w:rFonts w:ascii="Arial" w:hAnsi="Arial" w:cs="Arial"/>
          </w:rPr>
          <w:t>that</w:t>
        </w:r>
      </w:ins>
      <w:r w:rsidRPr="00B20A25">
        <w:rPr>
          <w:rFonts w:ascii="Arial" w:hAnsi="Arial"/>
        </w:rPr>
        <w:t xml:space="preserve"> at a minimum, NMMSS data is Sensitive-Unclassified Official Use Only (OUO) information.  Since it will generally be necessary to take NMMSS data on the inspection, inspectors must be familiar with, and comply with, the OUO information storage and handling requirements specified in NRC Management Directive (MD) 12.6, “NRC Sensitive Unclassified Information Security Program.”  Any losses or compromise of OUO data must be reported to the NRC’s Division of Facility Security in accordance with MD 12.6. Inspectors must also be cautious with regard to handling licensee information that may be classified, sensitive, or proprietary.  For more information, contact the appropriate regional or NSIR security advisor</w:t>
      </w:r>
      <w:ins w:id="1239" w:author="NAA" w:date="2010-06-24T12:28:00Z">
        <w:r w:rsidR="003F3581">
          <w:rPr>
            <w:rFonts w:ascii="Arial" w:hAnsi="Arial" w:cs="Arial"/>
          </w:rPr>
          <w:t>.</w:t>
        </w:r>
      </w:ins>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cs="Arial"/>
          <w:color w:val="FF0000"/>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720"/>
        <w:jc w:val="both"/>
        <w:rPr>
          <w:rFonts w:ascii="Arial" w:hAnsi="Arial"/>
        </w:rPr>
      </w:pPr>
      <w:r w:rsidRPr="00B20A25">
        <w:rPr>
          <w:rFonts w:ascii="Arial" w:hAnsi="Arial"/>
        </w:rPr>
        <w:t>02.02</w:t>
      </w:r>
      <w:r w:rsidRPr="00B20A25">
        <w:rPr>
          <w:rFonts w:ascii="Arial" w:hAnsi="Arial"/>
        </w:rPr>
        <w:tab/>
        <w:t xml:space="preserve">On-Site Inspection:  During each </w:t>
      </w:r>
      <w:ins w:id="1240" w:author="NAA" w:date="2010-06-24T12:28:00Z">
        <w:r w:rsidR="0025027A" w:rsidRPr="00F42688">
          <w:rPr>
            <w:rFonts w:ascii="Arial" w:hAnsi="Arial" w:cs="Arial"/>
          </w:rPr>
          <w:t>inspection</w:t>
        </w:r>
      </w:ins>
      <w:r w:rsidRPr="00B20A25">
        <w:rPr>
          <w:rFonts w:ascii="Arial" w:hAnsi="Arial"/>
        </w:rPr>
        <w:t xml:space="preserve"> of a licensee holding a NMMSS account, the inspector shall: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63564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1440" w:hanging="720"/>
        <w:jc w:val="both"/>
        <w:rPr>
          <w:rFonts w:ascii="Arial" w:hAnsi="Arial"/>
        </w:rPr>
      </w:pPr>
      <w:ins w:id="1241" w:author="Gwendolyn Davis" w:date="2010-07-16T10:52:00Z">
        <w:r>
          <w:rPr>
            <w:rFonts w:ascii="Arial" w:hAnsi="Arial"/>
          </w:rPr>
          <w:br w:type="page"/>
        </w:r>
      </w:ins>
      <w:r w:rsidR="00B20A25" w:rsidRPr="00B20A25">
        <w:rPr>
          <w:rFonts w:ascii="Arial" w:hAnsi="Arial"/>
        </w:rPr>
        <w:lastRenderedPageBreak/>
        <w:t>a.</w:t>
      </w:r>
      <w:r w:rsidR="00B20A25" w:rsidRPr="00B20A25">
        <w:rPr>
          <w:rFonts w:ascii="Arial" w:hAnsi="Arial"/>
        </w:rPr>
        <w:tab/>
        <w:t xml:space="preserve">Discuss the location of all NMMSS-reportable material possessed by the licensee.  Obtain and review the most recent record of physical inventory of SNM  performed by the licensee.  Compare the licensee’s inventory records with the information documented in the licensee’s NMMSS account on the DOE/NRC Form 742, “Material Balance Report,” provided by the NMMSS contractor.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1440" w:hanging="720"/>
        <w:jc w:val="both"/>
        <w:rPr>
          <w:rFonts w:ascii="Arial" w:hAnsi="Arial"/>
        </w:rPr>
      </w:pPr>
      <w:r w:rsidRPr="00B20A25">
        <w:rPr>
          <w:rFonts w:ascii="Arial" w:hAnsi="Arial"/>
        </w:rPr>
        <w:t>b.</w:t>
      </w:r>
      <w:r w:rsidRPr="00B20A25">
        <w:rPr>
          <w:rFonts w:ascii="Arial" w:hAnsi="Arial"/>
        </w:rPr>
        <w:tab/>
        <w:t xml:space="preserve">Review the records documenting the receipt, </w:t>
      </w:r>
      <w:ins w:id="1242" w:author="NAA" w:date="2010-06-24T12:28:00Z">
        <w:r w:rsidR="0025027A" w:rsidRPr="00F42688">
          <w:rPr>
            <w:rFonts w:ascii="Arial" w:hAnsi="Arial" w:cs="Arial"/>
          </w:rPr>
          <w:t>transfer</w:t>
        </w:r>
      </w:ins>
      <w:r w:rsidRPr="00B20A25">
        <w:rPr>
          <w:rFonts w:ascii="Arial" w:hAnsi="Arial"/>
        </w:rPr>
        <w:t xml:space="preserve"> and disposal of material maintained by the licensee in accordance with 10 CFR 74.19(a)(1).  Compare these records to the data in the NMMSS Report TJ-45 and determine that the licensee has accounted for the quantities of materials received, possessed, transferred, and disposed since the licensee submitted  the most recent DOE/NRC Form 742, “Material Balance Report.”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1440" w:hanging="720"/>
        <w:jc w:val="both"/>
        <w:rPr>
          <w:rFonts w:ascii="Arial" w:hAnsi="Arial"/>
        </w:rPr>
      </w:pPr>
      <w:r w:rsidRPr="00B20A25">
        <w:rPr>
          <w:rFonts w:ascii="Arial" w:hAnsi="Arial"/>
        </w:rPr>
        <w:t>c.</w:t>
      </w:r>
      <w:r w:rsidRPr="00B20A25">
        <w:rPr>
          <w:rFonts w:ascii="Arial" w:hAnsi="Arial"/>
        </w:rPr>
        <w:tab/>
        <w:t xml:space="preserve">Verify the information listed on the licensee’s inventory record by walking down the licensee’s facility and (if practicable) </w:t>
      </w:r>
      <w:ins w:id="1243" w:author="NAA" w:date="2010-06-24T12:28:00Z">
        <w:r w:rsidR="0025027A" w:rsidRPr="00F42688">
          <w:rPr>
            <w:rFonts w:ascii="Arial" w:hAnsi="Arial" w:cs="Arial"/>
          </w:rPr>
          <w:t>visually</w:t>
        </w:r>
      </w:ins>
      <w:r w:rsidRPr="00B20A25">
        <w:rPr>
          <w:rFonts w:ascii="Arial" w:hAnsi="Arial"/>
        </w:rPr>
        <w:t xml:space="preserve"> identifying, at a minimum, a representative sample of the materials that the licensee reported to NMMSS on the most recently submitted DOE/NRC Form 742. If appropriate, verify the presence of the </w:t>
      </w:r>
      <w:ins w:id="1244" w:author="NAA" w:date="2010-06-24T12:28:00Z">
        <w:r w:rsidR="0025027A" w:rsidRPr="00F42688">
          <w:rPr>
            <w:rFonts w:ascii="Arial" w:hAnsi="Arial" w:cs="Arial"/>
          </w:rPr>
          <w:t>subject</w:t>
        </w:r>
      </w:ins>
      <w:r w:rsidRPr="00B20A25">
        <w:rPr>
          <w:rFonts w:ascii="Arial" w:hAnsi="Arial"/>
        </w:rPr>
        <w:t xml:space="preserve"> material with a radiation survey instrument.  The intent of the measurement is to verify the presence of radioactive material rather than to determine the quantity or specific isotopic identity of the material present. </w:t>
      </w:r>
      <w:r w:rsidRPr="00B20A25">
        <w:rPr>
          <w:rFonts w:ascii="Arial" w:hAnsi="Arial"/>
          <w:b/>
        </w:rPr>
        <w:t xml:space="preserve">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993584">
      <w:pPr>
        <w:pBdr>
          <w:top w:val="single" w:sz="12" w:space="9" w:color="auto"/>
          <w:left w:val="single" w:sz="12" w:space="0" w:color="auto"/>
          <w:bottom w:val="single" w:sz="12" w:space="8" w:color="auto"/>
          <w:right w:val="single" w:sz="12" w:space="9" w:color="auto"/>
        </w:pBdr>
        <w:tabs>
          <w:tab w:val="left" w:pos="274"/>
          <w:tab w:val="left" w:pos="806"/>
          <w:tab w:val="left" w:pos="1440"/>
          <w:tab w:val="left" w:pos="2074"/>
          <w:tab w:val="left" w:pos="2707"/>
          <w:tab w:val="left" w:pos="2880"/>
          <w:tab w:val="left" w:pos="3240"/>
          <w:tab w:val="left" w:pos="3874"/>
          <w:tab w:val="left" w:pos="4507"/>
          <w:tab w:val="left" w:pos="5040"/>
          <w:tab w:val="left" w:pos="5674"/>
          <w:tab w:val="left" w:pos="6307"/>
          <w:tab w:val="left" w:pos="7474"/>
          <w:tab w:val="left" w:pos="8107"/>
          <w:tab w:val="left" w:pos="8726"/>
        </w:tabs>
        <w:spacing w:line="253" w:lineRule="exact"/>
        <w:ind w:left="2880" w:right="180" w:hanging="1440"/>
        <w:jc w:val="both"/>
        <w:rPr>
          <w:ins w:id="1245" w:author="Gwendolyn Davis" w:date="2010-07-16T10:54:00Z"/>
          <w:rFonts w:ascii="Arial" w:hAnsi="Arial" w:cs="Arial"/>
        </w:rPr>
      </w:pPr>
      <w:r w:rsidRPr="00F42688">
        <w:rPr>
          <w:rFonts w:ascii="Arial" w:hAnsi="Arial" w:cs="Arial"/>
          <w:b/>
          <w:bCs/>
        </w:rPr>
        <w:t xml:space="preserve"> </w:t>
      </w:r>
      <w:r w:rsidR="0025027A" w:rsidRPr="00F42688">
        <w:rPr>
          <w:rFonts w:ascii="Arial" w:hAnsi="Arial" w:cs="Arial"/>
          <w:b/>
          <w:bCs/>
        </w:rPr>
        <w:t>NOTE:</w:t>
      </w:r>
      <w:r w:rsidR="0025027A" w:rsidRPr="00F42688">
        <w:rPr>
          <w:rFonts w:ascii="Arial" w:hAnsi="Arial" w:cs="Arial"/>
          <w:b/>
          <w:bCs/>
        </w:rPr>
        <w:tab/>
      </w:r>
      <w:r w:rsidR="0025027A" w:rsidRPr="00F42688">
        <w:rPr>
          <w:rFonts w:ascii="Arial" w:hAnsi="Arial" w:cs="Arial"/>
        </w:rPr>
        <w:t xml:space="preserve">An inspector should not ask licensee personnel to </w:t>
      </w:r>
    </w:p>
    <w:p w:rsidR="003061A2" w:rsidRDefault="0063564B">
      <w:pPr>
        <w:pBdr>
          <w:top w:val="single" w:sz="12" w:space="9" w:color="auto"/>
          <w:left w:val="single" w:sz="12" w:space="0" w:color="auto"/>
          <w:bottom w:val="single" w:sz="12" w:space="8" w:color="auto"/>
          <w:right w:val="single" w:sz="12" w:space="9" w:color="auto"/>
        </w:pBdr>
        <w:tabs>
          <w:tab w:val="left" w:pos="274"/>
          <w:tab w:val="left" w:pos="806"/>
          <w:tab w:val="left" w:pos="1440"/>
          <w:tab w:val="left" w:pos="2074"/>
          <w:tab w:val="left" w:pos="2707"/>
          <w:tab w:val="left" w:pos="2880"/>
          <w:tab w:val="left" w:pos="3240"/>
          <w:tab w:val="left" w:pos="3874"/>
          <w:tab w:val="left" w:pos="4507"/>
          <w:tab w:val="left" w:pos="5040"/>
          <w:tab w:val="left" w:pos="5674"/>
          <w:tab w:val="left" w:pos="6307"/>
          <w:tab w:val="left" w:pos="7474"/>
          <w:tab w:val="left" w:pos="8107"/>
          <w:tab w:val="left" w:pos="8726"/>
        </w:tabs>
        <w:spacing w:line="253" w:lineRule="exact"/>
        <w:ind w:left="2880" w:right="180" w:hanging="1440"/>
        <w:jc w:val="both"/>
        <w:rPr>
          <w:ins w:id="1246" w:author="Gwendolyn Davis" w:date="2010-07-16T10:54:00Z"/>
          <w:rFonts w:ascii="Arial" w:hAnsi="Arial" w:cs="Arial"/>
        </w:rPr>
      </w:pPr>
      <w:ins w:id="1247" w:author="Gwendolyn Davis" w:date="2010-07-16T10:54:00Z">
        <w:r>
          <w:rPr>
            <w:rFonts w:ascii="Arial" w:hAnsi="Arial" w:cs="Arial"/>
            <w:b/>
            <w:bCs/>
          </w:rPr>
          <w:tab/>
        </w:r>
        <w:r>
          <w:rPr>
            <w:rFonts w:ascii="Arial" w:hAnsi="Arial" w:cs="Arial"/>
            <w:b/>
            <w:bCs/>
          </w:rPr>
          <w:tab/>
        </w:r>
      </w:ins>
      <w:r w:rsidR="0025027A" w:rsidRPr="00F42688">
        <w:rPr>
          <w:rFonts w:ascii="Arial" w:hAnsi="Arial" w:cs="Arial"/>
        </w:rPr>
        <w:t>open</w:t>
      </w:r>
      <w:ins w:id="1248" w:author="Gwendolyn Davis" w:date="2010-07-16T10:54:00Z">
        <w:r>
          <w:rPr>
            <w:rFonts w:ascii="Arial" w:hAnsi="Arial" w:cs="Arial"/>
          </w:rPr>
          <w:t xml:space="preserve"> </w:t>
        </w:r>
      </w:ins>
      <w:r w:rsidR="0025027A" w:rsidRPr="00F42688">
        <w:rPr>
          <w:rFonts w:ascii="Arial" w:hAnsi="Arial" w:cs="Arial"/>
        </w:rPr>
        <w:t>any</w:t>
      </w:r>
      <w:ins w:id="1249" w:author="Gwendolyn Davis" w:date="2010-07-16T10:53:00Z">
        <w:r>
          <w:rPr>
            <w:rFonts w:ascii="Arial" w:hAnsi="Arial" w:cs="Arial"/>
          </w:rPr>
          <w:t xml:space="preserve"> </w:t>
        </w:r>
      </w:ins>
      <w:r w:rsidR="0025027A" w:rsidRPr="00F42688">
        <w:rPr>
          <w:rFonts w:ascii="Arial" w:hAnsi="Arial" w:cs="Arial"/>
        </w:rPr>
        <w:t xml:space="preserve">container or otherwise change the container’s </w:t>
      </w:r>
    </w:p>
    <w:p w:rsidR="003061A2" w:rsidRDefault="0063564B">
      <w:pPr>
        <w:pBdr>
          <w:top w:val="single" w:sz="12" w:space="9" w:color="auto"/>
          <w:left w:val="single" w:sz="12" w:space="0" w:color="auto"/>
          <w:bottom w:val="single" w:sz="12" w:space="8" w:color="auto"/>
          <w:right w:val="single" w:sz="12" w:space="9" w:color="auto"/>
        </w:pBdr>
        <w:tabs>
          <w:tab w:val="left" w:pos="274"/>
          <w:tab w:val="left" w:pos="806"/>
          <w:tab w:val="left" w:pos="1440"/>
          <w:tab w:val="left" w:pos="2074"/>
          <w:tab w:val="left" w:pos="2707"/>
          <w:tab w:val="left" w:pos="2880"/>
          <w:tab w:val="left" w:pos="3240"/>
          <w:tab w:val="left" w:pos="3874"/>
          <w:tab w:val="left" w:pos="4507"/>
          <w:tab w:val="left" w:pos="5040"/>
          <w:tab w:val="left" w:pos="5674"/>
          <w:tab w:val="left" w:pos="6307"/>
          <w:tab w:val="left" w:pos="7474"/>
          <w:tab w:val="left" w:pos="8107"/>
          <w:tab w:val="left" w:pos="8726"/>
        </w:tabs>
        <w:spacing w:line="253" w:lineRule="exact"/>
        <w:ind w:left="2880" w:right="180" w:hanging="1440"/>
        <w:jc w:val="both"/>
        <w:rPr>
          <w:rFonts w:ascii="Arial" w:hAnsi="Arial" w:cs="Arial"/>
        </w:rPr>
      </w:pPr>
      <w:ins w:id="1250" w:author="Gwendolyn Davis" w:date="2010-07-16T10:54:00Z">
        <w:r>
          <w:rPr>
            <w:rFonts w:ascii="Arial" w:hAnsi="Arial" w:cs="Arial"/>
          </w:rPr>
          <w:tab/>
        </w:r>
        <w:r>
          <w:rPr>
            <w:rFonts w:ascii="Arial" w:hAnsi="Arial" w:cs="Arial"/>
          </w:rPr>
          <w:tab/>
        </w:r>
      </w:ins>
      <w:r w:rsidR="0025027A" w:rsidRPr="00F42688">
        <w:rPr>
          <w:rFonts w:ascii="Arial" w:hAnsi="Arial" w:cs="Arial"/>
        </w:rPr>
        <w:t>shielding to facilitate this survey.</w:t>
      </w:r>
    </w:p>
    <w:p w:rsidR="003061A2" w:rsidRDefault="003061A2">
      <w:pPr>
        <w:tabs>
          <w:tab w:val="left" w:pos="274"/>
          <w:tab w:val="left" w:pos="806"/>
          <w:tab w:val="left" w:pos="1440"/>
          <w:tab w:val="left" w:pos="2074"/>
          <w:tab w:val="left" w:pos="2707"/>
          <w:tab w:val="left" w:pos="2964"/>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1440"/>
        <w:jc w:val="both"/>
        <w:rPr>
          <w:rFonts w:ascii="Arial" w:hAnsi="Arial"/>
        </w:rPr>
      </w:pPr>
      <w:r w:rsidRPr="00B20A25">
        <w:rPr>
          <w:rFonts w:ascii="Arial" w:hAnsi="Arial"/>
        </w:rPr>
        <w:t xml:space="preserve">If the licensee </w:t>
      </w:r>
      <w:ins w:id="1251" w:author="NAA" w:date="2010-06-24T12:28:00Z">
        <w:r w:rsidR="0025027A" w:rsidRPr="00F42688">
          <w:rPr>
            <w:rFonts w:ascii="Arial" w:hAnsi="Arial" w:cs="Arial"/>
          </w:rPr>
          <w:t>possesses</w:t>
        </w:r>
      </w:ins>
      <w:r w:rsidRPr="00B20A25">
        <w:rPr>
          <w:rFonts w:ascii="Arial" w:hAnsi="Arial"/>
        </w:rPr>
        <w:t xml:space="preserve"> NMMSS-reportable material in sufficient quantity to be subject to NMMSS requirements (i.e., Table 1) and has not reported the material, or if discrepancies exist between the licensee’s inventory records and the most recently submitted DOE/NRC Form 742, the licensee’s corrective actions must include contacting the NMMSS contractor to revise and reconcile their reported holdings of NMMSS-reportable material.  The licensee must adequately evaluate any discrepancy to determine if, in fact, NMMSS-</w:t>
      </w:r>
      <w:ins w:id="1252" w:author="NAA" w:date="2010-06-24T12:28:00Z">
        <w:r w:rsidR="0025027A" w:rsidRPr="00F42688">
          <w:rPr>
            <w:rFonts w:ascii="Arial" w:hAnsi="Arial" w:cs="Arial"/>
          </w:rPr>
          <w:t>reportable</w:t>
        </w:r>
      </w:ins>
      <w:r w:rsidRPr="00B20A25">
        <w:rPr>
          <w:rFonts w:ascii="Arial" w:hAnsi="Arial"/>
        </w:rPr>
        <w:t xml:space="preserve"> materials are lost or otherwise missing.  The inspector must collect sufficient information to support potential short-term NRC regulatory actions, such as the preparation of a confirmatory action letter or an order, and potential longer term escalated enforcement actions.</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63564B">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1440" w:hanging="720"/>
        <w:jc w:val="both"/>
        <w:rPr>
          <w:rFonts w:ascii="Arial" w:hAnsi="Arial"/>
        </w:rPr>
      </w:pPr>
      <w:ins w:id="1253" w:author="Gwendolyn Davis" w:date="2010-07-16T10:55:00Z">
        <w:r>
          <w:rPr>
            <w:rFonts w:ascii="Arial" w:hAnsi="Arial"/>
          </w:rPr>
          <w:br w:type="page"/>
        </w:r>
      </w:ins>
      <w:r w:rsidR="00B20A25" w:rsidRPr="00B20A25">
        <w:rPr>
          <w:rFonts w:ascii="Arial" w:hAnsi="Arial"/>
        </w:rPr>
        <w:lastRenderedPageBreak/>
        <w:t>d.</w:t>
      </w:r>
      <w:r w:rsidR="00B20A25" w:rsidRPr="00B20A25">
        <w:rPr>
          <w:rFonts w:ascii="Arial" w:hAnsi="Arial"/>
        </w:rPr>
        <w:tab/>
        <w:t xml:space="preserve">Provide responsible licensee personnel with a copy of NMMSS Report D-3 which summarizes the administrative information contained in NMMSS about the licensee.  Review the administrative information listed in the NMMSS Re port D-3 with licensee personnel to ensure that the information is up to date.  This information includes, but is not limited to: </w:t>
      </w:r>
    </w:p>
    <w:p w:rsidR="003061A2" w:rsidRDefault="003061A2">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pPr>
    </w:p>
    <w:p w:rsidR="003061A2" w:rsidRDefault="00B20A25">
      <w:pPr>
        <w:pStyle w:val="Level1"/>
        <w:numPr>
          <w:ilvl w:val="0"/>
          <w:numId w:val="6"/>
        </w:numPr>
        <w:tabs>
          <w:tab w:val="left" w:pos="274"/>
          <w:tab w:val="left" w:pos="720"/>
          <w:tab w:val="left" w:pos="806"/>
          <w:tab w:val="left" w:pos="1440"/>
          <w:tab w:val="left" w:pos="1890"/>
          <w:tab w:val="left" w:pos="2160"/>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2160" w:hanging="720"/>
        <w:jc w:val="both"/>
        <w:rPr>
          <w:ins w:id="1254" w:author="Gwendolyn Davis" w:date="2010-07-16T10:56:00Z"/>
          <w:rFonts w:ascii="Arial" w:hAnsi="Arial"/>
        </w:rPr>
      </w:pPr>
      <w:r w:rsidRPr="00B20A25">
        <w:rPr>
          <w:rFonts w:ascii="Arial" w:hAnsi="Arial"/>
        </w:rPr>
        <w:t>physical or shipping address (for transmitting information via nonpostal methods that cannot use a post office box)</w:t>
      </w:r>
    </w:p>
    <w:p w:rsidR="003061A2" w:rsidRDefault="003061A2">
      <w:pPr>
        <w:numPr>
          <w:ilvl w:val="12"/>
          <w:numId w:val="0"/>
        </w:numPr>
        <w:tabs>
          <w:tab w:val="left" w:pos="274"/>
          <w:tab w:val="left" w:pos="720"/>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2160" w:hanging="720"/>
        <w:jc w:val="both"/>
        <w:rPr>
          <w:ins w:id="1255" w:author="Gwendolyn Davis" w:date="2010-07-16T10:56:00Z"/>
          <w:rFonts w:ascii="Arial" w:hAnsi="Arial"/>
        </w:rPr>
      </w:pPr>
    </w:p>
    <w:p w:rsidR="003061A2" w:rsidRDefault="0063564B">
      <w:pPr>
        <w:numPr>
          <w:ilvl w:val="12"/>
          <w:numId w:val="0"/>
        </w:numPr>
        <w:tabs>
          <w:tab w:val="left" w:pos="274"/>
          <w:tab w:val="left" w:pos="720"/>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2160" w:hanging="720"/>
        <w:jc w:val="both"/>
        <w:rPr>
          <w:rFonts w:ascii="Arial" w:hAnsi="Arial"/>
        </w:rPr>
      </w:pPr>
      <w:ins w:id="1256" w:author="Gwendolyn Davis" w:date="2010-07-16T10:56:00Z">
        <w:r>
          <w:rPr>
            <w:rFonts w:ascii="Arial" w:hAnsi="Arial"/>
          </w:rPr>
          <w:t>2</w:t>
        </w:r>
      </w:ins>
      <w:r w:rsidR="00B20A25" w:rsidRPr="00B20A25">
        <w:rPr>
          <w:rFonts w:ascii="Arial" w:hAnsi="Arial"/>
        </w:rPr>
        <w:t>.</w:t>
      </w:r>
      <w:ins w:id="1257" w:author="Gwendolyn Davis" w:date="2010-07-16T10:55:00Z">
        <w:r>
          <w:rPr>
            <w:rFonts w:ascii="Arial" w:hAnsi="Arial"/>
          </w:rPr>
          <w:tab/>
        </w:r>
      </w:ins>
      <w:r w:rsidR="00B20A25" w:rsidRPr="00B20A25">
        <w:rPr>
          <w:rFonts w:ascii="Arial" w:hAnsi="Arial"/>
        </w:rPr>
        <w:tab/>
        <w:t xml:space="preserve">telephone number, FAX number, and e -mail address for primary technical point of contact  </w:t>
      </w:r>
    </w:p>
    <w:p w:rsidR="003061A2" w:rsidRDefault="003061A2">
      <w:pPr>
        <w:numPr>
          <w:ilvl w:val="12"/>
          <w:numId w:val="0"/>
        </w:numPr>
        <w:tabs>
          <w:tab w:val="left" w:pos="274"/>
          <w:tab w:val="left" w:pos="720"/>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2160" w:hanging="720"/>
        <w:jc w:val="both"/>
        <w:rPr>
          <w:ins w:id="1258" w:author="Gwendolyn Davis" w:date="2010-07-16T10:57:00Z"/>
          <w:rFonts w:ascii="Arial" w:hAnsi="Arial"/>
        </w:rPr>
      </w:pPr>
    </w:p>
    <w:p w:rsidR="003061A2" w:rsidRDefault="0063564B">
      <w:pPr>
        <w:numPr>
          <w:ilvl w:val="12"/>
          <w:numId w:val="0"/>
        </w:numPr>
        <w:tabs>
          <w:tab w:val="left" w:pos="274"/>
          <w:tab w:val="left" w:pos="720"/>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2160" w:hanging="720"/>
        <w:jc w:val="both"/>
        <w:rPr>
          <w:rFonts w:ascii="Arial" w:hAnsi="Arial"/>
        </w:rPr>
      </w:pPr>
      <w:ins w:id="1259" w:author="Gwendolyn Davis" w:date="2010-07-16T10:56:00Z">
        <w:r>
          <w:rPr>
            <w:rFonts w:ascii="Arial" w:hAnsi="Arial"/>
          </w:rPr>
          <w:t>3</w:t>
        </w:r>
      </w:ins>
      <w:r w:rsidR="00B20A25" w:rsidRPr="00B20A25">
        <w:rPr>
          <w:rFonts w:ascii="Arial" w:hAnsi="Arial"/>
        </w:rPr>
        <w:t>.</w:t>
      </w:r>
      <w:ins w:id="1260" w:author="Gwendolyn Davis" w:date="2010-07-16T10:55:00Z">
        <w:r>
          <w:rPr>
            <w:rFonts w:ascii="Arial" w:hAnsi="Arial"/>
          </w:rPr>
          <w:tab/>
        </w:r>
      </w:ins>
      <w:r w:rsidR="00B20A25" w:rsidRPr="00B20A25">
        <w:rPr>
          <w:rFonts w:ascii="Arial" w:hAnsi="Arial"/>
        </w:rPr>
        <w:tab/>
        <w:t xml:space="preserve">telephone number, fax number, and e-mail </w:t>
      </w:r>
      <w:ins w:id="1261" w:author="NAA" w:date="2010-06-24T12:28:00Z">
        <w:r w:rsidR="0025027A" w:rsidRPr="00F42688">
          <w:rPr>
            <w:rFonts w:ascii="Arial" w:hAnsi="Arial" w:cs="Arial"/>
          </w:rPr>
          <w:t>address</w:t>
        </w:r>
      </w:ins>
      <w:r w:rsidR="00B20A25" w:rsidRPr="00B20A25">
        <w:rPr>
          <w:rFonts w:ascii="Arial" w:hAnsi="Arial"/>
        </w:rPr>
        <w:t xml:space="preserve"> for primary management point of contact</w:t>
      </w:r>
    </w:p>
    <w:p w:rsidR="003061A2" w:rsidRDefault="003061A2">
      <w:pPr>
        <w:numPr>
          <w:ilvl w:val="12"/>
          <w:numId w:val="0"/>
        </w:numPr>
        <w:tabs>
          <w:tab w:val="left" w:pos="274"/>
          <w:tab w:val="left" w:pos="720"/>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2160" w:hanging="720"/>
        <w:jc w:val="both"/>
        <w:rPr>
          <w:ins w:id="1262" w:author="Gwendolyn Davis" w:date="2010-07-16T10:57:00Z"/>
          <w:rFonts w:ascii="Arial" w:hAnsi="Arial"/>
        </w:rPr>
      </w:pPr>
    </w:p>
    <w:p w:rsidR="003061A2" w:rsidRDefault="0063564B">
      <w:pPr>
        <w:numPr>
          <w:ilvl w:val="12"/>
          <w:numId w:val="0"/>
        </w:numPr>
        <w:tabs>
          <w:tab w:val="left" w:pos="274"/>
          <w:tab w:val="left" w:pos="720"/>
          <w:tab w:val="left" w:pos="806"/>
          <w:tab w:val="left" w:pos="144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2160" w:hanging="720"/>
        <w:jc w:val="both"/>
        <w:rPr>
          <w:rFonts w:ascii="Arial" w:hAnsi="Arial"/>
        </w:rPr>
      </w:pPr>
      <w:ins w:id="1263" w:author="Gwendolyn Davis" w:date="2010-07-16T10:56:00Z">
        <w:r>
          <w:rPr>
            <w:rFonts w:ascii="Arial" w:hAnsi="Arial"/>
          </w:rPr>
          <w:t>4</w:t>
        </w:r>
      </w:ins>
      <w:r w:rsidR="00B20A25" w:rsidRPr="00B20A25">
        <w:rPr>
          <w:rFonts w:ascii="Arial" w:hAnsi="Arial"/>
        </w:rPr>
        <w:t>.</w:t>
      </w:r>
      <w:ins w:id="1264" w:author="Gwendolyn Davis" w:date="2010-07-16T10:55:00Z">
        <w:r>
          <w:rPr>
            <w:rFonts w:ascii="Arial" w:hAnsi="Arial"/>
          </w:rPr>
          <w:tab/>
        </w:r>
      </w:ins>
      <w:r w:rsidR="00B20A25" w:rsidRPr="00B20A25">
        <w:rPr>
          <w:rFonts w:ascii="Arial" w:hAnsi="Arial"/>
        </w:rPr>
        <w:tab/>
        <w:t>the license numbers of NRC or Agreement State licenses that authorize the possession of subject material</w:t>
      </w:r>
    </w:p>
    <w:p w:rsidR="003061A2" w:rsidRDefault="003061A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rPr>
          <w:rFonts w:ascii="Arial" w:hAnsi="Arial"/>
        </w:rPr>
      </w:pPr>
    </w:p>
    <w:p w:rsidR="003061A2" w:rsidRDefault="00B20A25">
      <w:pPr>
        <w:numPr>
          <w:ilvl w:val="12"/>
          <w:numId w:val="0"/>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ind w:left="1440" w:hanging="720"/>
        <w:jc w:val="both"/>
        <w:rPr>
          <w:rFonts w:ascii="Arial" w:hAnsi="Arial" w:cs="Arial"/>
          <w:color w:val="FF0000"/>
        </w:rPr>
      </w:pPr>
      <w:r w:rsidRPr="00B20A25">
        <w:rPr>
          <w:rFonts w:ascii="Arial" w:hAnsi="Arial"/>
        </w:rPr>
        <w:t>e.</w:t>
      </w:r>
      <w:r w:rsidRPr="00B20A25">
        <w:rPr>
          <w:rFonts w:ascii="Arial" w:hAnsi="Arial"/>
        </w:rPr>
        <w:tab/>
        <w:t xml:space="preserve">If corrections to any NMMSS data are needed, the licensee should contact the NMMSS contractor directly by telephone.  </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both"/>
      </w:pPr>
    </w:p>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ind w:left="720"/>
        <w:jc w:val="both"/>
        <w:rPr>
          <w:rFonts w:ascii="Arial" w:hAnsi="Arial"/>
        </w:rPr>
      </w:pPr>
      <w:r w:rsidRPr="00B20A25">
        <w:rPr>
          <w:rFonts w:ascii="Arial" w:hAnsi="Arial"/>
        </w:rPr>
        <w:t>02.03</w:t>
      </w:r>
      <w:r w:rsidRPr="00B20A25">
        <w:rPr>
          <w:rFonts w:ascii="Arial" w:hAnsi="Arial"/>
        </w:rPr>
        <w:tab/>
        <w:t xml:space="preserve">Inspection Documentation: If applicable, the inspector should include a statement that the </w:t>
      </w:r>
      <w:ins w:id="1265" w:author="NAA" w:date="2010-06-24T12:28:00Z">
        <w:r w:rsidR="0025027A" w:rsidRPr="00F42688">
          <w:rPr>
            <w:rFonts w:ascii="Arial" w:hAnsi="Arial" w:cs="Arial"/>
          </w:rPr>
          <w:t>licensee’s</w:t>
        </w:r>
      </w:ins>
      <w:r w:rsidRPr="00B20A25">
        <w:rPr>
          <w:rFonts w:ascii="Arial" w:hAnsi="Arial"/>
        </w:rPr>
        <w:t xml:space="preserve"> reporting to NMMSS was reviewed in accordance with the procedures described in Enclosure 7.  The statement should be recorded under the “Program Scope” in Part 3 of NRC Form 591M, “Safety Inspection Report and Compliance Inspection,” along with the results of the overall inspection. </w:t>
      </w: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jc w:val="both"/>
        <w:rPr>
          <w:rFonts w:ascii="Arial" w:hAnsi="Arial"/>
        </w:rPr>
      </w:pPr>
    </w:p>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ind w:left="720"/>
        <w:jc w:val="both"/>
        <w:rPr>
          <w:rFonts w:ascii="Arial" w:hAnsi="Arial"/>
        </w:rPr>
      </w:pPr>
      <w:r w:rsidRPr="00B20A25">
        <w:rPr>
          <w:rFonts w:ascii="Arial" w:hAnsi="Arial"/>
        </w:rPr>
        <w:t xml:space="preserve">Since inspection findings and much of the data used in these inspections are “Business Proprietary” or “Sensitive-Unclassified Official Use Only,” inspection documentation must be properly protected at all times.  Information discussing the quantities and forms of NMMSS-reportable materials possessed by the licensee shall not be included in NRC Form 591M or in any other inspection documentation unless the </w:t>
      </w:r>
      <w:ins w:id="1266" w:author="NAA" w:date="2010-06-24T12:28:00Z">
        <w:r w:rsidR="0025027A" w:rsidRPr="00F42688">
          <w:rPr>
            <w:rFonts w:ascii="Arial" w:hAnsi="Arial" w:cs="Arial"/>
          </w:rPr>
          <w:t>information</w:t>
        </w:r>
      </w:ins>
      <w:r w:rsidRPr="00B20A25">
        <w:rPr>
          <w:rFonts w:ascii="Arial" w:hAnsi="Arial"/>
        </w:rPr>
        <w:t xml:space="preserve"> is vital to adequately document any violations or other issues that require corrective or other follow-up action by the licensee or the NRC.  Any inspection records that must contain information about quantities and forms of NMMSS-reportable materials will be profiled in ADAMS as “non-publically available” documents.  </w:t>
      </w: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jc w:val="both"/>
        <w:rPr>
          <w:rFonts w:ascii="Arial" w:hAnsi="Arial"/>
        </w:rPr>
      </w:pPr>
    </w:p>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ind w:left="720"/>
        <w:jc w:val="both"/>
        <w:rPr>
          <w:rFonts w:ascii="Arial" w:hAnsi="Arial"/>
        </w:rPr>
      </w:pPr>
      <w:r w:rsidRPr="00B20A25">
        <w:rPr>
          <w:rFonts w:ascii="Arial" w:hAnsi="Arial"/>
        </w:rPr>
        <w:t>Provide a copy of any inspection report (i.e., NRC Form 591M or Enclosure 6 (</w:t>
      </w:r>
      <w:ins w:id="1267" w:author="NAA" w:date="2010-06-24T12:28:00Z">
        <w:r w:rsidR="0025027A" w:rsidRPr="00F42688">
          <w:rPr>
            <w:rFonts w:ascii="Arial" w:hAnsi="Arial" w:cs="Arial"/>
          </w:rPr>
          <w:t>Inspection</w:t>
        </w:r>
      </w:ins>
      <w:r w:rsidRPr="00B20A25">
        <w:rPr>
          <w:rFonts w:ascii="Arial" w:hAnsi="Arial"/>
        </w:rPr>
        <w:t xml:space="preserve"> Report), or narrative report) that documents a violation of NMMSS reporting requirements to the </w:t>
      </w:r>
      <w:ins w:id="1268" w:author="NAA" w:date="2010-06-24T12:28:00Z">
        <w:r w:rsidR="003F3581">
          <w:rPr>
            <w:rFonts w:ascii="Arial" w:hAnsi="Arial" w:cs="Arial"/>
          </w:rPr>
          <w:t>NMSS/FCSS</w:t>
        </w:r>
      </w:ins>
      <w:r w:rsidRPr="00B20A25">
        <w:rPr>
          <w:rFonts w:ascii="Arial" w:hAnsi="Arial"/>
        </w:rPr>
        <w:t>, NMMSS Project Manager.</w:t>
      </w: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jc w:val="both"/>
        <w:rPr>
          <w:rFonts w:ascii="Arial" w:hAnsi="Arial" w:cs="Arial"/>
          <w:b/>
          <w:bCs/>
          <w:color w:val="FF0000"/>
        </w:rPr>
      </w:pPr>
    </w:p>
    <w:p w:rsidR="00652E87" w:rsidRDefault="00652E87" w:rsidP="004772B9">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jc w:val="center"/>
        <w:outlineLvl w:val="0"/>
        <w:sectPr w:rsidR="00652E87" w:rsidSect="00787EFC">
          <w:footerReference w:type="default" r:id="rId60"/>
          <w:pgSz w:w="12240" w:h="15840"/>
          <w:pgMar w:top="1080" w:right="1440" w:bottom="720" w:left="1440" w:header="1440" w:footer="1440" w:gutter="0"/>
          <w:pgNumType w:start="1"/>
          <w:cols w:space="720"/>
        </w:sectPr>
      </w:pPr>
    </w:p>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jc w:val="center"/>
        <w:outlineLvl w:val="0"/>
        <w:rPr>
          <w:rFonts w:ascii="Arial" w:hAnsi="Arial"/>
        </w:rPr>
      </w:pPr>
      <w:bookmarkStart w:id="1269" w:name="_Toc263168998"/>
      <w:r w:rsidRPr="00B20A25">
        <w:rPr>
          <w:rFonts w:ascii="Arial" w:hAnsi="Arial"/>
        </w:rPr>
        <w:lastRenderedPageBreak/>
        <w:t xml:space="preserve">Enclosure </w:t>
      </w:r>
      <w:ins w:id="1270" w:author="NAA" w:date="2010-06-24T12:28:00Z">
        <w:r w:rsidR="00F42688" w:rsidRPr="006335ED">
          <w:rPr>
            <w:rFonts w:ascii="Arial" w:hAnsi="Arial" w:cs="Arial"/>
            <w:bCs/>
          </w:rPr>
          <w:t>9</w:t>
        </w:r>
      </w:ins>
      <w:r w:rsidRPr="00B20A25">
        <w:rPr>
          <w:rFonts w:ascii="Arial" w:hAnsi="Arial"/>
        </w:rPr>
        <w:t xml:space="preserve"> NMMSS Quick References</w:t>
      </w:r>
      <w:bookmarkEnd w:id="1269"/>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jc w:val="center"/>
        <w:rPr>
          <w:rFonts w:ascii="Arial" w:hAnsi="Arial"/>
          <w:b/>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jc w:val="center"/>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jc w:val="center"/>
        <w:rPr>
          <w:rFonts w:ascii="Arial" w:hAnsi="Arial"/>
        </w:rPr>
      </w:pPr>
      <w:r w:rsidRPr="00B20A25">
        <w:rPr>
          <w:rFonts w:ascii="Arial" w:hAnsi="Arial"/>
        </w:rPr>
        <w:t xml:space="preserve">Table 1: NMMSS </w:t>
      </w:r>
      <w:ins w:id="1271" w:author="NAA" w:date="2010-06-24T12:28:00Z">
        <w:r w:rsidR="00241DCF" w:rsidRPr="00655C3C">
          <w:rPr>
            <w:rFonts w:ascii="Arial" w:hAnsi="Arial" w:cs="Arial"/>
          </w:rPr>
          <w:t>Reportable</w:t>
        </w:r>
      </w:ins>
      <w:r w:rsidRPr="00B20A25">
        <w:rPr>
          <w:rFonts w:ascii="Arial" w:hAnsi="Arial"/>
        </w:rPr>
        <w:t xml:space="preserve"> Quantities</w:t>
      </w:r>
    </w:p>
    <w:tbl>
      <w:tblPr>
        <w:tblpPr w:leftFromText="180" w:rightFromText="180" w:vertAnchor="text" w:horzAnchor="page" w:tblpX="2202" w:tblpY="87"/>
        <w:tblOverlap w:val="never"/>
        <w:tblW w:w="7920" w:type="dxa"/>
        <w:tblLayout w:type="fixed"/>
        <w:tblCellMar>
          <w:left w:w="100" w:type="dxa"/>
          <w:right w:w="100" w:type="dxa"/>
        </w:tblCellMar>
        <w:tblLook w:val="0000"/>
      </w:tblPr>
      <w:tblGrid>
        <w:gridCol w:w="4320"/>
        <w:gridCol w:w="3600"/>
      </w:tblGrid>
      <w:tr w:rsidR="00FD5125" w:rsidRPr="00655C3C">
        <w:trPr>
          <w:cantSplit/>
        </w:trPr>
        <w:tc>
          <w:tcPr>
            <w:tcW w:w="4320"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b/>
              </w:rPr>
              <w:t>ISOTOPE OR ELEMENT</w:t>
            </w:r>
          </w:p>
        </w:tc>
        <w:tc>
          <w:tcPr>
            <w:tcW w:w="3600"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b/>
              </w:rPr>
              <w:t>REPORTABLE QUANTITY</w:t>
            </w:r>
          </w:p>
        </w:tc>
      </w:tr>
      <w:tr w:rsidR="00FD5125" w:rsidRPr="00655C3C">
        <w:trPr>
          <w:cantSplit/>
        </w:trPr>
        <w:tc>
          <w:tcPr>
            <w:tcW w:w="4320"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Plutonium-238</w:t>
            </w:r>
          </w:p>
        </w:tc>
        <w:tc>
          <w:tcPr>
            <w:tcW w:w="3600"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0.1 gram</w:t>
            </w:r>
          </w:p>
        </w:tc>
      </w:tr>
      <w:tr w:rsidR="00FD5125" w:rsidRPr="00655C3C">
        <w:trPr>
          <w:cantSplit/>
        </w:trPr>
        <w:tc>
          <w:tcPr>
            <w:tcW w:w="4320"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Plutonium</w:t>
            </w:r>
          </w:p>
        </w:tc>
        <w:tc>
          <w:tcPr>
            <w:tcW w:w="3600"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1 gram</w:t>
            </w:r>
          </w:p>
        </w:tc>
      </w:tr>
      <w:tr w:rsidR="00FD5125" w:rsidRPr="00655C3C">
        <w:trPr>
          <w:cantSplit/>
        </w:trPr>
        <w:tc>
          <w:tcPr>
            <w:tcW w:w="4320"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Enriched uranium</w:t>
            </w:r>
          </w:p>
        </w:tc>
        <w:tc>
          <w:tcPr>
            <w:tcW w:w="3600"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1 gram uranium-235</w:t>
            </w:r>
          </w:p>
        </w:tc>
      </w:tr>
      <w:tr w:rsidR="00FD5125" w:rsidRPr="00655C3C">
        <w:trPr>
          <w:cantSplit/>
        </w:trPr>
        <w:tc>
          <w:tcPr>
            <w:tcW w:w="4320"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Uranium-233</w:t>
            </w:r>
          </w:p>
        </w:tc>
        <w:tc>
          <w:tcPr>
            <w:tcW w:w="3600"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1 gram</w:t>
            </w:r>
          </w:p>
        </w:tc>
      </w:tr>
      <w:tr w:rsidR="00FD5125" w:rsidRPr="00655C3C">
        <w:trPr>
          <w:cantSplit/>
        </w:trPr>
        <w:tc>
          <w:tcPr>
            <w:tcW w:w="4320"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Foreign-obligated thorium</w:t>
            </w:r>
          </w:p>
        </w:tc>
        <w:tc>
          <w:tcPr>
            <w:tcW w:w="3600"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1 kilogram</w:t>
            </w:r>
          </w:p>
        </w:tc>
      </w:tr>
      <w:tr w:rsidR="00FD5125" w:rsidRPr="00655C3C">
        <w:trPr>
          <w:cantSplit/>
        </w:trPr>
        <w:tc>
          <w:tcPr>
            <w:tcW w:w="4320" w:type="dxa"/>
            <w:tcBorders>
              <w:top w:val="single" w:sz="6" w:space="0" w:color="000000"/>
              <w:left w:val="single" w:sz="6" w:space="0" w:color="000000"/>
              <w:bottom w:val="single" w:sz="6" w:space="0" w:color="000000"/>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Foreign-obligated natural uranium</w:t>
            </w:r>
          </w:p>
        </w:tc>
        <w:tc>
          <w:tcPr>
            <w:tcW w:w="3600" w:type="dxa"/>
            <w:tcBorders>
              <w:top w:val="single" w:sz="6" w:space="0" w:color="000000"/>
              <w:left w:val="single" w:sz="6" w:space="0" w:color="000000"/>
              <w:bottom w:val="single" w:sz="6" w:space="0" w:color="000000"/>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1 kilogram</w:t>
            </w:r>
          </w:p>
        </w:tc>
      </w:tr>
      <w:tr w:rsidR="00FD5125" w:rsidRPr="00655C3C">
        <w:trPr>
          <w:cantSplit/>
        </w:trPr>
        <w:tc>
          <w:tcPr>
            <w:tcW w:w="4320" w:type="dxa"/>
            <w:tcBorders>
              <w:top w:val="single" w:sz="6" w:space="0" w:color="000000"/>
              <w:left w:val="single" w:sz="6" w:space="0" w:color="000000"/>
              <w:bottom w:val="single" w:sz="8" w:space="0" w:color="auto"/>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Foreign-obligated depleted uranium</w:t>
            </w:r>
          </w:p>
        </w:tc>
        <w:tc>
          <w:tcPr>
            <w:tcW w:w="3600" w:type="dxa"/>
            <w:tcBorders>
              <w:top w:val="single" w:sz="6" w:space="0" w:color="000000"/>
              <w:left w:val="single" w:sz="6" w:space="0" w:color="000000"/>
              <w:bottom w:val="single" w:sz="8" w:space="0" w:color="auto"/>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1 kilogram</w:t>
            </w:r>
          </w:p>
        </w:tc>
      </w:tr>
    </w:tbl>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r w:rsidRPr="00B20A25">
        <w:rPr>
          <w:rFonts w:ascii="Arial" w:hAnsi="Arial"/>
        </w:rPr>
        <w:tab/>
      </w:r>
      <w:r w:rsidRPr="00B20A25">
        <w:rPr>
          <w:rFonts w:ascii="Arial" w:hAnsi="Arial"/>
        </w:rPr>
        <w:tab/>
      </w:r>
      <w:r w:rsidRPr="00B20A25">
        <w:rPr>
          <w:rFonts w:ascii="Arial" w:hAnsi="Arial"/>
        </w:rPr>
        <w:tab/>
      </w:r>
      <w:r w:rsidRPr="00B20A25">
        <w:rPr>
          <w:rFonts w:ascii="Arial" w:hAnsi="Arial"/>
        </w:rPr>
        <w:tab/>
      </w:r>
      <w:r w:rsidRPr="00B20A25">
        <w:rPr>
          <w:rFonts w:ascii="Arial" w:hAnsi="Arial"/>
        </w:rPr>
        <w:tab/>
      </w:r>
      <w:r w:rsidRPr="00B20A25">
        <w:rPr>
          <w:rFonts w:ascii="Arial" w:hAnsi="Arial"/>
        </w:rPr>
        <w:tab/>
      </w: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jc w:val="center"/>
        <w:rPr>
          <w:rFonts w:ascii="Arial" w:hAnsi="Arial"/>
        </w:rPr>
      </w:pPr>
      <w:r w:rsidRPr="00B20A25">
        <w:rPr>
          <w:rFonts w:ascii="Arial" w:hAnsi="Arial"/>
        </w:rPr>
        <w:t>Table 2: NMMSS Material Types</w:t>
      </w: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tbl>
      <w:tblPr>
        <w:tblW w:w="0" w:type="auto"/>
        <w:jc w:val="center"/>
        <w:tblLayout w:type="fixed"/>
        <w:tblCellMar>
          <w:left w:w="100" w:type="dxa"/>
          <w:right w:w="100" w:type="dxa"/>
        </w:tblCellMar>
        <w:tblLook w:val="0000"/>
      </w:tblPr>
      <w:tblGrid>
        <w:gridCol w:w="5605"/>
        <w:gridCol w:w="2415"/>
      </w:tblGrid>
      <w:tr w:rsidR="00FD5125" w:rsidRPr="00655C3C">
        <w:trPr>
          <w:cantSplit/>
          <w:trHeight w:val="521"/>
          <w:jc w:val="center"/>
        </w:trPr>
        <w:tc>
          <w:tcPr>
            <w:tcW w:w="5605"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line="253" w:lineRule="exact"/>
              <w:jc w:val="center"/>
            </w:pPr>
            <w:r w:rsidRPr="00B20A25">
              <w:rPr>
                <w:rFonts w:ascii="Arial" w:hAnsi="Arial"/>
                <w:b/>
              </w:rPr>
              <w:t>MATERIAL TYPE</w:t>
            </w:r>
          </w:p>
        </w:tc>
        <w:tc>
          <w:tcPr>
            <w:tcW w:w="2415"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b/>
              </w:rPr>
              <w:t>MT CODE</w:t>
            </w:r>
          </w:p>
        </w:tc>
      </w:tr>
      <w:tr w:rsidR="00FD5125" w:rsidRPr="00655C3C">
        <w:trPr>
          <w:cantSplit/>
          <w:trHeight w:val="296"/>
          <w:jc w:val="center"/>
        </w:trPr>
        <w:tc>
          <w:tcPr>
            <w:tcW w:w="5605"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line="253" w:lineRule="exact"/>
              <w:jc w:val="center"/>
            </w:pPr>
            <w:r w:rsidRPr="00B20A25">
              <w:rPr>
                <w:rFonts w:ascii="Arial" w:hAnsi="Arial"/>
              </w:rPr>
              <w:t>Foreign-obligated depleted uranium*</w:t>
            </w:r>
          </w:p>
        </w:tc>
        <w:tc>
          <w:tcPr>
            <w:tcW w:w="2415"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MT 10</w:t>
            </w:r>
          </w:p>
        </w:tc>
      </w:tr>
      <w:tr w:rsidR="00FD5125" w:rsidRPr="00655C3C">
        <w:trPr>
          <w:cantSplit/>
          <w:trHeight w:val="296"/>
          <w:jc w:val="center"/>
        </w:trPr>
        <w:tc>
          <w:tcPr>
            <w:tcW w:w="5605"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line="253" w:lineRule="exact"/>
              <w:jc w:val="center"/>
            </w:pPr>
            <w:r w:rsidRPr="00B20A25">
              <w:rPr>
                <w:rFonts w:ascii="Arial" w:hAnsi="Arial"/>
              </w:rPr>
              <w:t>Enriched uranium</w:t>
            </w:r>
          </w:p>
        </w:tc>
        <w:tc>
          <w:tcPr>
            <w:tcW w:w="2415"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MT 20</w:t>
            </w:r>
          </w:p>
        </w:tc>
      </w:tr>
      <w:tr w:rsidR="00FD5125" w:rsidRPr="00655C3C">
        <w:trPr>
          <w:cantSplit/>
          <w:trHeight w:val="285"/>
          <w:jc w:val="center"/>
        </w:trPr>
        <w:tc>
          <w:tcPr>
            <w:tcW w:w="5605"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line="253" w:lineRule="exact"/>
              <w:jc w:val="center"/>
            </w:pPr>
            <w:r w:rsidRPr="00B20A25">
              <w:rPr>
                <w:rFonts w:ascii="Arial" w:hAnsi="Arial"/>
              </w:rPr>
              <w:t>Plutonium</w:t>
            </w:r>
          </w:p>
        </w:tc>
        <w:tc>
          <w:tcPr>
            <w:tcW w:w="2415"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MT 50</w:t>
            </w:r>
          </w:p>
        </w:tc>
      </w:tr>
      <w:tr w:rsidR="00FD5125" w:rsidRPr="00655C3C">
        <w:trPr>
          <w:cantSplit/>
          <w:trHeight w:val="296"/>
          <w:jc w:val="center"/>
        </w:trPr>
        <w:tc>
          <w:tcPr>
            <w:tcW w:w="5605"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line="253" w:lineRule="exact"/>
              <w:jc w:val="center"/>
            </w:pPr>
            <w:r w:rsidRPr="00B20A25">
              <w:rPr>
                <w:rFonts w:ascii="Arial" w:hAnsi="Arial"/>
              </w:rPr>
              <w:t>Uranium 233</w:t>
            </w:r>
          </w:p>
        </w:tc>
        <w:tc>
          <w:tcPr>
            <w:tcW w:w="2415"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MT 70</w:t>
            </w:r>
          </w:p>
        </w:tc>
      </w:tr>
      <w:tr w:rsidR="00FD5125" w:rsidRPr="00655C3C">
        <w:trPr>
          <w:cantSplit/>
          <w:trHeight w:val="296"/>
          <w:jc w:val="center"/>
        </w:trPr>
        <w:tc>
          <w:tcPr>
            <w:tcW w:w="5605"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line="253" w:lineRule="exact"/>
              <w:jc w:val="center"/>
            </w:pPr>
            <w:r w:rsidRPr="00B20A25">
              <w:rPr>
                <w:rFonts w:ascii="Arial" w:hAnsi="Arial"/>
              </w:rPr>
              <w:t>Foreign-obligated normal uranium*</w:t>
            </w:r>
          </w:p>
        </w:tc>
        <w:tc>
          <w:tcPr>
            <w:tcW w:w="2415"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MT 81</w:t>
            </w:r>
          </w:p>
        </w:tc>
      </w:tr>
      <w:tr w:rsidR="00FD5125" w:rsidRPr="00655C3C">
        <w:trPr>
          <w:cantSplit/>
          <w:trHeight w:val="285"/>
          <w:jc w:val="center"/>
        </w:trPr>
        <w:tc>
          <w:tcPr>
            <w:tcW w:w="5605" w:type="dxa"/>
            <w:tcBorders>
              <w:top w:val="single" w:sz="6" w:space="0" w:color="000000"/>
              <w:left w:val="single" w:sz="6" w:space="0" w:color="000000"/>
              <w:bottom w:val="nil"/>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line="253" w:lineRule="exact"/>
              <w:jc w:val="center"/>
            </w:pPr>
            <w:r w:rsidRPr="00B20A25">
              <w:rPr>
                <w:rFonts w:ascii="Arial" w:hAnsi="Arial"/>
              </w:rPr>
              <w:t>Plutonium 238</w:t>
            </w:r>
          </w:p>
        </w:tc>
        <w:tc>
          <w:tcPr>
            <w:tcW w:w="2415" w:type="dxa"/>
            <w:tcBorders>
              <w:top w:val="single" w:sz="6" w:space="0" w:color="000000"/>
              <w:left w:val="single" w:sz="6" w:space="0" w:color="000000"/>
              <w:bottom w:val="nil"/>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MT 83**</w:t>
            </w:r>
          </w:p>
        </w:tc>
      </w:tr>
      <w:tr w:rsidR="00FD5125" w:rsidRPr="00655C3C">
        <w:trPr>
          <w:cantSplit/>
          <w:trHeight w:val="134"/>
          <w:jc w:val="center"/>
        </w:trPr>
        <w:tc>
          <w:tcPr>
            <w:tcW w:w="5605" w:type="dxa"/>
            <w:tcBorders>
              <w:top w:val="single" w:sz="6" w:space="0" w:color="000000"/>
              <w:left w:val="single" w:sz="6" w:space="0" w:color="000000"/>
              <w:bottom w:val="single" w:sz="6" w:space="0" w:color="000000"/>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line="253" w:lineRule="exact"/>
              <w:jc w:val="center"/>
            </w:pPr>
            <w:r w:rsidRPr="00B20A25">
              <w:rPr>
                <w:rFonts w:ascii="Arial" w:hAnsi="Arial"/>
              </w:rPr>
              <w:t>Foreign-obligated thorium*</w:t>
            </w:r>
          </w:p>
        </w:tc>
        <w:tc>
          <w:tcPr>
            <w:tcW w:w="2415" w:type="dxa"/>
            <w:tcBorders>
              <w:top w:val="single" w:sz="6" w:space="0" w:color="000000"/>
              <w:left w:val="single" w:sz="6" w:space="0" w:color="000000"/>
              <w:bottom w:val="single" w:sz="6" w:space="0" w:color="000000"/>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MT 88</w:t>
            </w:r>
          </w:p>
        </w:tc>
      </w:tr>
      <w:tr w:rsidR="00FD5125" w:rsidRPr="00655C3C">
        <w:trPr>
          <w:cantSplit/>
          <w:trHeight w:val="72"/>
          <w:jc w:val="center"/>
        </w:trPr>
        <w:tc>
          <w:tcPr>
            <w:tcW w:w="5605" w:type="dxa"/>
            <w:tcBorders>
              <w:top w:val="single" w:sz="6" w:space="0" w:color="000000"/>
              <w:left w:val="single" w:sz="6" w:space="0" w:color="000000"/>
              <w:bottom w:val="single" w:sz="8" w:space="0" w:color="auto"/>
              <w:right w:val="nil"/>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line="253" w:lineRule="exact"/>
              <w:jc w:val="center"/>
            </w:pPr>
            <w:r w:rsidRPr="00B20A25">
              <w:rPr>
                <w:rFonts w:ascii="Arial" w:hAnsi="Arial"/>
              </w:rPr>
              <w:t>Uranium in cascade</w:t>
            </w:r>
          </w:p>
        </w:tc>
        <w:tc>
          <w:tcPr>
            <w:tcW w:w="2415" w:type="dxa"/>
            <w:tcBorders>
              <w:top w:val="single" w:sz="6" w:space="0" w:color="000000"/>
              <w:left w:val="single" w:sz="6" w:space="0" w:color="000000"/>
              <w:bottom w:val="single" w:sz="8" w:space="0" w:color="auto"/>
              <w:right w:val="single" w:sz="6" w:space="0" w:color="000000"/>
            </w:tcBorders>
          </w:tcPr>
          <w:p w:rsidR="003061A2" w:rsidRDefault="00B20A2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MT 89</w:t>
            </w:r>
          </w:p>
        </w:tc>
      </w:tr>
    </w:tbl>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60" w:lineRule="exact"/>
        <w:ind w:left="720" w:hanging="360"/>
        <w:rPr>
          <w:rFonts w:ascii="Arial" w:hAnsi="Arial"/>
        </w:rPr>
      </w:pPr>
      <w:r w:rsidRPr="00B20A25">
        <w:rPr>
          <w:rFonts w:ascii="Arial" w:hAnsi="Arial"/>
        </w:rPr>
        <w:t>*</w:t>
      </w:r>
      <w:r w:rsidRPr="00B20A25">
        <w:rPr>
          <w:rFonts w:ascii="Arial" w:hAnsi="Arial"/>
        </w:rPr>
        <w:tab/>
        <w:t xml:space="preserve">Only source material that has foreign obligations is subject to </w:t>
      </w:r>
      <w:ins w:id="1272" w:author="NAA" w:date="2010-06-24T12:28:00Z">
        <w:r w:rsidR="0025027A" w:rsidRPr="00655C3C">
          <w:rPr>
            <w:rFonts w:ascii="Arial" w:hAnsi="Arial" w:cs="Arial"/>
          </w:rPr>
          <w:t>NMMSS</w:t>
        </w:r>
      </w:ins>
      <w:r w:rsidRPr="00B20A25">
        <w:rPr>
          <w:rFonts w:ascii="Arial" w:hAnsi="Arial"/>
        </w:rPr>
        <w:t xml:space="preserve"> reporting requirements.</w:t>
      </w:r>
    </w:p>
    <w:p w:rsidR="003061A2" w:rsidRDefault="00B20A2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60" w:lineRule="exact"/>
        <w:ind w:left="720" w:hanging="360"/>
        <w:rPr>
          <w:rFonts w:ascii="Arial" w:hAnsi="Arial"/>
        </w:rPr>
      </w:pPr>
      <w:r w:rsidRPr="00B20A25">
        <w:rPr>
          <w:rFonts w:ascii="Arial" w:hAnsi="Arial"/>
        </w:rPr>
        <w:t xml:space="preserve">** </w:t>
      </w:r>
      <w:r w:rsidRPr="00B20A25">
        <w:rPr>
          <w:rFonts w:ascii="Arial" w:hAnsi="Arial"/>
        </w:rPr>
        <w:tab/>
        <w:t>Plutonium that is more than 10% Pu</w:t>
      </w:r>
      <w:r w:rsidRPr="00B20A25">
        <w:rPr>
          <w:rFonts w:ascii="Arial" w:hAnsi="Arial"/>
          <w:vertAlign w:val="superscript"/>
        </w:rPr>
        <w:t>238</w:t>
      </w:r>
      <w:r w:rsidRPr="00B20A25">
        <w:rPr>
          <w:rFonts w:ascii="Arial" w:hAnsi="Arial"/>
        </w:rPr>
        <w:t xml:space="preserve"> of total Pu by weight is </w:t>
      </w:r>
      <w:ins w:id="1273" w:author="NAA" w:date="2010-06-24T12:28:00Z">
        <w:r w:rsidR="0025027A" w:rsidRPr="00655C3C">
          <w:rPr>
            <w:rFonts w:ascii="Arial" w:hAnsi="Arial" w:cs="Arial"/>
          </w:rPr>
          <w:t>reported</w:t>
        </w:r>
      </w:ins>
      <w:r w:rsidRPr="00B20A25">
        <w:rPr>
          <w:rFonts w:ascii="Arial" w:hAnsi="Arial"/>
        </w:rPr>
        <w:t xml:space="preserve"> as Pu</w:t>
      </w:r>
      <w:r w:rsidRPr="00B20A25">
        <w:rPr>
          <w:rFonts w:ascii="Arial" w:hAnsi="Arial"/>
          <w:vertAlign w:val="superscript"/>
        </w:rPr>
        <w:t>238</w:t>
      </w:r>
    </w:p>
    <w:p w:rsidR="003061A2" w:rsidRDefault="003061A2">
      <w:pPr>
        <w:numPr>
          <w:ilvl w:val="12"/>
          <w:numId w:val="0"/>
        </w:numPr>
        <w:tabs>
          <w:tab w:val="left" w:pos="0"/>
          <w:tab w:val="left" w:pos="274"/>
          <w:tab w:val="left" w:pos="360"/>
          <w:tab w:val="left" w:pos="720"/>
          <w:tab w:val="left" w:pos="806"/>
          <w:tab w:val="left" w:pos="1440"/>
          <w:tab w:val="left" w:pos="2074"/>
          <w:tab w:val="left" w:pos="2160"/>
          <w:tab w:val="left" w:pos="2696"/>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07"/>
          <w:tab w:val="left" w:pos="8640"/>
          <w:tab w:val="left" w:pos="8726"/>
          <w:tab w:val="left" w:pos="9360"/>
        </w:tabs>
        <w:spacing w:line="253" w:lineRule="exact"/>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center"/>
        <w:rPr>
          <w:rFonts w:ascii="Arial" w:hAnsi="Arial"/>
        </w:rPr>
      </w:pPr>
      <w:r w:rsidRPr="00B20A25">
        <w:rPr>
          <w:rFonts w:ascii="Arial" w:hAnsi="Arial"/>
        </w:rPr>
        <w:lastRenderedPageBreak/>
        <w:t>Table 3: Activity to Mass Conversion Factors</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p>
    <w:tbl>
      <w:tblPr>
        <w:tblW w:w="0" w:type="auto"/>
        <w:tblInd w:w="1540" w:type="dxa"/>
        <w:tblLayout w:type="fixed"/>
        <w:tblCellMar>
          <w:left w:w="100" w:type="dxa"/>
          <w:right w:w="100" w:type="dxa"/>
        </w:tblCellMar>
        <w:tblLook w:val="0000"/>
      </w:tblPr>
      <w:tblGrid>
        <w:gridCol w:w="2880"/>
        <w:gridCol w:w="3690"/>
      </w:tblGrid>
      <w:tr w:rsidR="00720D11" w:rsidRPr="00655C3C">
        <w:trPr>
          <w:cantSplit/>
        </w:trPr>
        <w:tc>
          <w:tcPr>
            <w:tcW w:w="2880" w:type="dxa"/>
            <w:tcBorders>
              <w:top w:val="single" w:sz="6" w:space="0" w:color="000000"/>
              <w:left w:val="single" w:sz="6" w:space="0" w:color="000000"/>
              <w:bottom w:val="nil"/>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b/>
              </w:rPr>
              <w:t>Isotope</w:t>
            </w:r>
          </w:p>
        </w:tc>
        <w:tc>
          <w:tcPr>
            <w:tcW w:w="3690" w:type="dxa"/>
            <w:tcBorders>
              <w:top w:val="single" w:sz="6" w:space="0" w:color="000000"/>
              <w:left w:val="single" w:sz="6" w:space="0" w:color="000000"/>
              <w:bottom w:val="nil"/>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b/>
              </w:rPr>
              <w:t>Specific Activity (curies/gram)</w:t>
            </w:r>
          </w:p>
        </w:tc>
      </w:tr>
      <w:tr w:rsidR="00720D11" w:rsidRPr="00655C3C">
        <w:trPr>
          <w:cantSplit/>
        </w:trPr>
        <w:tc>
          <w:tcPr>
            <w:tcW w:w="2880" w:type="dxa"/>
            <w:tcBorders>
              <w:top w:val="single" w:sz="6" w:space="0" w:color="000000"/>
              <w:left w:val="single" w:sz="6" w:space="0" w:color="000000"/>
              <w:bottom w:val="nil"/>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Uranium 234</w:t>
            </w:r>
          </w:p>
        </w:tc>
        <w:tc>
          <w:tcPr>
            <w:tcW w:w="3690" w:type="dxa"/>
            <w:tcBorders>
              <w:top w:val="single" w:sz="6" w:space="0" w:color="000000"/>
              <w:left w:val="single" w:sz="6" w:space="0" w:color="000000"/>
              <w:bottom w:val="nil"/>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6.2 X 10</w:t>
            </w:r>
            <w:r w:rsidRPr="00B20A25">
              <w:rPr>
                <w:rFonts w:ascii="Arial" w:hAnsi="Arial"/>
                <w:vertAlign w:val="superscript"/>
              </w:rPr>
              <w:t>-3</w:t>
            </w:r>
          </w:p>
        </w:tc>
      </w:tr>
      <w:tr w:rsidR="00720D11" w:rsidRPr="00655C3C">
        <w:trPr>
          <w:cantSplit/>
        </w:trPr>
        <w:tc>
          <w:tcPr>
            <w:tcW w:w="2880" w:type="dxa"/>
            <w:tcBorders>
              <w:top w:val="single" w:sz="6" w:space="0" w:color="000000"/>
              <w:left w:val="single" w:sz="6" w:space="0" w:color="000000"/>
              <w:bottom w:val="nil"/>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Uranium 235</w:t>
            </w:r>
          </w:p>
        </w:tc>
        <w:tc>
          <w:tcPr>
            <w:tcW w:w="3690" w:type="dxa"/>
            <w:tcBorders>
              <w:top w:val="single" w:sz="6" w:space="0" w:color="000000"/>
              <w:left w:val="single" w:sz="6" w:space="0" w:color="000000"/>
              <w:bottom w:val="nil"/>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2.2 X 10</w:t>
            </w:r>
            <w:r w:rsidRPr="00B20A25">
              <w:rPr>
                <w:rFonts w:ascii="Arial" w:hAnsi="Arial"/>
                <w:vertAlign w:val="superscript"/>
              </w:rPr>
              <w:t>-6</w:t>
            </w:r>
          </w:p>
        </w:tc>
      </w:tr>
      <w:tr w:rsidR="00720D11" w:rsidRPr="00655C3C">
        <w:trPr>
          <w:cantSplit/>
        </w:trPr>
        <w:tc>
          <w:tcPr>
            <w:tcW w:w="2880" w:type="dxa"/>
            <w:tcBorders>
              <w:top w:val="single" w:sz="6" w:space="0" w:color="000000"/>
              <w:left w:val="single" w:sz="6" w:space="0" w:color="000000"/>
              <w:bottom w:val="nil"/>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Uranium 238</w:t>
            </w:r>
          </w:p>
        </w:tc>
        <w:tc>
          <w:tcPr>
            <w:tcW w:w="3690" w:type="dxa"/>
            <w:tcBorders>
              <w:top w:val="single" w:sz="6" w:space="0" w:color="000000"/>
              <w:left w:val="single" w:sz="6" w:space="0" w:color="000000"/>
              <w:bottom w:val="nil"/>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3.3 X 10</w:t>
            </w:r>
            <w:r w:rsidRPr="00B20A25">
              <w:rPr>
                <w:rFonts w:ascii="Arial" w:hAnsi="Arial"/>
                <w:vertAlign w:val="superscript"/>
              </w:rPr>
              <w:t>-7</w:t>
            </w:r>
          </w:p>
        </w:tc>
      </w:tr>
      <w:tr w:rsidR="00720D11" w:rsidRPr="00655C3C">
        <w:trPr>
          <w:cantSplit/>
        </w:trPr>
        <w:tc>
          <w:tcPr>
            <w:tcW w:w="2880" w:type="dxa"/>
            <w:tcBorders>
              <w:top w:val="single" w:sz="6" w:space="0" w:color="000000"/>
              <w:left w:val="single" w:sz="6" w:space="0" w:color="000000"/>
              <w:bottom w:val="nil"/>
              <w:right w:val="nil"/>
            </w:tcBorders>
          </w:tcPr>
          <w:p w:rsidR="003061A2" w:rsidRDefault="00655C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ins w:id="1274" w:author="NAA" w:date="2010-06-24T12:28:00Z">
              <w:r>
                <w:rPr>
                  <w:rFonts w:ascii="Arial" w:hAnsi="Arial" w:cs="Arial"/>
                </w:rPr>
                <w:t>P</w:t>
              </w:r>
              <w:r w:rsidR="00720D11" w:rsidRPr="00655C3C">
                <w:rPr>
                  <w:rFonts w:ascii="Arial" w:hAnsi="Arial" w:cs="Arial"/>
                </w:rPr>
                <w:t>lutonium</w:t>
              </w:r>
            </w:ins>
            <w:r w:rsidR="00B20A25" w:rsidRPr="00B20A25">
              <w:rPr>
                <w:rFonts w:ascii="Arial" w:hAnsi="Arial"/>
              </w:rPr>
              <w:t xml:space="preserve"> 238</w:t>
            </w:r>
          </w:p>
        </w:tc>
        <w:tc>
          <w:tcPr>
            <w:tcW w:w="3690" w:type="dxa"/>
            <w:tcBorders>
              <w:top w:val="single" w:sz="6" w:space="0" w:color="000000"/>
              <w:left w:val="single" w:sz="6" w:space="0" w:color="000000"/>
              <w:bottom w:val="nil"/>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17.3</w:t>
            </w:r>
          </w:p>
        </w:tc>
      </w:tr>
      <w:tr w:rsidR="00720D11" w:rsidRPr="00655C3C">
        <w:trPr>
          <w:cantSplit/>
        </w:trPr>
        <w:tc>
          <w:tcPr>
            <w:tcW w:w="2880" w:type="dxa"/>
            <w:tcBorders>
              <w:top w:val="single" w:sz="6" w:space="0" w:color="000000"/>
              <w:left w:val="single" w:sz="6" w:space="0" w:color="000000"/>
              <w:bottom w:val="nil"/>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Plutonium 239</w:t>
            </w:r>
          </w:p>
        </w:tc>
        <w:tc>
          <w:tcPr>
            <w:tcW w:w="3690" w:type="dxa"/>
            <w:tcBorders>
              <w:top w:val="single" w:sz="6" w:space="0" w:color="000000"/>
              <w:left w:val="single" w:sz="6" w:space="0" w:color="000000"/>
              <w:bottom w:val="nil"/>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0.063</w:t>
            </w:r>
          </w:p>
        </w:tc>
      </w:tr>
      <w:tr w:rsidR="00720D11" w:rsidRPr="00655C3C">
        <w:trPr>
          <w:cantSplit/>
        </w:trPr>
        <w:tc>
          <w:tcPr>
            <w:tcW w:w="2880" w:type="dxa"/>
            <w:tcBorders>
              <w:top w:val="single" w:sz="6" w:space="0" w:color="000000"/>
              <w:left w:val="single" w:sz="6" w:space="0" w:color="000000"/>
              <w:bottom w:val="nil"/>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Plutonium 240</w:t>
            </w:r>
          </w:p>
        </w:tc>
        <w:tc>
          <w:tcPr>
            <w:tcW w:w="3690" w:type="dxa"/>
            <w:tcBorders>
              <w:top w:val="single" w:sz="6" w:space="0" w:color="000000"/>
              <w:left w:val="single" w:sz="6" w:space="0" w:color="000000"/>
              <w:bottom w:val="nil"/>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0.23</w:t>
            </w:r>
          </w:p>
        </w:tc>
      </w:tr>
      <w:tr w:rsidR="00720D11" w:rsidRPr="00655C3C">
        <w:trPr>
          <w:cantSplit/>
        </w:trPr>
        <w:tc>
          <w:tcPr>
            <w:tcW w:w="2880" w:type="dxa"/>
            <w:tcBorders>
              <w:top w:val="single" w:sz="6" w:space="0" w:color="000000"/>
              <w:left w:val="single" w:sz="6" w:space="0" w:color="000000"/>
              <w:bottom w:val="single" w:sz="6" w:space="0" w:color="000000"/>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Plutonium 241</w:t>
            </w:r>
          </w:p>
        </w:tc>
        <w:tc>
          <w:tcPr>
            <w:tcW w:w="3690" w:type="dxa"/>
            <w:tcBorders>
              <w:top w:val="single" w:sz="6" w:space="0" w:color="000000"/>
              <w:left w:val="single" w:sz="6" w:space="0" w:color="000000"/>
              <w:bottom w:val="single" w:sz="6" w:space="0" w:color="000000"/>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104</w:t>
            </w:r>
          </w:p>
        </w:tc>
      </w:tr>
      <w:tr w:rsidR="00720D11" w:rsidRPr="00655C3C">
        <w:trPr>
          <w:cantSplit/>
        </w:trPr>
        <w:tc>
          <w:tcPr>
            <w:tcW w:w="2880" w:type="dxa"/>
            <w:tcBorders>
              <w:top w:val="single" w:sz="6" w:space="0" w:color="000000"/>
              <w:left w:val="single" w:sz="6" w:space="0" w:color="000000"/>
              <w:bottom w:val="single" w:sz="8" w:space="0" w:color="auto"/>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Plutonium 242</w:t>
            </w:r>
          </w:p>
        </w:tc>
        <w:tc>
          <w:tcPr>
            <w:tcW w:w="3690" w:type="dxa"/>
            <w:tcBorders>
              <w:top w:val="single" w:sz="6" w:space="0" w:color="000000"/>
              <w:left w:val="single" w:sz="6" w:space="0" w:color="000000"/>
              <w:bottom w:val="single" w:sz="8" w:space="0" w:color="auto"/>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line="253" w:lineRule="exact"/>
              <w:jc w:val="center"/>
            </w:pPr>
            <w:r w:rsidRPr="00B20A25">
              <w:rPr>
                <w:rFonts w:ascii="Arial" w:hAnsi="Arial"/>
              </w:rPr>
              <w:t>0.004</w:t>
            </w:r>
          </w:p>
        </w:tc>
      </w:tr>
    </w:tbl>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center"/>
        <w:rPr>
          <w:rFonts w:ascii="Arial" w:hAnsi="Arial"/>
        </w:rPr>
      </w:pPr>
      <w:r w:rsidRPr="00B20A25">
        <w:rPr>
          <w:rFonts w:ascii="Arial" w:hAnsi="Arial"/>
        </w:rPr>
        <w:t>Table 4:Task 8 Inspection Package Descriptions</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p>
    <w:tbl>
      <w:tblPr>
        <w:tblW w:w="0" w:type="auto"/>
        <w:tblInd w:w="820" w:type="dxa"/>
        <w:tblLayout w:type="fixed"/>
        <w:tblCellMar>
          <w:left w:w="100" w:type="dxa"/>
          <w:right w:w="100" w:type="dxa"/>
        </w:tblCellMar>
        <w:tblLook w:val="0000"/>
      </w:tblPr>
      <w:tblGrid>
        <w:gridCol w:w="2880"/>
        <w:gridCol w:w="5760"/>
      </w:tblGrid>
      <w:tr w:rsidR="00720D11" w:rsidRPr="00655C3C">
        <w:trPr>
          <w:cantSplit/>
        </w:trPr>
        <w:tc>
          <w:tcPr>
            <w:tcW w:w="2880" w:type="dxa"/>
            <w:tcBorders>
              <w:top w:val="single" w:sz="6" w:space="0" w:color="000000"/>
              <w:left w:val="single" w:sz="6" w:space="0" w:color="000000"/>
              <w:bottom w:val="nil"/>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0" w:line="253" w:lineRule="exact"/>
            </w:pPr>
            <w:r w:rsidRPr="00B20A25">
              <w:rPr>
                <w:rFonts w:ascii="Arial" w:hAnsi="Arial"/>
              </w:rPr>
              <w:t>DOE/NRC Form 742, Material Balance Report</w:t>
            </w:r>
          </w:p>
        </w:tc>
        <w:tc>
          <w:tcPr>
            <w:tcW w:w="5760" w:type="dxa"/>
            <w:tcBorders>
              <w:top w:val="single" w:sz="6" w:space="0" w:color="000000"/>
              <w:left w:val="single" w:sz="6" w:space="0" w:color="000000"/>
              <w:bottom w:val="nil"/>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0" w:line="253" w:lineRule="exact"/>
            </w:pPr>
            <w:r w:rsidRPr="00B20A25">
              <w:rPr>
                <w:rFonts w:ascii="Arial" w:hAnsi="Arial"/>
              </w:rPr>
              <w:t>Licensee-submitted summary of NMMSS-reportable materials, by material type, possessed by the licensee</w:t>
            </w:r>
          </w:p>
        </w:tc>
      </w:tr>
      <w:tr w:rsidR="00720D11" w:rsidRPr="00655C3C">
        <w:trPr>
          <w:cantSplit/>
        </w:trPr>
        <w:tc>
          <w:tcPr>
            <w:tcW w:w="2880" w:type="dxa"/>
            <w:tcBorders>
              <w:top w:val="single" w:sz="6" w:space="0" w:color="000000"/>
              <w:left w:val="single" w:sz="6" w:space="0" w:color="000000"/>
              <w:bottom w:val="single" w:sz="6" w:space="0" w:color="000000"/>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0" w:line="253" w:lineRule="exact"/>
            </w:pPr>
            <w:r w:rsidRPr="00B20A25">
              <w:rPr>
                <w:rFonts w:ascii="Arial" w:hAnsi="Arial"/>
              </w:rPr>
              <w:t>NMMSS Report TJ-45</w:t>
            </w:r>
          </w:p>
        </w:tc>
        <w:tc>
          <w:tcPr>
            <w:tcW w:w="5760" w:type="dxa"/>
            <w:tcBorders>
              <w:top w:val="single" w:sz="6" w:space="0" w:color="000000"/>
              <w:left w:val="single" w:sz="6" w:space="0" w:color="000000"/>
              <w:bottom w:val="single" w:sz="6" w:space="0" w:color="000000"/>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0" w:line="253" w:lineRule="exact"/>
            </w:pPr>
            <w:r w:rsidRPr="00B20A25">
              <w:rPr>
                <w:rFonts w:ascii="Arial" w:hAnsi="Arial"/>
              </w:rPr>
              <w:t xml:space="preserve">Listing of transactions involving NMMSS-reportable materials reported by the licensee, including receipts, transfers and disposals, since the most recent DOE/NRC Form 742   </w:t>
            </w:r>
          </w:p>
        </w:tc>
      </w:tr>
      <w:tr w:rsidR="00720D11" w:rsidRPr="00655C3C">
        <w:trPr>
          <w:cantSplit/>
        </w:trPr>
        <w:tc>
          <w:tcPr>
            <w:tcW w:w="2880" w:type="dxa"/>
            <w:tcBorders>
              <w:top w:val="single" w:sz="6" w:space="0" w:color="000000"/>
              <w:left w:val="single" w:sz="6" w:space="0" w:color="000000"/>
              <w:bottom w:val="single" w:sz="8" w:space="0" w:color="auto"/>
              <w:right w:val="nil"/>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0" w:line="253" w:lineRule="exact"/>
            </w:pPr>
            <w:r w:rsidRPr="00B20A25">
              <w:rPr>
                <w:rFonts w:ascii="Arial" w:hAnsi="Arial"/>
              </w:rPr>
              <w:t>NMMSS Report D-3</w:t>
            </w:r>
          </w:p>
        </w:tc>
        <w:tc>
          <w:tcPr>
            <w:tcW w:w="5760" w:type="dxa"/>
            <w:tcBorders>
              <w:top w:val="single" w:sz="6" w:space="0" w:color="000000"/>
              <w:left w:val="single" w:sz="6" w:space="0" w:color="000000"/>
              <w:bottom w:val="single" w:sz="8" w:space="0" w:color="auto"/>
              <w:right w:val="single" w:sz="6" w:space="0" w:color="000000"/>
            </w:tcBorders>
          </w:tcPr>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0" w:line="253" w:lineRule="exact"/>
            </w:pPr>
            <w:r w:rsidRPr="00B20A25">
              <w:rPr>
                <w:rFonts w:ascii="Arial" w:hAnsi="Arial"/>
              </w:rPr>
              <w:t>Summary of licensee administrative information on record in NMMSS</w:t>
            </w:r>
          </w:p>
        </w:tc>
      </w:tr>
    </w:tbl>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r w:rsidRPr="00B20A25">
        <w:rPr>
          <w:rFonts w:ascii="Arial" w:hAnsi="Arial"/>
        </w:rPr>
        <w:t>NMMSS CONTRACTOR CONTACT TELEPHONE NO.: (678) 328-1116</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rPr>
      </w:pPr>
    </w:p>
    <w:p w:rsidR="003061A2"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cs="Arial"/>
          <w:color w:val="FF0000"/>
        </w:rPr>
      </w:pPr>
      <w:r w:rsidRPr="00B20A25">
        <w:rPr>
          <w:rFonts w:ascii="Arial" w:hAnsi="Arial"/>
        </w:rPr>
        <w:t xml:space="preserve">Contact the NMMSS Project Manager, Division of </w:t>
      </w:r>
      <w:ins w:id="1275" w:author="NAA" w:date="2010-06-24T12:28:00Z">
        <w:r w:rsidR="004449A3">
          <w:rPr>
            <w:rFonts w:ascii="Arial" w:hAnsi="Arial" w:cs="Arial"/>
          </w:rPr>
          <w:t>Fuel Cycle Safety and Safeguards</w:t>
        </w:r>
      </w:ins>
      <w:r w:rsidRPr="00B20A25">
        <w:rPr>
          <w:rFonts w:ascii="Arial" w:hAnsi="Arial"/>
        </w:rPr>
        <w:t xml:space="preserve">, Office of Nuclear </w:t>
      </w:r>
      <w:ins w:id="1276" w:author="NAA" w:date="2010-06-24T12:28:00Z">
        <w:r w:rsidR="004449A3">
          <w:rPr>
            <w:rFonts w:ascii="Arial" w:hAnsi="Arial" w:cs="Arial"/>
          </w:rPr>
          <w:t>Materials Safety</w:t>
        </w:r>
      </w:ins>
      <w:r w:rsidRPr="00B20A25">
        <w:rPr>
          <w:rFonts w:ascii="Arial" w:hAnsi="Arial"/>
        </w:rPr>
        <w:t xml:space="preserve"> and </w:t>
      </w:r>
      <w:ins w:id="1277" w:author="NAA" w:date="2010-06-24T12:28:00Z">
        <w:r w:rsidR="004449A3">
          <w:rPr>
            <w:rFonts w:ascii="Arial" w:hAnsi="Arial" w:cs="Arial"/>
          </w:rPr>
          <w:t>Safeguards</w:t>
        </w:r>
      </w:ins>
      <w:r w:rsidRPr="00B20A25">
        <w:rPr>
          <w:rFonts w:ascii="Arial" w:hAnsi="Arial"/>
        </w:rPr>
        <w:t xml:space="preserve"> for technical questions.</w:t>
      </w: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ins w:id="1278" w:author="NAA" w:date="2010-06-24T12:28:00Z"/>
          <w:rFonts w:ascii="Arial" w:hAnsi="Arial" w:cs="Arial"/>
          <w:color w:val="FF0000"/>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ins w:id="1279" w:author="NAA" w:date="2010-06-24T12:28:00Z"/>
          <w:rFonts w:ascii="Arial" w:hAnsi="Arial" w:cs="Arial"/>
          <w:color w:val="FF0000"/>
        </w:rPr>
      </w:pPr>
    </w:p>
    <w:p w:rsidR="00652E87" w:rsidRDefault="00652E87" w:rsidP="004772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ins w:id="1280" w:author="NAA" w:date="2010-06-24T12:28:00Z"/>
          <w:rFonts w:ascii="Arial" w:hAnsi="Arial" w:cs="Arial"/>
          <w:sz w:val="22"/>
          <w:szCs w:val="22"/>
        </w:rPr>
        <w:sectPr w:rsidR="00652E87" w:rsidSect="00BF3C52">
          <w:footerReference w:type="default" r:id="rId61"/>
          <w:pgSz w:w="12240" w:h="15840"/>
          <w:pgMar w:top="1080" w:right="1440" w:bottom="720" w:left="1440" w:header="1440" w:footer="1440" w:gutter="0"/>
          <w:pgNumType w:start="1"/>
          <w:cols w:space="720"/>
          <w:docGrid w:linePitch="326"/>
        </w:sectPr>
      </w:pPr>
    </w:p>
    <w:p w:rsidR="003061A2" w:rsidRDefault="00655C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ins w:id="1281" w:author="NAA" w:date="2010-06-24T12:28:00Z"/>
          <w:rFonts w:ascii="Arial" w:hAnsi="Arial" w:cs="Arial"/>
        </w:rPr>
      </w:pPr>
      <w:bookmarkStart w:id="1282" w:name="_Toc263168999"/>
      <w:ins w:id="1283" w:author="NAA" w:date="2010-06-24T12:28:00Z">
        <w:r>
          <w:rPr>
            <w:rFonts w:ascii="Arial" w:hAnsi="Arial" w:cs="Arial"/>
          </w:rPr>
          <w:lastRenderedPageBreak/>
          <w:t xml:space="preserve">Enclosure 10 - </w:t>
        </w:r>
        <w:r w:rsidR="008A604D" w:rsidRPr="00655C3C">
          <w:rPr>
            <w:rFonts w:ascii="Arial" w:hAnsi="Arial" w:cs="Arial"/>
          </w:rPr>
          <w:t>Table 1 - Quantities of Concern Threshold Limits</w:t>
        </w:r>
        <w:bookmarkEnd w:id="1282"/>
      </w:ins>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284" w:author="NAA" w:date="2010-06-24T12:28:00Z"/>
          <w:rFonts w:ascii="Arial" w:hAnsi="Arial" w:cs="Arial"/>
          <w:sz w:val="22"/>
          <w:szCs w:val="22"/>
        </w:rPr>
      </w:pPr>
    </w:p>
    <w:tbl>
      <w:tblPr>
        <w:tblW w:w="0" w:type="auto"/>
        <w:tblInd w:w="33" w:type="dxa"/>
        <w:tblLayout w:type="fixed"/>
        <w:tblCellMar>
          <w:left w:w="0" w:type="dxa"/>
          <w:right w:w="0" w:type="dxa"/>
        </w:tblCellMar>
        <w:tblLook w:val="0000"/>
      </w:tblPr>
      <w:tblGrid>
        <w:gridCol w:w="2520"/>
        <w:gridCol w:w="1980"/>
        <w:gridCol w:w="1620"/>
        <w:gridCol w:w="1890"/>
        <w:gridCol w:w="1350"/>
      </w:tblGrid>
      <w:tr w:rsidR="008A604D" w:rsidTr="00E6578B">
        <w:trPr>
          <w:cantSplit/>
          <w:trHeight w:val="402"/>
          <w:tblHeader/>
          <w:ins w:id="1285" w:author="NAA" w:date="2010-06-24T12:28:00Z"/>
        </w:trPr>
        <w:tc>
          <w:tcPr>
            <w:tcW w:w="2520" w:type="dxa"/>
            <w:tcBorders>
              <w:top w:val="double" w:sz="9" w:space="0" w:color="000000"/>
              <w:left w:val="double" w:sz="9" w:space="0" w:color="000000"/>
              <w:bottom w:val="double" w:sz="9" w:space="0" w:color="000000"/>
              <w:right w:val="single" w:sz="12" w:space="0" w:color="000000"/>
            </w:tcBorders>
            <w:vAlign w:val="center"/>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286" w:author="NAA" w:date="2010-06-24T12:28:00Z"/>
                <w:sz w:val="22"/>
                <w:szCs w:val="22"/>
              </w:rPr>
            </w:pPr>
            <w:ins w:id="1287" w:author="NAA" w:date="2010-06-24T12:28:00Z">
              <w:r>
                <w:rPr>
                  <w:rFonts w:ascii="Arial" w:hAnsi="Arial" w:cs="Arial"/>
                  <w:b/>
                  <w:bCs/>
                  <w:sz w:val="22"/>
                  <w:szCs w:val="22"/>
                </w:rPr>
                <w:t>Radionuclides</w:t>
              </w:r>
            </w:ins>
          </w:p>
        </w:tc>
        <w:tc>
          <w:tcPr>
            <w:tcW w:w="3600" w:type="dxa"/>
            <w:gridSpan w:val="2"/>
            <w:tcBorders>
              <w:top w:val="double" w:sz="9" w:space="0" w:color="000000"/>
              <w:left w:val="single" w:sz="12" w:space="0" w:color="000000"/>
              <w:bottom w:val="double" w:sz="9" w:space="0" w:color="000000"/>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288" w:author="NAA" w:date="2010-06-24T12:28:00Z"/>
                <w:sz w:val="22"/>
                <w:szCs w:val="22"/>
              </w:rPr>
            </w:pPr>
            <w:ins w:id="1289" w:author="NAA" w:date="2010-06-24T12:28:00Z">
              <w:r>
                <w:rPr>
                  <w:rFonts w:ascii="Arial" w:hAnsi="Arial" w:cs="Arial"/>
                  <w:b/>
                  <w:bCs/>
                  <w:sz w:val="22"/>
                  <w:szCs w:val="22"/>
                </w:rPr>
                <w:t>Category 1</w:t>
              </w:r>
            </w:ins>
          </w:p>
        </w:tc>
        <w:tc>
          <w:tcPr>
            <w:tcW w:w="3240" w:type="dxa"/>
            <w:gridSpan w:val="2"/>
            <w:tcBorders>
              <w:top w:val="double" w:sz="9" w:space="0" w:color="000000"/>
              <w:left w:val="single" w:sz="12" w:space="0" w:color="000000"/>
              <w:bottom w:val="double" w:sz="9" w:space="0" w:color="000000"/>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290" w:author="NAA" w:date="2010-06-24T12:28:00Z"/>
                <w:sz w:val="22"/>
                <w:szCs w:val="22"/>
              </w:rPr>
            </w:pPr>
            <w:ins w:id="1291" w:author="NAA" w:date="2010-06-24T12:28:00Z">
              <w:r>
                <w:rPr>
                  <w:rFonts w:ascii="Arial" w:hAnsi="Arial" w:cs="Arial"/>
                  <w:b/>
                  <w:bCs/>
                  <w:sz w:val="22"/>
                  <w:szCs w:val="22"/>
                </w:rPr>
                <w:t>Category 2</w:t>
              </w:r>
            </w:ins>
          </w:p>
        </w:tc>
      </w:tr>
      <w:tr w:rsidR="008A604D" w:rsidTr="00E6578B">
        <w:trPr>
          <w:cantSplit/>
          <w:ins w:id="1292" w:author="NAA" w:date="2010-06-24T12:28:00Z"/>
        </w:trPr>
        <w:tc>
          <w:tcPr>
            <w:tcW w:w="2520" w:type="dxa"/>
            <w:vMerge w:val="restart"/>
            <w:tcBorders>
              <w:top w:val="single" w:sz="6" w:space="0" w:color="000000"/>
              <w:left w:val="double" w:sz="9" w:space="0" w:color="000000"/>
              <w:bottom w:val="single" w:sz="12" w:space="0" w:color="000000"/>
              <w:right w:val="single" w:sz="12" w:space="0" w:color="000000"/>
            </w:tcBorders>
            <w:vAlign w:val="center"/>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jc w:val="center"/>
              <w:rPr>
                <w:ins w:id="1293" w:author="NAA" w:date="2010-06-24T12:28:00Z"/>
                <w:rFonts w:ascii="Arial" w:hAnsi="Arial" w:cs="Arial"/>
                <w:sz w:val="22"/>
                <w:szCs w:val="22"/>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48"/>
              <w:jc w:val="center"/>
              <w:rPr>
                <w:ins w:id="1294" w:author="NAA" w:date="2010-06-24T12:28:00Z"/>
                <w:sz w:val="22"/>
                <w:szCs w:val="22"/>
              </w:rPr>
            </w:pPr>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295" w:author="NAA" w:date="2010-06-24T12:28:00Z"/>
                <w:sz w:val="22"/>
                <w:szCs w:val="22"/>
              </w:rPr>
            </w:pPr>
            <w:ins w:id="1296" w:author="NAA" w:date="2010-06-24T12:28:00Z">
              <w:r>
                <w:rPr>
                  <w:rFonts w:ascii="Arial" w:hAnsi="Arial" w:cs="Arial"/>
                  <w:b/>
                  <w:bCs/>
                  <w:sz w:val="22"/>
                  <w:szCs w:val="22"/>
                </w:rPr>
                <w:t>Terabecquerels</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297" w:author="NAA" w:date="2010-06-24T12:28:00Z"/>
                <w:sz w:val="22"/>
                <w:szCs w:val="22"/>
              </w:rPr>
            </w:pPr>
            <w:ins w:id="1298" w:author="NAA" w:date="2010-06-24T12:28:00Z">
              <w:r>
                <w:rPr>
                  <w:rFonts w:ascii="Arial" w:hAnsi="Arial" w:cs="Arial"/>
                  <w:b/>
                  <w:bCs/>
                  <w:sz w:val="22"/>
                  <w:szCs w:val="22"/>
                </w:rPr>
                <w:t>Curies</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299" w:author="NAA" w:date="2010-06-24T12:28:00Z"/>
                <w:sz w:val="22"/>
                <w:szCs w:val="22"/>
              </w:rPr>
            </w:pPr>
            <w:ins w:id="1300" w:author="NAA" w:date="2010-06-24T12:28:00Z">
              <w:r>
                <w:rPr>
                  <w:rFonts w:ascii="Arial" w:hAnsi="Arial" w:cs="Arial"/>
                  <w:b/>
                  <w:bCs/>
                  <w:sz w:val="22"/>
                  <w:szCs w:val="22"/>
                </w:rPr>
                <w:t>Terabecquerels</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01" w:author="NAA" w:date="2010-06-24T12:28:00Z"/>
                <w:sz w:val="22"/>
                <w:szCs w:val="22"/>
              </w:rPr>
            </w:pPr>
            <w:ins w:id="1302" w:author="NAA" w:date="2010-06-24T12:28:00Z">
              <w:r>
                <w:rPr>
                  <w:rFonts w:ascii="Arial" w:hAnsi="Arial" w:cs="Arial"/>
                  <w:b/>
                  <w:bCs/>
                  <w:sz w:val="22"/>
                  <w:szCs w:val="22"/>
                </w:rPr>
                <w:t>Curies</w:t>
              </w:r>
            </w:ins>
          </w:p>
        </w:tc>
      </w:tr>
      <w:tr w:rsidR="008A604D" w:rsidTr="00E6578B">
        <w:trPr>
          <w:cantSplit/>
          <w:ins w:id="1303" w:author="NAA" w:date="2010-06-24T12:28:00Z"/>
        </w:trPr>
        <w:tc>
          <w:tcPr>
            <w:tcW w:w="2520" w:type="dxa"/>
            <w:vMerge/>
            <w:tcBorders>
              <w:top w:val="single" w:sz="6" w:space="0" w:color="000000"/>
              <w:left w:val="double" w:sz="9" w:space="0" w:color="000000"/>
              <w:bottom w:val="single" w:sz="12" w:space="0" w:color="000000"/>
              <w:right w:val="single" w:sz="12" w:space="0" w:color="000000"/>
            </w:tcBorders>
            <w:vAlign w:val="center"/>
          </w:tcPr>
          <w:p w:rsidR="00D3233D" w:rsidRDefault="00D3233D" w:rsidP="00D323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304" w:author="NAA" w:date="2010-06-24T12:28:00Z"/>
                <w:sz w:val="22"/>
                <w:szCs w:val="22"/>
              </w:rPr>
              <w:pPrChange w:id="1305" w:author="Gwendolyn Davis" w:date="2010-07-14T10:03:00Z">
                <w:pPr>
                  <w:spacing w:before="100" w:after="48"/>
                </w:pPr>
              </w:pPrChange>
            </w:pPr>
          </w:p>
        </w:tc>
        <w:tc>
          <w:tcPr>
            <w:tcW w:w="1980" w:type="dxa"/>
            <w:tcBorders>
              <w:top w:val="nil"/>
              <w:left w:val="single" w:sz="12" w:space="0" w:color="000000"/>
              <w:bottom w:val="single" w:sz="12" w:space="0" w:color="000000"/>
              <w:right w:val="nil"/>
            </w:tcBorders>
          </w:tcPr>
          <w:p w:rsidR="00D3233D" w:rsidRDefault="008A604D" w:rsidP="00D323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9"/>
              <w:jc w:val="center"/>
              <w:rPr>
                <w:ins w:id="1306" w:author="NAA" w:date="2010-06-24T12:28:00Z"/>
                <w:rFonts w:ascii="Arial" w:hAnsi="Arial" w:cs="Arial"/>
                <w:sz w:val="22"/>
                <w:szCs w:val="22"/>
              </w:rPr>
              <w:pPrChange w:id="1307" w:author="Gwendolyn Davis" w:date="2010-07-14T10:03:00Z">
                <w:pPr>
                  <w:spacing w:before="120" w:after="19"/>
                  <w:jc w:val="center"/>
                </w:pPr>
              </w:pPrChange>
            </w:pPr>
            <w:ins w:id="1308" w:author="NAA" w:date="2010-06-24T12:28:00Z">
              <w:r w:rsidRPr="00A166D5">
                <w:rPr>
                  <w:rFonts w:ascii="Arial" w:hAnsi="Arial" w:cs="Arial"/>
                  <w:b/>
                  <w:bCs/>
                  <w:sz w:val="22"/>
                  <w:szCs w:val="22"/>
                </w:rPr>
                <w:t>(TBq)</w:t>
              </w:r>
            </w:ins>
          </w:p>
        </w:tc>
        <w:tc>
          <w:tcPr>
            <w:tcW w:w="1620" w:type="dxa"/>
            <w:tcBorders>
              <w:top w:val="nil"/>
              <w:left w:val="single" w:sz="6" w:space="0" w:color="000000"/>
              <w:bottom w:val="single" w:sz="12" w:space="0" w:color="000000"/>
              <w:right w:val="nil"/>
            </w:tcBorders>
          </w:tcPr>
          <w:p w:rsidR="00D3233D" w:rsidRDefault="008A604D" w:rsidP="00D323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9"/>
              <w:jc w:val="center"/>
              <w:rPr>
                <w:ins w:id="1309" w:author="NAA" w:date="2010-06-24T12:28:00Z"/>
                <w:rFonts w:ascii="Arial" w:hAnsi="Arial" w:cs="Arial"/>
                <w:sz w:val="22"/>
                <w:szCs w:val="22"/>
              </w:rPr>
              <w:pPrChange w:id="1310" w:author="Gwendolyn Davis" w:date="2010-07-14T10:03:00Z">
                <w:pPr>
                  <w:spacing w:before="120" w:after="19"/>
                  <w:jc w:val="center"/>
                </w:pPr>
              </w:pPrChange>
            </w:pPr>
            <w:ins w:id="1311" w:author="NAA" w:date="2010-06-24T12:28:00Z">
              <w:r w:rsidRPr="00A166D5">
                <w:rPr>
                  <w:rFonts w:ascii="Arial" w:hAnsi="Arial" w:cs="Arial"/>
                  <w:b/>
                  <w:bCs/>
                  <w:sz w:val="22"/>
                  <w:szCs w:val="22"/>
                </w:rPr>
                <w:t>(Ci)</w:t>
              </w:r>
              <w:r w:rsidRPr="00A166D5">
                <w:rPr>
                  <w:rFonts w:ascii="Arial" w:hAnsi="Arial" w:cs="Arial"/>
                  <w:b/>
                  <w:bCs/>
                  <w:sz w:val="22"/>
                  <w:szCs w:val="22"/>
                  <w:vertAlign w:val="superscript"/>
                </w:rPr>
                <w:t>1</w:t>
              </w:r>
            </w:ins>
          </w:p>
        </w:tc>
        <w:tc>
          <w:tcPr>
            <w:tcW w:w="1890" w:type="dxa"/>
            <w:tcBorders>
              <w:top w:val="nil"/>
              <w:left w:val="single" w:sz="12" w:space="0" w:color="000000"/>
              <w:bottom w:val="single" w:sz="12" w:space="0" w:color="000000"/>
              <w:right w:val="nil"/>
            </w:tcBorders>
          </w:tcPr>
          <w:p w:rsidR="00D3233D" w:rsidRDefault="008A604D" w:rsidP="00D323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9"/>
              <w:jc w:val="center"/>
              <w:rPr>
                <w:ins w:id="1312" w:author="NAA" w:date="2010-06-24T12:28:00Z"/>
                <w:rFonts w:ascii="Arial" w:hAnsi="Arial" w:cs="Arial"/>
                <w:sz w:val="22"/>
                <w:szCs w:val="22"/>
              </w:rPr>
              <w:pPrChange w:id="1313" w:author="Gwendolyn Davis" w:date="2010-07-14T10:03:00Z">
                <w:pPr>
                  <w:spacing w:before="120" w:after="19"/>
                  <w:jc w:val="center"/>
                </w:pPr>
              </w:pPrChange>
            </w:pPr>
            <w:ins w:id="1314" w:author="NAA" w:date="2010-06-24T12:28:00Z">
              <w:r w:rsidRPr="00A166D5">
                <w:rPr>
                  <w:rFonts w:ascii="Arial" w:hAnsi="Arial" w:cs="Arial"/>
                  <w:b/>
                  <w:bCs/>
                  <w:sz w:val="22"/>
                  <w:szCs w:val="22"/>
                </w:rPr>
                <w:t>(TBq)</w:t>
              </w:r>
            </w:ins>
          </w:p>
        </w:tc>
        <w:tc>
          <w:tcPr>
            <w:tcW w:w="1350" w:type="dxa"/>
            <w:tcBorders>
              <w:top w:val="nil"/>
              <w:left w:val="single" w:sz="6" w:space="0" w:color="000000"/>
              <w:bottom w:val="single" w:sz="12" w:space="0" w:color="000000"/>
              <w:right w:val="double" w:sz="9" w:space="0" w:color="000000"/>
            </w:tcBorders>
          </w:tcPr>
          <w:p w:rsidR="00D3233D" w:rsidRDefault="008A604D" w:rsidP="00D323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9"/>
              <w:jc w:val="center"/>
              <w:rPr>
                <w:ins w:id="1315" w:author="NAA" w:date="2010-06-24T12:28:00Z"/>
                <w:rFonts w:ascii="Arial" w:hAnsi="Arial" w:cs="Arial"/>
                <w:sz w:val="22"/>
                <w:szCs w:val="22"/>
              </w:rPr>
              <w:pPrChange w:id="1316" w:author="Gwendolyn Davis" w:date="2010-07-14T10:03:00Z">
                <w:pPr>
                  <w:spacing w:before="120" w:after="19"/>
                  <w:jc w:val="center"/>
                </w:pPr>
              </w:pPrChange>
            </w:pPr>
            <w:ins w:id="1317" w:author="NAA" w:date="2010-06-24T12:28:00Z">
              <w:r w:rsidRPr="00A166D5">
                <w:rPr>
                  <w:rFonts w:ascii="Arial" w:hAnsi="Arial" w:cs="Arial"/>
                  <w:b/>
                  <w:bCs/>
                  <w:sz w:val="22"/>
                  <w:szCs w:val="22"/>
                </w:rPr>
                <w:t>(Ci)</w:t>
              </w:r>
              <w:r w:rsidRPr="00A166D5">
                <w:rPr>
                  <w:rFonts w:ascii="Arial" w:hAnsi="Arial" w:cs="Arial"/>
                  <w:b/>
                  <w:bCs/>
                  <w:sz w:val="22"/>
                  <w:szCs w:val="22"/>
                  <w:vertAlign w:val="superscript"/>
                </w:rPr>
                <w:t>1</w:t>
              </w:r>
            </w:ins>
          </w:p>
        </w:tc>
      </w:tr>
      <w:tr w:rsidR="008A604D" w:rsidTr="00E6578B">
        <w:trPr>
          <w:cantSplit/>
          <w:ins w:id="1318"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38"/>
              <w:rPr>
                <w:ins w:id="1319" w:author="NAA" w:date="2010-06-24T12:28:00Z"/>
                <w:rFonts w:ascii="Arial" w:hAnsi="Arial" w:cs="Arial"/>
                <w:sz w:val="22"/>
                <w:szCs w:val="22"/>
              </w:rPr>
            </w:pPr>
            <w:ins w:id="1320" w:author="NAA" w:date="2010-06-24T12:28:00Z">
              <w:r w:rsidRPr="00A166D5">
                <w:rPr>
                  <w:rFonts w:ascii="Arial" w:hAnsi="Arial" w:cs="Arial"/>
                  <w:sz w:val="22"/>
                  <w:szCs w:val="22"/>
                </w:rPr>
                <w:t xml:space="preserve"> Americium-241</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38"/>
              <w:jc w:val="center"/>
              <w:rPr>
                <w:ins w:id="1321" w:author="NAA" w:date="2010-06-24T12:28:00Z"/>
                <w:rFonts w:ascii="Arial" w:hAnsi="Arial" w:cs="Arial"/>
                <w:sz w:val="22"/>
                <w:szCs w:val="22"/>
              </w:rPr>
            </w:pPr>
            <w:ins w:id="1322" w:author="NAA" w:date="2010-06-24T12:28:00Z">
              <w:r w:rsidRPr="00A166D5">
                <w:rPr>
                  <w:rFonts w:ascii="Arial" w:hAnsi="Arial" w:cs="Arial"/>
                  <w:sz w:val="22"/>
                  <w:szCs w:val="22"/>
                </w:rPr>
                <w:t>6x10</w:t>
              </w:r>
              <w:r w:rsidRPr="00A166D5">
                <w:rPr>
                  <w:rFonts w:ascii="Arial" w:hAnsi="Arial" w:cs="Arial"/>
                  <w:sz w:val="22"/>
                  <w:szCs w:val="22"/>
                  <w:vertAlign w:val="superscript"/>
                </w:rPr>
                <w:t>1</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23" w:author="NAA" w:date="2010-06-24T12:28:00Z"/>
                <w:sz w:val="22"/>
                <w:szCs w:val="22"/>
              </w:rPr>
            </w:pPr>
            <w:ins w:id="1324" w:author="NAA" w:date="2010-06-24T12:28:00Z">
              <w:r>
                <w:rPr>
                  <w:rFonts w:ascii="Arial" w:hAnsi="Arial" w:cs="Arial"/>
                  <w:sz w:val="22"/>
                  <w:szCs w:val="22"/>
                </w:rPr>
                <w:t>1.6x10</w:t>
              </w:r>
              <w:r>
                <w:rPr>
                  <w:rFonts w:ascii="Arial" w:hAnsi="Arial" w:cs="Arial"/>
                  <w:sz w:val="22"/>
                  <w:szCs w:val="22"/>
                  <w:vertAlign w:val="superscript"/>
                </w:rPr>
                <w:t>3</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25" w:author="NAA" w:date="2010-06-24T12:28:00Z"/>
                <w:sz w:val="22"/>
                <w:szCs w:val="22"/>
              </w:rPr>
            </w:pPr>
            <w:ins w:id="1326" w:author="NAA" w:date="2010-06-24T12:28:00Z">
              <w:r>
                <w:rPr>
                  <w:rFonts w:ascii="Arial" w:hAnsi="Arial" w:cs="Arial"/>
                  <w:sz w:val="22"/>
                  <w:szCs w:val="22"/>
                </w:rPr>
                <w:t>6x10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27" w:author="NAA" w:date="2010-06-24T12:28:00Z"/>
                <w:sz w:val="22"/>
                <w:szCs w:val="22"/>
              </w:rPr>
            </w:pPr>
            <w:ins w:id="1328" w:author="NAA" w:date="2010-06-24T12:28:00Z">
              <w:r>
                <w:rPr>
                  <w:rFonts w:ascii="Arial" w:hAnsi="Arial" w:cs="Arial"/>
                  <w:sz w:val="22"/>
                  <w:szCs w:val="22"/>
                </w:rPr>
                <w:t>1.6x10</w:t>
              </w:r>
              <w:r>
                <w:rPr>
                  <w:rFonts w:ascii="Arial" w:hAnsi="Arial" w:cs="Arial"/>
                  <w:sz w:val="22"/>
                  <w:szCs w:val="22"/>
                  <w:vertAlign w:val="superscript"/>
                </w:rPr>
                <w:t>1</w:t>
              </w:r>
            </w:ins>
          </w:p>
        </w:tc>
      </w:tr>
      <w:tr w:rsidR="008A604D" w:rsidTr="00E6578B">
        <w:trPr>
          <w:cantSplit/>
          <w:ins w:id="1329"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330" w:author="NAA" w:date="2010-06-24T12:28:00Z"/>
                <w:sz w:val="22"/>
                <w:szCs w:val="22"/>
              </w:rPr>
            </w:pPr>
            <w:ins w:id="1331" w:author="NAA" w:date="2010-06-24T12:28:00Z">
              <w:r>
                <w:rPr>
                  <w:rFonts w:ascii="Arial" w:hAnsi="Arial" w:cs="Arial"/>
                  <w:sz w:val="22"/>
                  <w:szCs w:val="22"/>
                </w:rPr>
                <w:t xml:space="preserve"> Americium-241/Be</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32" w:author="NAA" w:date="2010-06-24T12:28:00Z"/>
                <w:sz w:val="22"/>
                <w:szCs w:val="22"/>
              </w:rPr>
            </w:pPr>
            <w:ins w:id="1333" w:author="NAA" w:date="2010-06-24T12:28:00Z">
              <w:r>
                <w:rPr>
                  <w:rFonts w:ascii="Arial" w:hAnsi="Arial" w:cs="Arial"/>
                  <w:sz w:val="22"/>
                  <w:szCs w:val="22"/>
                </w:rPr>
                <w:t>6x10</w:t>
              </w:r>
              <w:r>
                <w:rPr>
                  <w:rFonts w:ascii="Arial" w:hAnsi="Arial" w:cs="Arial"/>
                  <w:sz w:val="22"/>
                  <w:szCs w:val="22"/>
                  <w:vertAlign w:val="superscript"/>
                </w:rPr>
                <w:t>1</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34" w:author="NAA" w:date="2010-06-24T12:28:00Z"/>
                <w:sz w:val="22"/>
                <w:szCs w:val="22"/>
              </w:rPr>
            </w:pPr>
            <w:ins w:id="1335" w:author="NAA" w:date="2010-06-24T12:28:00Z">
              <w:r>
                <w:rPr>
                  <w:rFonts w:ascii="Arial" w:hAnsi="Arial" w:cs="Arial"/>
                  <w:sz w:val="22"/>
                  <w:szCs w:val="22"/>
                </w:rPr>
                <w:t>1.6x10</w:t>
              </w:r>
              <w:r>
                <w:rPr>
                  <w:rFonts w:ascii="Arial" w:hAnsi="Arial" w:cs="Arial"/>
                  <w:sz w:val="22"/>
                  <w:szCs w:val="22"/>
                  <w:vertAlign w:val="superscript"/>
                </w:rPr>
                <w:t>3</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36" w:author="NAA" w:date="2010-06-24T12:28:00Z"/>
                <w:sz w:val="22"/>
                <w:szCs w:val="22"/>
              </w:rPr>
            </w:pPr>
            <w:ins w:id="1337" w:author="NAA" w:date="2010-06-24T12:28:00Z">
              <w:r>
                <w:rPr>
                  <w:rFonts w:ascii="Arial" w:hAnsi="Arial" w:cs="Arial"/>
                  <w:sz w:val="22"/>
                  <w:szCs w:val="22"/>
                </w:rPr>
                <w:t>6x10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38" w:author="NAA" w:date="2010-06-24T12:28:00Z"/>
                <w:sz w:val="22"/>
                <w:szCs w:val="22"/>
              </w:rPr>
            </w:pPr>
            <w:ins w:id="1339" w:author="NAA" w:date="2010-06-24T12:28:00Z">
              <w:r>
                <w:rPr>
                  <w:rFonts w:ascii="Arial" w:hAnsi="Arial" w:cs="Arial"/>
                  <w:sz w:val="22"/>
                  <w:szCs w:val="22"/>
                </w:rPr>
                <w:t>1.6x10</w:t>
              </w:r>
              <w:r>
                <w:rPr>
                  <w:rFonts w:ascii="Arial" w:hAnsi="Arial" w:cs="Arial"/>
                  <w:sz w:val="22"/>
                  <w:szCs w:val="22"/>
                  <w:vertAlign w:val="superscript"/>
                </w:rPr>
                <w:t>1</w:t>
              </w:r>
            </w:ins>
          </w:p>
        </w:tc>
      </w:tr>
      <w:tr w:rsidR="008A604D" w:rsidTr="00E6578B">
        <w:trPr>
          <w:cantSplit/>
          <w:ins w:id="1340"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341" w:author="NAA" w:date="2010-06-24T12:28:00Z"/>
                <w:sz w:val="22"/>
                <w:szCs w:val="22"/>
              </w:rPr>
            </w:pPr>
            <w:ins w:id="1342" w:author="NAA" w:date="2010-06-24T12:28:00Z">
              <w:r>
                <w:rPr>
                  <w:rFonts w:ascii="Arial" w:hAnsi="Arial" w:cs="Arial"/>
                  <w:sz w:val="22"/>
                  <w:szCs w:val="22"/>
                </w:rPr>
                <w:t xml:space="preserve"> Californium-252</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43" w:author="NAA" w:date="2010-06-24T12:28:00Z"/>
                <w:sz w:val="22"/>
                <w:szCs w:val="22"/>
              </w:rPr>
            </w:pPr>
            <w:ins w:id="1344" w:author="NAA" w:date="2010-06-24T12:28:00Z">
              <w:r>
                <w:rPr>
                  <w:rFonts w:ascii="Arial" w:hAnsi="Arial" w:cs="Arial"/>
                  <w:sz w:val="22"/>
                  <w:szCs w:val="22"/>
                </w:rPr>
                <w:t>2x10</w:t>
              </w:r>
              <w:r>
                <w:rPr>
                  <w:rFonts w:ascii="Arial" w:hAnsi="Arial" w:cs="Arial"/>
                  <w:sz w:val="22"/>
                  <w:szCs w:val="22"/>
                  <w:vertAlign w:val="superscript"/>
                </w:rPr>
                <w:t>1</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45" w:author="NAA" w:date="2010-06-24T12:28:00Z"/>
                <w:sz w:val="22"/>
                <w:szCs w:val="22"/>
              </w:rPr>
            </w:pPr>
            <w:ins w:id="1346" w:author="NAA" w:date="2010-06-24T12:28:00Z">
              <w:r>
                <w:rPr>
                  <w:rFonts w:ascii="Arial" w:hAnsi="Arial" w:cs="Arial"/>
                  <w:sz w:val="22"/>
                  <w:szCs w:val="22"/>
                </w:rPr>
                <w:t>5.4x10</w:t>
              </w:r>
              <w:r>
                <w:rPr>
                  <w:rFonts w:ascii="Arial" w:hAnsi="Arial" w:cs="Arial"/>
                  <w:sz w:val="22"/>
                  <w:szCs w:val="22"/>
                  <w:vertAlign w:val="superscript"/>
                </w:rPr>
                <w:t>2</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47" w:author="NAA" w:date="2010-06-24T12:28:00Z"/>
                <w:sz w:val="22"/>
                <w:szCs w:val="22"/>
              </w:rPr>
            </w:pPr>
            <w:ins w:id="1348" w:author="NAA" w:date="2010-06-24T12:28:00Z">
              <w:r>
                <w:rPr>
                  <w:rFonts w:ascii="Arial" w:hAnsi="Arial" w:cs="Arial"/>
                  <w:sz w:val="22"/>
                  <w:szCs w:val="22"/>
                </w:rPr>
                <w:t>2x10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49" w:author="NAA" w:date="2010-06-24T12:28:00Z"/>
                <w:sz w:val="22"/>
                <w:szCs w:val="22"/>
              </w:rPr>
            </w:pPr>
            <w:ins w:id="1350" w:author="NAA" w:date="2010-06-24T12:28:00Z">
              <w:r>
                <w:rPr>
                  <w:rFonts w:ascii="Arial" w:hAnsi="Arial" w:cs="Arial"/>
                  <w:sz w:val="22"/>
                  <w:szCs w:val="22"/>
                </w:rPr>
                <w:t>5.4</w:t>
              </w:r>
            </w:ins>
          </w:p>
        </w:tc>
      </w:tr>
      <w:tr w:rsidR="008A604D" w:rsidTr="00E6578B">
        <w:trPr>
          <w:cantSplit/>
          <w:ins w:id="1351"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352" w:author="NAA" w:date="2010-06-24T12:28:00Z"/>
                <w:sz w:val="22"/>
                <w:szCs w:val="22"/>
              </w:rPr>
            </w:pPr>
            <w:ins w:id="1353" w:author="NAA" w:date="2010-06-24T12:28:00Z">
              <w:r>
                <w:rPr>
                  <w:rFonts w:ascii="Arial" w:hAnsi="Arial" w:cs="Arial"/>
                  <w:sz w:val="22"/>
                  <w:szCs w:val="22"/>
                </w:rPr>
                <w:t xml:space="preserve"> Curium-244</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54" w:author="NAA" w:date="2010-06-24T12:28:00Z"/>
                <w:sz w:val="22"/>
                <w:szCs w:val="22"/>
              </w:rPr>
            </w:pPr>
            <w:ins w:id="1355" w:author="NAA" w:date="2010-06-24T12:28:00Z">
              <w:r>
                <w:rPr>
                  <w:rFonts w:ascii="Arial" w:hAnsi="Arial" w:cs="Arial"/>
                  <w:sz w:val="22"/>
                  <w:szCs w:val="22"/>
                </w:rPr>
                <w:t>5x10</w:t>
              </w:r>
              <w:r>
                <w:rPr>
                  <w:rFonts w:ascii="Arial" w:hAnsi="Arial" w:cs="Arial"/>
                  <w:sz w:val="22"/>
                  <w:szCs w:val="22"/>
                  <w:vertAlign w:val="superscript"/>
                </w:rPr>
                <w:t>1</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56" w:author="NAA" w:date="2010-06-24T12:28:00Z"/>
                <w:sz w:val="22"/>
                <w:szCs w:val="22"/>
              </w:rPr>
            </w:pPr>
            <w:ins w:id="1357" w:author="NAA" w:date="2010-06-24T12:28:00Z">
              <w:r>
                <w:rPr>
                  <w:rFonts w:ascii="Arial" w:hAnsi="Arial" w:cs="Arial"/>
                  <w:sz w:val="22"/>
                  <w:szCs w:val="22"/>
                </w:rPr>
                <w:t>1.4x10</w:t>
              </w:r>
              <w:r>
                <w:rPr>
                  <w:rFonts w:ascii="Arial" w:hAnsi="Arial" w:cs="Arial"/>
                  <w:sz w:val="22"/>
                  <w:szCs w:val="22"/>
                  <w:vertAlign w:val="superscript"/>
                </w:rPr>
                <w:t>3</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58" w:author="NAA" w:date="2010-06-24T12:28:00Z"/>
                <w:sz w:val="22"/>
                <w:szCs w:val="22"/>
              </w:rPr>
            </w:pPr>
            <w:ins w:id="1359" w:author="NAA" w:date="2010-06-24T12:28:00Z">
              <w:r>
                <w:rPr>
                  <w:rFonts w:ascii="Arial" w:hAnsi="Arial" w:cs="Arial"/>
                  <w:sz w:val="22"/>
                  <w:szCs w:val="22"/>
                </w:rPr>
                <w:t>5x10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60" w:author="NAA" w:date="2010-06-24T12:28:00Z"/>
                <w:sz w:val="22"/>
                <w:szCs w:val="22"/>
              </w:rPr>
            </w:pPr>
            <w:ins w:id="1361" w:author="NAA" w:date="2010-06-24T12:28:00Z">
              <w:r>
                <w:rPr>
                  <w:rFonts w:ascii="Arial" w:hAnsi="Arial" w:cs="Arial"/>
                  <w:sz w:val="22"/>
                  <w:szCs w:val="22"/>
                </w:rPr>
                <w:t>1.4x10</w:t>
              </w:r>
              <w:r>
                <w:rPr>
                  <w:rFonts w:ascii="Arial" w:hAnsi="Arial" w:cs="Arial"/>
                  <w:sz w:val="22"/>
                  <w:szCs w:val="22"/>
                  <w:vertAlign w:val="superscript"/>
                </w:rPr>
                <w:t>1</w:t>
              </w:r>
            </w:ins>
          </w:p>
        </w:tc>
      </w:tr>
      <w:tr w:rsidR="008A604D" w:rsidTr="00E6578B">
        <w:trPr>
          <w:cantSplit/>
          <w:ins w:id="1362"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363" w:author="NAA" w:date="2010-06-24T12:28:00Z"/>
                <w:sz w:val="22"/>
                <w:szCs w:val="22"/>
              </w:rPr>
            </w:pPr>
            <w:ins w:id="1364" w:author="NAA" w:date="2010-06-24T12:28:00Z">
              <w:r>
                <w:rPr>
                  <w:rFonts w:ascii="Arial" w:hAnsi="Arial" w:cs="Arial"/>
                  <w:sz w:val="22"/>
                  <w:szCs w:val="22"/>
                </w:rPr>
                <w:t xml:space="preserve"> Cobalt-60</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65" w:author="NAA" w:date="2010-06-24T12:28:00Z"/>
                <w:sz w:val="22"/>
                <w:szCs w:val="22"/>
              </w:rPr>
            </w:pPr>
            <w:ins w:id="1366" w:author="NAA" w:date="2010-06-24T12:28:00Z">
              <w:r>
                <w:rPr>
                  <w:rFonts w:ascii="Arial" w:hAnsi="Arial" w:cs="Arial"/>
                  <w:sz w:val="22"/>
                  <w:szCs w:val="22"/>
                </w:rPr>
                <w:t>3x10</w:t>
              </w:r>
              <w:r>
                <w:rPr>
                  <w:rFonts w:ascii="Arial" w:hAnsi="Arial" w:cs="Arial"/>
                  <w:sz w:val="22"/>
                  <w:szCs w:val="22"/>
                  <w:vertAlign w:val="superscript"/>
                </w:rPr>
                <w:t>1</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67" w:author="NAA" w:date="2010-06-24T12:28:00Z"/>
                <w:sz w:val="22"/>
                <w:szCs w:val="22"/>
              </w:rPr>
            </w:pPr>
            <w:ins w:id="1368" w:author="NAA" w:date="2010-06-24T12:28:00Z">
              <w:r>
                <w:rPr>
                  <w:rFonts w:ascii="Arial" w:hAnsi="Arial" w:cs="Arial"/>
                  <w:sz w:val="22"/>
                  <w:szCs w:val="22"/>
                </w:rPr>
                <w:t>8.1x10</w:t>
              </w:r>
              <w:r>
                <w:rPr>
                  <w:rFonts w:ascii="Arial" w:hAnsi="Arial" w:cs="Arial"/>
                  <w:sz w:val="22"/>
                  <w:szCs w:val="22"/>
                  <w:vertAlign w:val="superscript"/>
                </w:rPr>
                <w:t>2</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69" w:author="NAA" w:date="2010-06-24T12:28:00Z"/>
                <w:sz w:val="22"/>
                <w:szCs w:val="22"/>
              </w:rPr>
            </w:pPr>
            <w:ins w:id="1370" w:author="NAA" w:date="2010-06-24T12:28:00Z">
              <w:r>
                <w:rPr>
                  <w:rFonts w:ascii="Arial" w:hAnsi="Arial" w:cs="Arial"/>
                  <w:sz w:val="22"/>
                  <w:szCs w:val="22"/>
                </w:rPr>
                <w:t>3x10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71" w:author="NAA" w:date="2010-06-24T12:28:00Z"/>
                <w:sz w:val="22"/>
                <w:szCs w:val="22"/>
              </w:rPr>
            </w:pPr>
            <w:ins w:id="1372" w:author="NAA" w:date="2010-06-24T12:28:00Z">
              <w:r>
                <w:rPr>
                  <w:rFonts w:ascii="Arial" w:hAnsi="Arial" w:cs="Arial"/>
                  <w:sz w:val="22"/>
                  <w:szCs w:val="22"/>
                </w:rPr>
                <w:t>8.1</w:t>
              </w:r>
            </w:ins>
          </w:p>
        </w:tc>
      </w:tr>
      <w:tr w:rsidR="008A604D" w:rsidTr="00E6578B">
        <w:trPr>
          <w:cantSplit/>
          <w:ins w:id="1373"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374" w:author="NAA" w:date="2010-06-24T12:28:00Z"/>
                <w:sz w:val="22"/>
                <w:szCs w:val="22"/>
              </w:rPr>
            </w:pPr>
            <w:ins w:id="1375" w:author="NAA" w:date="2010-06-24T12:28:00Z">
              <w:r>
                <w:rPr>
                  <w:rFonts w:ascii="Arial" w:hAnsi="Arial" w:cs="Arial"/>
                  <w:sz w:val="22"/>
                  <w:szCs w:val="22"/>
                </w:rPr>
                <w:t xml:space="preserve"> Cesium-137</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76" w:author="NAA" w:date="2010-06-24T12:28:00Z"/>
                <w:sz w:val="22"/>
                <w:szCs w:val="22"/>
              </w:rPr>
            </w:pPr>
            <w:ins w:id="1377" w:author="NAA" w:date="2010-06-24T12:28:00Z">
              <w:r>
                <w:rPr>
                  <w:rFonts w:ascii="Arial" w:hAnsi="Arial" w:cs="Arial"/>
                  <w:sz w:val="22"/>
                  <w:szCs w:val="22"/>
                </w:rPr>
                <w:t>1x10</w:t>
              </w:r>
              <w:r>
                <w:rPr>
                  <w:rFonts w:ascii="Arial" w:hAnsi="Arial" w:cs="Arial"/>
                  <w:sz w:val="22"/>
                  <w:szCs w:val="22"/>
                  <w:vertAlign w:val="superscript"/>
                </w:rPr>
                <w:t>2</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78" w:author="NAA" w:date="2010-06-24T12:28:00Z"/>
                <w:sz w:val="22"/>
                <w:szCs w:val="22"/>
              </w:rPr>
            </w:pPr>
            <w:ins w:id="1379" w:author="NAA" w:date="2010-06-24T12:28:00Z">
              <w:r>
                <w:rPr>
                  <w:rFonts w:ascii="Arial" w:hAnsi="Arial" w:cs="Arial"/>
                  <w:sz w:val="22"/>
                  <w:szCs w:val="22"/>
                </w:rPr>
                <w:t>2.7x10</w:t>
              </w:r>
              <w:r>
                <w:rPr>
                  <w:rFonts w:ascii="Arial" w:hAnsi="Arial" w:cs="Arial"/>
                  <w:sz w:val="22"/>
                  <w:szCs w:val="22"/>
                  <w:vertAlign w:val="superscript"/>
                </w:rPr>
                <w:t>3</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80" w:author="NAA" w:date="2010-06-24T12:28:00Z"/>
                <w:sz w:val="22"/>
                <w:szCs w:val="22"/>
              </w:rPr>
            </w:pPr>
            <w:ins w:id="1381" w:author="NAA" w:date="2010-06-24T12:28:00Z">
              <w:r>
                <w:rPr>
                  <w:rFonts w:ascii="Arial" w:hAnsi="Arial" w:cs="Arial"/>
                  <w:sz w:val="22"/>
                  <w:szCs w:val="22"/>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82" w:author="NAA" w:date="2010-06-24T12:28:00Z"/>
                <w:sz w:val="22"/>
                <w:szCs w:val="22"/>
              </w:rPr>
            </w:pPr>
            <w:ins w:id="1383" w:author="NAA" w:date="2010-06-24T12:28:00Z">
              <w:r>
                <w:rPr>
                  <w:rFonts w:ascii="Arial" w:hAnsi="Arial" w:cs="Arial"/>
                  <w:sz w:val="22"/>
                  <w:szCs w:val="22"/>
                </w:rPr>
                <w:t>2.7x10</w:t>
              </w:r>
              <w:r>
                <w:rPr>
                  <w:rFonts w:ascii="Arial" w:hAnsi="Arial" w:cs="Arial"/>
                  <w:sz w:val="22"/>
                  <w:szCs w:val="22"/>
                  <w:vertAlign w:val="superscript"/>
                </w:rPr>
                <w:t>1</w:t>
              </w:r>
            </w:ins>
          </w:p>
        </w:tc>
      </w:tr>
      <w:tr w:rsidR="008A604D" w:rsidTr="00E6578B">
        <w:trPr>
          <w:cantSplit/>
          <w:ins w:id="1384"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385" w:author="NAA" w:date="2010-06-24T12:28:00Z"/>
                <w:sz w:val="22"/>
                <w:szCs w:val="22"/>
              </w:rPr>
            </w:pPr>
            <w:ins w:id="1386" w:author="NAA" w:date="2010-06-24T12:28:00Z">
              <w:r>
                <w:rPr>
                  <w:rFonts w:ascii="Arial" w:hAnsi="Arial" w:cs="Arial"/>
                  <w:sz w:val="22"/>
                  <w:szCs w:val="22"/>
                </w:rPr>
                <w:t xml:space="preserve"> Gadolinium-153</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87" w:author="NAA" w:date="2010-06-24T12:28:00Z"/>
                <w:sz w:val="22"/>
                <w:szCs w:val="22"/>
              </w:rPr>
            </w:pPr>
            <w:ins w:id="1388" w:author="NAA" w:date="2010-06-24T12:28:00Z">
              <w:r>
                <w:rPr>
                  <w:rFonts w:ascii="Arial" w:hAnsi="Arial" w:cs="Arial"/>
                  <w:sz w:val="22"/>
                  <w:szCs w:val="22"/>
                </w:rPr>
                <w:t>1x10</w:t>
              </w:r>
              <w:r>
                <w:rPr>
                  <w:rFonts w:ascii="Arial" w:hAnsi="Arial" w:cs="Arial"/>
                  <w:sz w:val="22"/>
                  <w:szCs w:val="22"/>
                  <w:vertAlign w:val="superscript"/>
                </w:rPr>
                <w:t>3</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89" w:author="NAA" w:date="2010-06-24T12:28:00Z"/>
                <w:sz w:val="22"/>
                <w:szCs w:val="22"/>
              </w:rPr>
            </w:pPr>
            <w:ins w:id="1390" w:author="NAA" w:date="2010-06-24T12:28:00Z">
              <w:r>
                <w:rPr>
                  <w:rFonts w:ascii="Arial" w:hAnsi="Arial" w:cs="Arial"/>
                  <w:sz w:val="22"/>
                  <w:szCs w:val="22"/>
                </w:rPr>
                <w:t>2.7x10</w:t>
              </w:r>
              <w:r>
                <w:rPr>
                  <w:rFonts w:ascii="Arial" w:hAnsi="Arial" w:cs="Arial"/>
                  <w:sz w:val="22"/>
                  <w:szCs w:val="22"/>
                  <w:vertAlign w:val="superscript"/>
                </w:rPr>
                <w:t>4</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91" w:author="NAA" w:date="2010-06-24T12:28:00Z"/>
                <w:sz w:val="22"/>
                <w:szCs w:val="22"/>
              </w:rPr>
            </w:pPr>
            <w:ins w:id="1392" w:author="NAA" w:date="2010-06-24T12:28:00Z">
              <w:r>
                <w:rPr>
                  <w:rFonts w:ascii="Arial" w:hAnsi="Arial" w:cs="Arial"/>
                  <w:sz w:val="22"/>
                  <w:szCs w:val="22"/>
                </w:rPr>
                <w:t>1x10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93" w:author="NAA" w:date="2010-06-24T12:28:00Z"/>
                <w:sz w:val="22"/>
                <w:szCs w:val="22"/>
              </w:rPr>
            </w:pPr>
            <w:ins w:id="1394" w:author="NAA" w:date="2010-06-24T12:28:00Z">
              <w:r>
                <w:rPr>
                  <w:rFonts w:ascii="Arial" w:hAnsi="Arial" w:cs="Arial"/>
                  <w:sz w:val="22"/>
                  <w:szCs w:val="22"/>
                </w:rPr>
                <w:t>2.7x10</w:t>
              </w:r>
              <w:r>
                <w:rPr>
                  <w:rFonts w:ascii="Arial" w:hAnsi="Arial" w:cs="Arial"/>
                  <w:sz w:val="22"/>
                  <w:szCs w:val="22"/>
                  <w:vertAlign w:val="superscript"/>
                </w:rPr>
                <w:t>2</w:t>
              </w:r>
            </w:ins>
          </w:p>
        </w:tc>
      </w:tr>
      <w:tr w:rsidR="008A604D" w:rsidTr="00E6578B">
        <w:trPr>
          <w:cantSplit/>
          <w:ins w:id="1395"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396" w:author="NAA" w:date="2010-06-24T12:28:00Z"/>
                <w:sz w:val="22"/>
                <w:szCs w:val="22"/>
              </w:rPr>
            </w:pPr>
            <w:ins w:id="1397" w:author="NAA" w:date="2010-06-24T12:28:00Z">
              <w:r>
                <w:rPr>
                  <w:rFonts w:ascii="Arial" w:hAnsi="Arial" w:cs="Arial"/>
                  <w:sz w:val="22"/>
                  <w:szCs w:val="22"/>
                </w:rPr>
                <w:t xml:space="preserve"> Iridium-192</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398" w:author="NAA" w:date="2010-06-24T12:28:00Z"/>
                <w:sz w:val="22"/>
                <w:szCs w:val="22"/>
              </w:rPr>
            </w:pPr>
            <w:ins w:id="1399" w:author="NAA" w:date="2010-06-24T12:28:00Z">
              <w:r>
                <w:rPr>
                  <w:rFonts w:ascii="Arial" w:hAnsi="Arial" w:cs="Arial"/>
                  <w:sz w:val="22"/>
                  <w:szCs w:val="22"/>
                </w:rPr>
                <w:t>8x10</w:t>
              </w:r>
              <w:r>
                <w:rPr>
                  <w:rFonts w:ascii="Arial" w:hAnsi="Arial" w:cs="Arial"/>
                  <w:sz w:val="22"/>
                  <w:szCs w:val="22"/>
                  <w:vertAlign w:val="superscript"/>
                </w:rPr>
                <w:t>1</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00" w:author="NAA" w:date="2010-06-24T12:28:00Z"/>
                <w:sz w:val="22"/>
                <w:szCs w:val="22"/>
              </w:rPr>
            </w:pPr>
            <w:ins w:id="1401" w:author="NAA" w:date="2010-06-24T12:28:00Z">
              <w:r>
                <w:rPr>
                  <w:rFonts w:ascii="Arial" w:hAnsi="Arial" w:cs="Arial"/>
                  <w:sz w:val="22"/>
                  <w:szCs w:val="22"/>
                </w:rPr>
                <w:t>2.2x10</w:t>
              </w:r>
              <w:r>
                <w:rPr>
                  <w:rFonts w:ascii="Arial" w:hAnsi="Arial" w:cs="Arial"/>
                  <w:sz w:val="22"/>
                  <w:szCs w:val="22"/>
                  <w:vertAlign w:val="superscript"/>
                </w:rPr>
                <w:t>3</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02" w:author="NAA" w:date="2010-06-24T12:28:00Z"/>
                <w:sz w:val="22"/>
                <w:szCs w:val="22"/>
              </w:rPr>
            </w:pPr>
            <w:ins w:id="1403" w:author="NAA" w:date="2010-06-24T12:28:00Z">
              <w:r>
                <w:rPr>
                  <w:rFonts w:ascii="Arial" w:hAnsi="Arial" w:cs="Arial"/>
                  <w:sz w:val="22"/>
                  <w:szCs w:val="22"/>
                </w:rPr>
                <w:t>8x10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04" w:author="NAA" w:date="2010-06-24T12:28:00Z"/>
                <w:sz w:val="22"/>
                <w:szCs w:val="22"/>
              </w:rPr>
            </w:pPr>
            <w:ins w:id="1405" w:author="NAA" w:date="2010-06-24T12:28:00Z">
              <w:r>
                <w:rPr>
                  <w:rFonts w:ascii="Arial" w:hAnsi="Arial" w:cs="Arial"/>
                  <w:sz w:val="22"/>
                  <w:szCs w:val="22"/>
                </w:rPr>
                <w:t>2.2x10</w:t>
              </w:r>
              <w:r>
                <w:rPr>
                  <w:rFonts w:ascii="Arial" w:hAnsi="Arial" w:cs="Arial"/>
                  <w:sz w:val="22"/>
                  <w:szCs w:val="22"/>
                  <w:vertAlign w:val="superscript"/>
                </w:rPr>
                <w:t>1</w:t>
              </w:r>
            </w:ins>
          </w:p>
        </w:tc>
      </w:tr>
      <w:tr w:rsidR="008A604D" w:rsidTr="00E6578B">
        <w:trPr>
          <w:cantSplit/>
          <w:ins w:id="1406"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407" w:author="NAA" w:date="2010-06-24T12:28:00Z"/>
                <w:sz w:val="22"/>
                <w:szCs w:val="22"/>
              </w:rPr>
            </w:pPr>
            <w:ins w:id="1408" w:author="NAA" w:date="2010-06-24T12:28:00Z">
              <w:r>
                <w:rPr>
                  <w:rFonts w:ascii="Arial" w:hAnsi="Arial" w:cs="Arial"/>
                  <w:sz w:val="22"/>
                  <w:szCs w:val="22"/>
                </w:rPr>
                <w:t xml:space="preserve"> Promethium-147</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09" w:author="NAA" w:date="2010-06-24T12:28:00Z"/>
                <w:sz w:val="22"/>
                <w:szCs w:val="22"/>
              </w:rPr>
            </w:pPr>
            <w:ins w:id="1410" w:author="NAA" w:date="2010-06-24T12:28:00Z">
              <w:r>
                <w:rPr>
                  <w:rFonts w:ascii="Arial" w:hAnsi="Arial" w:cs="Arial"/>
                  <w:sz w:val="22"/>
                  <w:szCs w:val="22"/>
                </w:rPr>
                <w:t>4x10</w:t>
              </w:r>
              <w:r>
                <w:rPr>
                  <w:rFonts w:ascii="Arial" w:hAnsi="Arial" w:cs="Arial"/>
                  <w:sz w:val="22"/>
                  <w:szCs w:val="22"/>
                  <w:vertAlign w:val="superscript"/>
                </w:rPr>
                <w:t>4</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11" w:author="NAA" w:date="2010-06-24T12:28:00Z"/>
                <w:sz w:val="22"/>
                <w:szCs w:val="22"/>
              </w:rPr>
            </w:pPr>
            <w:ins w:id="1412" w:author="NAA" w:date="2010-06-24T12:28:00Z">
              <w:r>
                <w:rPr>
                  <w:rFonts w:ascii="Arial" w:hAnsi="Arial" w:cs="Arial"/>
                  <w:sz w:val="22"/>
                  <w:szCs w:val="22"/>
                </w:rPr>
                <w:t>1.1x10</w:t>
              </w:r>
              <w:r>
                <w:rPr>
                  <w:rFonts w:ascii="Arial" w:hAnsi="Arial" w:cs="Arial"/>
                  <w:sz w:val="22"/>
                  <w:szCs w:val="22"/>
                  <w:vertAlign w:val="superscript"/>
                </w:rPr>
                <w:t>6</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13" w:author="NAA" w:date="2010-06-24T12:28:00Z"/>
                <w:sz w:val="22"/>
                <w:szCs w:val="22"/>
              </w:rPr>
            </w:pPr>
            <w:ins w:id="1414" w:author="NAA" w:date="2010-06-24T12:28:00Z">
              <w:r>
                <w:rPr>
                  <w:rFonts w:ascii="Arial" w:hAnsi="Arial" w:cs="Arial"/>
                  <w:sz w:val="22"/>
                  <w:szCs w:val="22"/>
                </w:rPr>
                <w:t>4x10</w:t>
              </w:r>
              <w:r>
                <w:rPr>
                  <w:rFonts w:ascii="Arial" w:hAnsi="Arial" w:cs="Arial"/>
                  <w:sz w:val="22"/>
                  <w:szCs w:val="22"/>
                  <w:vertAlign w:val="superscript"/>
                </w:rPr>
                <w:t>2</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15" w:author="NAA" w:date="2010-06-24T12:28:00Z"/>
                <w:sz w:val="22"/>
                <w:szCs w:val="22"/>
              </w:rPr>
            </w:pPr>
            <w:ins w:id="1416" w:author="NAA" w:date="2010-06-24T12:28:00Z">
              <w:r>
                <w:rPr>
                  <w:rFonts w:ascii="Arial" w:hAnsi="Arial" w:cs="Arial"/>
                  <w:sz w:val="22"/>
                  <w:szCs w:val="22"/>
                </w:rPr>
                <w:t>1.1x10</w:t>
              </w:r>
              <w:r>
                <w:rPr>
                  <w:rFonts w:ascii="Arial" w:hAnsi="Arial" w:cs="Arial"/>
                  <w:sz w:val="22"/>
                  <w:szCs w:val="22"/>
                  <w:vertAlign w:val="superscript"/>
                </w:rPr>
                <w:t>4</w:t>
              </w:r>
            </w:ins>
          </w:p>
        </w:tc>
      </w:tr>
      <w:tr w:rsidR="008A604D" w:rsidTr="00E6578B">
        <w:trPr>
          <w:cantSplit/>
          <w:ins w:id="1417"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418" w:author="NAA" w:date="2010-06-24T12:28:00Z"/>
                <w:sz w:val="22"/>
                <w:szCs w:val="22"/>
              </w:rPr>
            </w:pPr>
            <w:ins w:id="1419" w:author="NAA" w:date="2010-06-24T12:28:00Z">
              <w:r>
                <w:rPr>
                  <w:rFonts w:ascii="Arial" w:hAnsi="Arial" w:cs="Arial"/>
                  <w:sz w:val="22"/>
                  <w:szCs w:val="22"/>
                </w:rPr>
                <w:t xml:space="preserve"> Plutonium-238</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20" w:author="NAA" w:date="2010-06-24T12:28:00Z"/>
                <w:sz w:val="22"/>
                <w:szCs w:val="22"/>
              </w:rPr>
            </w:pPr>
            <w:ins w:id="1421" w:author="NAA" w:date="2010-06-24T12:28:00Z">
              <w:r>
                <w:rPr>
                  <w:rFonts w:ascii="Arial" w:hAnsi="Arial" w:cs="Arial"/>
                  <w:sz w:val="22"/>
                  <w:szCs w:val="22"/>
                </w:rPr>
                <w:t>6x10</w:t>
              </w:r>
              <w:r>
                <w:rPr>
                  <w:rFonts w:ascii="Arial" w:hAnsi="Arial" w:cs="Arial"/>
                  <w:sz w:val="22"/>
                  <w:szCs w:val="22"/>
                  <w:vertAlign w:val="superscript"/>
                </w:rPr>
                <w:t>1</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22" w:author="NAA" w:date="2010-06-24T12:28:00Z"/>
                <w:sz w:val="22"/>
                <w:szCs w:val="22"/>
              </w:rPr>
            </w:pPr>
            <w:ins w:id="1423" w:author="NAA" w:date="2010-06-24T12:28:00Z">
              <w:r>
                <w:rPr>
                  <w:rFonts w:ascii="Arial" w:hAnsi="Arial" w:cs="Arial"/>
                  <w:sz w:val="22"/>
                  <w:szCs w:val="22"/>
                </w:rPr>
                <w:t>1.6x10</w:t>
              </w:r>
              <w:r>
                <w:rPr>
                  <w:rFonts w:ascii="Arial" w:hAnsi="Arial" w:cs="Arial"/>
                  <w:sz w:val="22"/>
                  <w:szCs w:val="22"/>
                  <w:vertAlign w:val="superscript"/>
                </w:rPr>
                <w:t>3</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24" w:author="NAA" w:date="2010-06-24T12:28:00Z"/>
                <w:sz w:val="22"/>
                <w:szCs w:val="22"/>
              </w:rPr>
            </w:pPr>
            <w:ins w:id="1425" w:author="NAA" w:date="2010-06-24T12:28:00Z">
              <w:r>
                <w:rPr>
                  <w:rFonts w:ascii="Arial" w:hAnsi="Arial" w:cs="Arial"/>
                  <w:sz w:val="22"/>
                  <w:szCs w:val="22"/>
                </w:rPr>
                <w:t>6x10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26" w:author="NAA" w:date="2010-06-24T12:28:00Z"/>
                <w:sz w:val="22"/>
                <w:szCs w:val="22"/>
              </w:rPr>
            </w:pPr>
            <w:ins w:id="1427" w:author="NAA" w:date="2010-06-24T12:28:00Z">
              <w:r>
                <w:rPr>
                  <w:rFonts w:ascii="Arial" w:hAnsi="Arial" w:cs="Arial"/>
                  <w:sz w:val="22"/>
                  <w:szCs w:val="22"/>
                </w:rPr>
                <w:t>1.6x10</w:t>
              </w:r>
              <w:r>
                <w:rPr>
                  <w:rFonts w:ascii="Arial" w:hAnsi="Arial" w:cs="Arial"/>
                  <w:sz w:val="22"/>
                  <w:szCs w:val="22"/>
                  <w:vertAlign w:val="superscript"/>
                </w:rPr>
                <w:t>1</w:t>
              </w:r>
            </w:ins>
          </w:p>
        </w:tc>
      </w:tr>
      <w:tr w:rsidR="008A604D" w:rsidTr="00E6578B">
        <w:trPr>
          <w:cantSplit/>
          <w:ins w:id="1428"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429" w:author="NAA" w:date="2010-06-24T12:28:00Z"/>
                <w:sz w:val="22"/>
                <w:szCs w:val="22"/>
              </w:rPr>
            </w:pPr>
            <w:ins w:id="1430" w:author="NAA" w:date="2010-06-24T12:28:00Z">
              <w:r>
                <w:rPr>
                  <w:rFonts w:ascii="Arial" w:hAnsi="Arial" w:cs="Arial"/>
                  <w:sz w:val="22"/>
                  <w:szCs w:val="22"/>
                </w:rPr>
                <w:t>Plutonium-239/Be</w:t>
              </w:r>
            </w:ins>
          </w:p>
        </w:tc>
        <w:tc>
          <w:tcPr>
            <w:tcW w:w="1980" w:type="dxa"/>
            <w:tcBorders>
              <w:top w:val="single" w:sz="6" w:space="0" w:color="000000"/>
              <w:left w:val="single" w:sz="12" w:space="0" w:color="000000"/>
              <w:bottom w:val="nil"/>
              <w:right w:val="nil"/>
            </w:tcBorders>
            <w:vAlign w:val="bottom"/>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31" w:author="NAA" w:date="2010-06-24T12:28:00Z"/>
                <w:sz w:val="22"/>
                <w:szCs w:val="22"/>
              </w:rPr>
            </w:pPr>
            <w:ins w:id="1432" w:author="NAA" w:date="2010-06-24T12:28:00Z">
              <w:r>
                <w:rPr>
                  <w:rFonts w:ascii="Arial" w:hAnsi="Arial" w:cs="Arial"/>
                  <w:sz w:val="22"/>
                  <w:szCs w:val="22"/>
                </w:rPr>
                <w:t>6x10</w:t>
              </w:r>
              <w:r>
                <w:rPr>
                  <w:rFonts w:ascii="Arial" w:hAnsi="Arial" w:cs="Arial"/>
                  <w:sz w:val="22"/>
                  <w:szCs w:val="22"/>
                  <w:vertAlign w:val="superscript"/>
                </w:rPr>
                <w:t>1</w:t>
              </w:r>
            </w:ins>
          </w:p>
        </w:tc>
        <w:tc>
          <w:tcPr>
            <w:tcW w:w="1620" w:type="dxa"/>
            <w:tcBorders>
              <w:top w:val="single" w:sz="6" w:space="0" w:color="000000"/>
              <w:left w:val="single" w:sz="6" w:space="0" w:color="000000"/>
              <w:bottom w:val="nil"/>
              <w:right w:val="nil"/>
            </w:tcBorders>
            <w:vAlign w:val="center"/>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33" w:author="NAA" w:date="2010-06-24T12:28:00Z"/>
                <w:sz w:val="22"/>
                <w:szCs w:val="22"/>
              </w:rPr>
            </w:pPr>
            <w:ins w:id="1434" w:author="NAA" w:date="2010-06-24T12:28:00Z">
              <w:r>
                <w:rPr>
                  <w:rFonts w:ascii="Arial" w:hAnsi="Arial" w:cs="Arial"/>
                  <w:sz w:val="22"/>
                  <w:szCs w:val="22"/>
                </w:rPr>
                <w:t>1.6x10</w:t>
              </w:r>
              <w:r>
                <w:rPr>
                  <w:rFonts w:ascii="Arial" w:hAnsi="Arial" w:cs="Arial"/>
                  <w:sz w:val="22"/>
                  <w:szCs w:val="22"/>
                  <w:vertAlign w:val="superscript"/>
                </w:rPr>
                <w:t>3</w:t>
              </w:r>
            </w:ins>
          </w:p>
        </w:tc>
        <w:tc>
          <w:tcPr>
            <w:tcW w:w="1890" w:type="dxa"/>
            <w:tcBorders>
              <w:top w:val="single" w:sz="6" w:space="0" w:color="000000"/>
              <w:left w:val="single" w:sz="12" w:space="0" w:color="000000"/>
              <w:bottom w:val="nil"/>
              <w:right w:val="nil"/>
            </w:tcBorders>
            <w:vAlign w:val="center"/>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35" w:author="NAA" w:date="2010-06-24T12:28:00Z"/>
                <w:sz w:val="22"/>
                <w:szCs w:val="22"/>
              </w:rPr>
            </w:pPr>
            <w:ins w:id="1436" w:author="NAA" w:date="2010-06-24T12:28:00Z">
              <w:r>
                <w:rPr>
                  <w:rFonts w:ascii="Arial" w:hAnsi="Arial" w:cs="Arial"/>
                  <w:sz w:val="22"/>
                  <w:szCs w:val="22"/>
                </w:rPr>
                <w:t>6x10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vAlign w:val="center"/>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37" w:author="NAA" w:date="2010-06-24T12:28:00Z"/>
                <w:sz w:val="22"/>
                <w:szCs w:val="22"/>
              </w:rPr>
            </w:pPr>
            <w:ins w:id="1438" w:author="NAA" w:date="2010-06-24T12:28:00Z">
              <w:r>
                <w:rPr>
                  <w:rFonts w:ascii="Arial" w:hAnsi="Arial" w:cs="Arial"/>
                  <w:sz w:val="22"/>
                  <w:szCs w:val="22"/>
                </w:rPr>
                <w:t>1.6x10</w:t>
              </w:r>
              <w:r>
                <w:rPr>
                  <w:rFonts w:ascii="Arial" w:hAnsi="Arial" w:cs="Arial"/>
                  <w:sz w:val="22"/>
                  <w:szCs w:val="22"/>
                  <w:vertAlign w:val="superscript"/>
                </w:rPr>
                <w:t>1</w:t>
              </w:r>
            </w:ins>
          </w:p>
        </w:tc>
      </w:tr>
      <w:tr w:rsidR="008A604D" w:rsidTr="00E6578B">
        <w:trPr>
          <w:cantSplit/>
          <w:ins w:id="1439"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440" w:author="NAA" w:date="2010-06-24T12:28:00Z"/>
                <w:sz w:val="22"/>
                <w:szCs w:val="22"/>
              </w:rPr>
            </w:pPr>
            <w:ins w:id="1441" w:author="NAA" w:date="2010-06-24T12:28:00Z">
              <w:r>
                <w:rPr>
                  <w:rFonts w:ascii="Arial" w:hAnsi="Arial" w:cs="Arial"/>
                  <w:sz w:val="22"/>
                  <w:szCs w:val="22"/>
                </w:rPr>
                <w:t>Radium-226</w:t>
              </w:r>
            </w:ins>
          </w:p>
        </w:tc>
        <w:tc>
          <w:tcPr>
            <w:tcW w:w="1980" w:type="dxa"/>
            <w:tcBorders>
              <w:top w:val="single" w:sz="6" w:space="0" w:color="000000"/>
              <w:left w:val="single" w:sz="12" w:space="0" w:color="000000"/>
              <w:bottom w:val="nil"/>
              <w:right w:val="nil"/>
            </w:tcBorders>
            <w:vAlign w:val="bottom"/>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48"/>
              <w:jc w:val="center"/>
              <w:rPr>
                <w:ins w:id="1442" w:author="NAA" w:date="2010-06-24T12:28:00Z"/>
                <w:sz w:val="22"/>
                <w:szCs w:val="22"/>
              </w:rPr>
            </w:pPr>
            <w:ins w:id="1443" w:author="NAA" w:date="2010-06-24T12:28:00Z">
              <w:r>
                <w:rPr>
                  <w:rFonts w:ascii="Arial" w:hAnsi="Arial" w:cs="Arial"/>
                  <w:sz w:val="22"/>
                  <w:szCs w:val="22"/>
                </w:rPr>
                <w:t>4x10</w:t>
              </w:r>
              <w:r>
                <w:rPr>
                  <w:rFonts w:ascii="Arial" w:hAnsi="Arial" w:cs="Arial"/>
                  <w:sz w:val="22"/>
                  <w:szCs w:val="22"/>
                  <w:vertAlign w:val="superscript"/>
                </w:rPr>
                <w:t>1</w:t>
              </w:r>
            </w:ins>
          </w:p>
        </w:tc>
        <w:tc>
          <w:tcPr>
            <w:tcW w:w="1620" w:type="dxa"/>
            <w:tcBorders>
              <w:top w:val="single" w:sz="6" w:space="0" w:color="000000"/>
              <w:left w:val="single" w:sz="6" w:space="0" w:color="000000"/>
              <w:bottom w:val="nil"/>
              <w:right w:val="nil"/>
            </w:tcBorders>
            <w:vAlign w:val="center"/>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44" w:author="NAA" w:date="2010-06-24T12:28:00Z"/>
                <w:sz w:val="22"/>
                <w:szCs w:val="22"/>
              </w:rPr>
            </w:pPr>
            <w:ins w:id="1445" w:author="NAA" w:date="2010-06-24T12:28:00Z">
              <w:r>
                <w:rPr>
                  <w:rFonts w:ascii="Arial" w:hAnsi="Arial" w:cs="Arial"/>
                  <w:sz w:val="22"/>
                  <w:szCs w:val="22"/>
                </w:rPr>
                <w:t>1.1x10³</w:t>
              </w:r>
            </w:ins>
          </w:p>
        </w:tc>
        <w:tc>
          <w:tcPr>
            <w:tcW w:w="1890" w:type="dxa"/>
            <w:tcBorders>
              <w:top w:val="single" w:sz="6" w:space="0" w:color="000000"/>
              <w:left w:val="single" w:sz="12" w:space="0" w:color="000000"/>
              <w:bottom w:val="nil"/>
              <w:right w:val="nil"/>
            </w:tcBorders>
            <w:vAlign w:val="center"/>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46" w:author="NAA" w:date="2010-06-24T12:28:00Z"/>
                <w:sz w:val="22"/>
                <w:szCs w:val="22"/>
              </w:rPr>
            </w:pPr>
            <w:ins w:id="1447" w:author="NAA" w:date="2010-06-24T12:28:00Z">
              <w:r>
                <w:rPr>
                  <w:rFonts w:ascii="Arial" w:hAnsi="Arial" w:cs="Arial"/>
                  <w:sz w:val="22"/>
                  <w:szCs w:val="22"/>
                </w:rPr>
                <w:t>4x10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vAlign w:val="center"/>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48" w:author="NAA" w:date="2010-06-24T12:28:00Z"/>
                <w:sz w:val="22"/>
                <w:szCs w:val="22"/>
              </w:rPr>
            </w:pPr>
            <w:ins w:id="1449" w:author="NAA" w:date="2010-06-24T12:28:00Z">
              <w:r>
                <w:rPr>
                  <w:rFonts w:ascii="Arial" w:hAnsi="Arial" w:cs="Arial"/>
                  <w:sz w:val="22"/>
                  <w:szCs w:val="22"/>
                </w:rPr>
                <w:t>1.1x10¹</w:t>
              </w:r>
            </w:ins>
          </w:p>
        </w:tc>
      </w:tr>
      <w:tr w:rsidR="008A604D" w:rsidTr="00E6578B">
        <w:trPr>
          <w:cantSplit/>
          <w:ins w:id="1450"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451" w:author="NAA" w:date="2010-06-24T12:28:00Z"/>
                <w:sz w:val="22"/>
                <w:szCs w:val="22"/>
              </w:rPr>
            </w:pPr>
            <w:ins w:id="1452" w:author="NAA" w:date="2010-06-24T12:28:00Z">
              <w:r>
                <w:rPr>
                  <w:rFonts w:ascii="Arial" w:hAnsi="Arial" w:cs="Arial"/>
                  <w:sz w:val="22"/>
                  <w:szCs w:val="22"/>
                </w:rPr>
                <w:t xml:space="preserve"> Selenium-75</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53" w:author="NAA" w:date="2010-06-24T12:28:00Z"/>
                <w:sz w:val="22"/>
                <w:szCs w:val="22"/>
              </w:rPr>
            </w:pPr>
            <w:ins w:id="1454" w:author="NAA" w:date="2010-06-24T12:28:00Z">
              <w:r>
                <w:rPr>
                  <w:rFonts w:ascii="Arial" w:hAnsi="Arial" w:cs="Arial"/>
                  <w:sz w:val="22"/>
                  <w:szCs w:val="22"/>
                </w:rPr>
                <w:t>2x10</w:t>
              </w:r>
              <w:r>
                <w:rPr>
                  <w:rFonts w:ascii="Arial" w:hAnsi="Arial" w:cs="Arial"/>
                  <w:sz w:val="22"/>
                  <w:szCs w:val="22"/>
                  <w:vertAlign w:val="superscript"/>
                </w:rPr>
                <w:t>2</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55" w:author="NAA" w:date="2010-06-24T12:28:00Z"/>
                <w:sz w:val="22"/>
                <w:szCs w:val="22"/>
              </w:rPr>
            </w:pPr>
            <w:ins w:id="1456" w:author="NAA" w:date="2010-06-24T12:28:00Z">
              <w:r>
                <w:rPr>
                  <w:rFonts w:ascii="Arial" w:hAnsi="Arial" w:cs="Arial"/>
                  <w:sz w:val="22"/>
                  <w:szCs w:val="22"/>
                </w:rPr>
                <w:t>5.4x10</w:t>
              </w:r>
              <w:r>
                <w:rPr>
                  <w:rFonts w:ascii="Arial" w:hAnsi="Arial" w:cs="Arial"/>
                  <w:sz w:val="22"/>
                  <w:szCs w:val="22"/>
                  <w:vertAlign w:val="superscript"/>
                </w:rPr>
                <w:t>3</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57" w:author="NAA" w:date="2010-06-24T12:28:00Z"/>
                <w:sz w:val="22"/>
                <w:szCs w:val="22"/>
              </w:rPr>
            </w:pPr>
            <w:ins w:id="1458" w:author="NAA" w:date="2010-06-24T12:28:00Z">
              <w:r>
                <w:rPr>
                  <w:rFonts w:ascii="Arial" w:hAnsi="Arial" w:cs="Arial"/>
                  <w:sz w:val="22"/>
                  <w:szCs w:val="22"/>
                </w:rPr>
                <w:t>2</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59" w:author="NAA" w:date="2010-06-24T12:28:00Z"/>
                <w:sz w:val="22"/>
                <w:szCs w:val="22"/>
              </w:rPr>
            </w:pPr>
            <w:ins w:id="1460" w:author="NAA" w:date="2010-06-24T12:28:00Z">
              <w:r>
                <w:rPr>
                  <w:rFonts w:ascii="Arial" w:hAnsi="Arial" w:cs="Arial"/>
                  <w:sz w:val="22"/>
                  <w:szCs w:val="22"/>
                </w:rPr>
                <w:t>5.4x10</w:t>
              </w:r>
              <w:r>
                <w:rPr>
                  <w:rFonts w:ascii="Arial" w:hAnsi="Arial" w:cs="Arial"/>
                  <w:sz w:val="22"/>
                  <w:szCs w:val="22"/>
                  <w:vertAlign w:val="superscript"/>
                </w:rPr>
                <w:t>1</w:t>
              </w:r>
            </w:ins>
          </w:p>
        </w:tc>
      </w:tr>
      <w:tr w:rsidR="008A604D" w:rsidTr="00E6578B">
        <w:trPr>
          <w:cantSplit/>
          <w:ins w:id="1461"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462" w:author="NAA" w:date="2010-06-24T12:28:00Z"/>
                <w:sz w:val="22"/>
                <w:szCs w:val="22"/>
              </w:rPr>
            </w:pPr>
            <w:ins w:id="1463" w:author="NAA" w:date="2010-06-24T12:28:00Z">
              <w:r>
                <w:rPr>
                  <w:rFonts w:ascii="Arial" w:hAnsi="Arial" w:cs="Arial"/>
                  <w:sz w:val="22"/>
                  <w:szCs w:val="22"/>
                </w:rPr>
                <w:t xml:space="preserve"> Strontium-90 (Y-90)</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64" w:author="NAA" w:date="2010-06-24T12:28:00Z"/>
                <w:sz w:val="22"/>
                <w:szCs w:val="22"/>
              </w:rPr>
            </w:pPr>
            <w:ins w:id="1465" w:author="NAA" w:date="2010-06-24T12:28:00Z">
              <w:r>
                <w:rPr>
                  <w:rFonts w:ascii="Arial" w:hAnsi="Arial" w:cs="Arial"/>
                  <w:sz w:val="22"/>
                  <w:szCs w:val="22"/>
                </w:rPr>
                <w:t>1x10</w:t>
              </w:r>
              <w:r>
                <w:rPr>
                  <w:rFonts w:ascii="Arial" w:hAnsi="Arial" w:cs="Arial"/>
                  <w:sz w:val="22"/>
                  <w:szCs w:val="22"/>
                  <w:vertAlign w:val="superscript"/>
                </w:rPr>
                <w:t>3</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66" w:author="NAA" w:date="2010-06-24T12:28:00Z"/>
                <w:sz w:val="22"/>
                <w:szCs w:val="22"/>
              </w:rPr>
            </w:pPr>
            <w:ins w:id="1467" w:author="NAA" w:date="2010-06-24T12:28:00Z">
              <w:r>
                <w:rPr>
                  <w:rFonts w:ascii="Arial" w:hAnsi="Arial" w:cs="Arial"/>
                  <w:sz w:val="22"/>
                  <w:szCs w:val="22"/>
                </w:rPr>
                <w:t>2.7x10</w:t>
              </w:r>
              <w:r>
                <w:rPr>
                  <w:rFonts w:ascii="Arial" w:hAnsi="Arial" w:cs="Arial"/>
                  <w:sz w:val="22"/>
                  <w:szCs w:val="22"/>
                  <w:vertAlign w:val="superscript"/>
                </w:rPr>
                <w:t>4</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68" w:author="NAA" w:date="2010-06-24T12:28:00Z"/>
                <w:sz w:val="22"/>
                <w:szCs w:val="22"/>
              </w:rPr>
            </w:pPr>
            <w:ins w:id="1469" w:author="NAA" w:date="2010-06-24T12:28:00Z">
              <w:r>
                <w:rPr>
                  <w:rFonts w:ascii="Arial" w:hAnsi="Arial" w:cs="Arial"/>
                  <w:sz w:val="22"/>
                  <w:szCs w:val="22"/>
                </w:rPr>
                <w:t>1x10</w:t>
              </w:r>
              <w:r>
                <w:rPr>
                  <w:rFonts w:ascii="Arial" w:hAnsi="Arial" w:cs="Arial"/>
                  <w:sz w:val="22"/>
                  <w:szCs w:val="22"/>
                  <w:vertAlign w:val="superscript"/>
                </w:rPr>
                <w:t>1</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70" w:author="NAA" w:date="2010-06-24T12:28:00Z"/>
                <w:sz w:val="22"/>
                <w:szCs w:val="22"/>
              </w:rPr>
            </w:pPr>
            <w:ins w:id="1471" w:author="NAA" w:date="2010-06-24T12:28:00Z">
              <w:r>
                <w:rPr>
                  <w:rFonts w:ascii="Arial" w:hAnsi="Arial" w:cs="Arial"/>
                  <w:sz w:val="22"/>
                  <w:szCs w:val="22"/>
                </w:rPr>
                <w:t>2.7x10</w:t>
              </w:r>
              <w:r>
                <w:rPr>
                  <w:rFonts w:ascii="Arial" w:hAnsi="Arial" w:cs="Arial"/>
                  <w:sz w:val="22"/>
                  <w:szCs w:val="22"/>
                  <w:vertAlign w:val="superscript"/>
                </w:rPr>
                <w:t>2</w:t>
              </w:r>
            </w:ins>
          </w:p>
        </w:tc>
      </w:tr>
      <w:tr w:rsidR="008A604D" w:rsidTr="00E6578B">
        <w:trPr>
          <w:cantSplit/>
          <w:ins w:id="1472"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473" w:author="NAA" w:date="2010-06-24T12:28:00Z"/>
                <w:sz w:val="22"/>
                <w:szCs w:val="22"/>
              </w:rPr>
            </w:pPr>
            <w:ins w:id="1474" w:author="NAA" w:date="2010-06-24T12:28:00Z">
              <w:r>
                <w:rPr>
                  <w:rFonts w:ascii="Arial" w:hAnsi="Arial" w:cs="Arial"/>
                  <w:sz w:val="22"/>
                  <w:szCs w:val="22"/>
                </w:rPr>
                <w:t xml:space="preserve"> Thulium-170</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75" w:author="NAA" w:date="2010-06-24T12:28:00Z"/>
                <w:sz w:val="22"/>
                <w:szCs w:val="22"/>
              </w:rPr>
            </w:pPr>
            <w:ins w:id="1476" w:author="NAA" w:date="2010-06-24T12:28:00Z">
              <w:r>
                <w:rPr>
                  <w:rFonts w:ascii="Arial" w:hAnsi="Arial" w:cs="Arial"/>
                  <w:sz w:val="22"/>
                  <w:szCs w:val="22"/>
                </w:rPr>
                <w:t>2x10</w:t>
              </w:r>
              <w:r>
                <w:rPr>
                  <w:rFonts w:ascii="Arial" w:hAnsi="Arial" w:cs="Arial"/>
                  <w:sz w:val="22"/>
                  <w:szCs w:val="22"/>
                  <w:vertAlign w:val="superscript"/>
                </w:rPr>
                <w:t>4</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77" w:author="NAA" w:date="2010-06-24T12:28:00Z"/>
                <w:sz w:val="22"/>
                <w:szCs w:val="22"/>
              </w:rPr>
            </w:pPr>
            <w:ins w:id="1478" w:author="NAA" w:date="2010-06-24T12:28:00Z">
              <w:r>
                <w:rPr>
                  <w:rFonts w:ascii="Arial" w:hAnsi="Arial" w:cs="Arial"/>
                  <w:sz w:val="22"/>
                  <w:szCs w:val="22"/>
                </w:rPr>
                <w:t>5.4x10</w:t>
              </w:r>
              <w:r>
                <w:rPr>
                  <w:rFonts w:ascii="Arial" w:hAnsi="Arial" w:cs="Arial"/>
                  <w:sz w:val="22"/>
                  <w:szCs w:val="22"/>
                  <w:vertAlign w:val="superscript"/>
                </w:rPr>
                <w:t>5</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79" w:author="NAA" w:date="2010-06-24T12:28:00Z"/>
                <w:sz w:val="22"/>
                <w:szCs w:val="22"/>
              </w:rPr>
            </w:pPr>
            <w:ins w:id="1480" w:author="NAA" w:date="2010-06-24T12:28:00Z">
              <w:r>
                <w:rPr>
                  <w:rFonts w:ascii="Arial" w:hAnsi="Arial" w:cs="Arial"/>
                  <w:sz w:val="22"/>
                  <w:szCs w:val="22"/>
                </w:rPr>
                <w:t>2x10</w:t>
              </w:r>
              <w:r>
                <w:rPr>
                  <w:rFonts w:ascii="Arial" w:hAnsi="Arial" w:cs="Arial"/>
                  <w:sz w:val="22"/>
                  <w:szCs w:val="22"/>
                  <w:vertAlign w:val="superscript"/>
                </w:rPr>
                <w:t>2</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81" w:author="NAA" w:date="2010-06-24T12:28:00Z"/>
                <w:sz w:val="22"/>
                <w:szCs w:val="22"/>
              </w:rPr>
            </w:pPr>
            <w:ins w:id="1482" w:author="NAA" w:date="2010-06-24T12:28:00Z">
              <w:r>
                <w:rPr>
                  <w:rFonts w:ascii="Arial" w:hAnsi="Arial" w:cs="Arial"/>
                  <w:sz w:val="22"/>
                  <w:szCs w:val="22"/>
                </w:rPr>
                <w:t>5.4x10</w:t>
              </w:r>
              <w:r>
                <w:rPr>
                  <w:rFonts w:ascii="Arial" w:hAnsi="Arial" w:cs="Arial"/>
                  <w:sz w:val="22"/>
                  <w:szCs w:val="22"/>
                  <w:vertAlign w:val="superscript"/>
                </w:rPr>
                <w:t>3</w:t>
              </w:r>
            </w:ins>
          </w:p>
        </w:tc>
      </w:tr>
      <w:tr w:rsidR="008A604D" w:rsidTr="00E6578B">
        <w:trPr>
          <w:cantSplit/>
          <w:ins w:id="1483" w:author="NAA" w:date="2010-06-24T12:28:00Z"/>
        </w:trPr>
        <w:tc>
          <w:tcPr>
            <w:tcW w:w="2520" w:type="dxa"/>
            <w:tcBorders>
              <w:top w:val="single" w:sz="6" w:space="0" w:color="000000"/>
              <w:left w:val="double" w:sz="9" w:space="0" w:color="000000"/>
              <w:bottom w:val="nil"/>
              <w:right w:val="single" w:sz="12"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rPr>
                <w:ins w:id="1484" w:author="NAA" w:date="2010-06-24T12:28:00Z"/>
                <w:sz w:val="22"/>
                <w:szCs w:val="22"/>
              </w:rPr>
            </w:pPr>
            <w:ins w:id="1485" w:author="NAA" w:date="2010-06-24T12:28:00Z">
              <w:r>
                <w:rPr>
                  <w:rFonts w:ascii="Arial" w:hAnsi="Arial" w:cs="Arial"/>
                  <w:sz w:val="22"/>
                  <w:szCs w:val="22"/>
                </w:rPr>
                <w:t xml:space="preserve"> Ytterbium-169</w:t>
              </w:r>
            </w:ins>
          </w:p>
        </w:tc>
        <w:tc>
          <w:tcPr>
            <w:tcW w:w="198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86" w:author="NAA" w:date="2010-06-24T12:28:00Z"/>
                <w:sz w:val="22"/>
                <w:szCs w:val="22"/>
              </w:rPr>
            </w:pPr>
            <w:ins w:id="1487" w:author="NAA" w:date="2010-06-24T12:28:00Z">
              <w:r>
                <w:rPr>
                  <w:rFonts w:ascii="Arial" w:hAnsi="Arial" w:cs="Arial"/>
                  <w:sz w:val="22"/>
                  <w:szCs w:val="22"/>
                </w:rPr>
                <w:t>3x10</w:t>
              </w:r>
              <w:r>
                <w:rPr>
                  <w:rFonts w:ascii="Arial" w:hAnsi="Arial" w:cs="Arial"/>
                  <w:sz w:val="22"/>
                  <w:szCs w:val="22"/>
                  <w:vertAlign w:val="superscript"/>
                </w:rPr>
                <w:t>2</w:t>
              </w:r>
            </w:ins>
          </w:p>
        </w:tc>
        <w:tc>
          <w:tcPr>
            <w:tcW w:w="1620" w:type="dxa"/>
            <w:tcBorders>
              <w:top w:val="single" w:sz="6" w:space="0" w:color="000000"/>
              <w:left w:val="single" w:sz="6"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88" w:author="NAA" w:date="2010-06-24T12:28:00Z"/>
                <w:sz w:val="22"/>
                <w:szCs w:val="22"/>
              </w:rPr>
            </w:pPr>
            <w:ins w:id="1489" w:author="NAA" w:date="2010-06-24T12:28:00Z">
              <w:r>
                <w:rPr>
                  <w:rFonts w:ascii="Arial" w:hAnsi="Arial" w:cs="Arial"/>
                  <w:sz w:val="22"/>
                  <w:szCs w:val="22"/>
                </w:rPr>
                <w:t>8.1x10</w:t>
              </w:r>
              <w:r>
                <w:rPr>
                  <w:rFonts w:ascii="Arial" w:hAnsi="Arial" w:cs="Arial"/>
                  <w:sz w:val="22"/>
                  <w:szCs w:val="22"/>
                  <w:vertAlign w:val="superscript"/>
                </w:rPr>
                <w:t>3</w:t>
              </w:r>
            </w:ins>
          </w:p>
        </w:tc>
        <w:tc>
          <w:tcPr>
            <w:tcW w:w="1890" w:type="dxa"/>
            <w:tcBorders>
              <w:top w:val="single" w:sz="6" w:space="0" w:color="000000"/>
              <w:left w:val="single" w:sz="12" w:space="0" w:color="000000"/>
              <w:bottom w:val="nil"/>
              <w:right w:val="nil"/>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90" w:author="NAA" w:date="2010-06-24T12:28:00Z"/>
                <w:sz w:val="22"/>
                <w:szCs w:val="22"/>
              </w:rPr>
            </w:pPr>
            <w:ins w:id="1491" w:author="NAA" w:date="2010-06-24T12:28:00Z">
              <w:r>
                <w:rPr>
                  <w:rFonts w:ascii="Arial" w:hAnsi="Arial" w:cs="Arial"/>
                  <w:sz w:val="22"/>
                  <w:szCs w:val="22"/>
                </w:rPr>
                <w:t>3</w:t>
              </w:r>
            </w:ins>
          </w:p>
        </w:tc>
        <w:tc>
          <w:tcPr>
            <w:tcW w:w="1350" w:type="dxa"/>
            <w:tcBorders>
              <w:top w:val="single" w:sz="6" w:space="0" w:color="000000"/>
              <w:left w:val="single" w:sz="6" w:space="0" w:color="000000"/>
              <w:bottom w:val="nil"/>
              <w:right w:val="double" w:sz="9" w:space="0" w:color="000000"/>
            </w:tcBorders>
          </w:tcPr>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48"/>
              <w:jc w:val="center"/>
              <w:rPr>
                <w:ins w:id="1492" w:author="NAA" w:date="2010-06-24T12:28:00Z"/>
                <w:sz w:val="22"/>
                <w:szCs w:val="22"/>
              </w:rPr>
            </w:pPr>
            <w:ins w:id="1493" w:author="NAA" w:date="2010-06-24T12:28:00Z">
              <w:r>
                <w:rPr>
                  <w:rFonts w:ascii="Arial" w:hAnsi="Arial" w:cs="Arial"/>
                  <w:sz w:val="22"/>
                  <w:szCs w:val="22"/>
                </w:rPr>
                <w:t>8.1x10</w:t>
              </w:r>
              <w:r>
                <w:rPr>
                  <w:rFonts w:ascii="Arial" w:hAnsi="Arial" w:cs="Arial"/>
                  <w:sz w:val="22"/>
                  <w:szCs w:val="22"/>
                  <w:vertAlign w:val="superscript"/>
                </w:rPr>
                <w:t>1</w:t>
              </w:r>
            </w:ins>
          </w:p>
        </w:tc>
      </w:tr>
      <w:tr w:rsidR="008A604D" w:rsidTr="00E6578B">
        <w:trPr>
          <w:cantSplit/>
          <w:ins w:id="1494" w:author="NAA" w:date="2010-06-24T12:28:00Z"/>
        </w:trPr>
        <w:tc>
          <w:tcPr>
            <w:tcW w:w="9360" w:type="dxa"/>
            <w:gridSpan w:val="5"/>
            <w:tcBorders>
              <w:top w:val="single" w:sz="12" w:space="0" w:color="000000"/>
              <w:left w:val="double" w:sz="9" w:space="0" w:color="000000"/>
              <w:bottom w:val="double" w:sz="9" w:space="0" w:color="000000"/>
              <w:right w:val="double" w:sz="9" w:space="0" w:color="000000"/>
            </w:tcBorders>
          </w:tcPr>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rPr>
                <w:ins w:id="1495" w:author="NAA" w:date="2010-06-24T12:28:00Z"/>
                <w:rFonts w:ascii="Arial" w:hAnsi="Arial" w:cs="Arial"/>
                <w:sz w:val="22"/>
                <w:szCs w:val="22"/>
              </w:rPr>
            </w:pPr>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496" w:author="NAA" w:date="2010-06-24T12:28:00Z"/>
                <w:rFonts w:ascii="Arial" w:hAnsi="Arial" w:cs="Arial"/>
                <w:sz w:val="22"/>
                <w:szCs w:val="22"/>
              </w:rPr>
            </w:pPr>
            <w:ins w:id="1497" w:author="NAA" w:date="2010-06-24T12:28:00Z">
              <w:r>
                <w:rPr>
                  <w:rFonts w:ascii="Arial" w:hAnsi="Arial" w:cs="Arial"/>
                  <w:sz w:val="22"/>
                  <w:szCs w:val="22"/>
                  <w:vertAlign w:val="superscript"/>
                </w:rPr>
                <w:t>1</w:t>
              </w:r>
              <w:r>
                <w:rPr>
                  <w:rFonts w:ascii="Arial" w:hAnsi="Arial" w:cs="Arial"/>
                  <w:sz w:val="22"/>
                  <w:szCs w:val="22"/>
                </w:rPr>
                <w:t xml:space="preserve"> The regulatory standard values are given in TBq.  Curie (Ci) values are provided for practical usefulness only and are rounded after conversion.</w:t>
              </w:r>
            </w:ins>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48"/>
              <w:rPr>
                <w:ins w:id="1498" w:author="NAA" w:date="2010-06-24T12:28:00Z"/>
                <w:sz w:val="22"/>
                <w:szCs w:val="22"/>
              </w:rPr>
            </w:pPr>
          </w:p>
        </w:tc>
      </w:tr>
    </w:tbl>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99" w:author="NAA" w:date="2010-06-24T12:28:00Z"/>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0" w:author="NAA" w:date="2010-06-24T12:28:00Z"/>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1" w:author="NAA" w:date="2010-06-24T12:28:00Z"/>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2" w:author="NAA" w:date="2010-06-24T12:28:00Z"/>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3" w:author="NAA" w:date="2010-06-24T12:28:00Z"/>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4" w:author="NAA" w:date="2010-06-24T12:28:00Z"/>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5" w:author="NAA" w:date="2010-06-24T12:28:00Z"/>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6" w:author="NAA" w:date="2010-06-24T12:28:00Z"/>
        </w:rPr>
      </w:pPr>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7" w:author="NAA" w:date="2010-06-24T12:28:00Z"/>
          <w:rFonts w:ascii="Arial" w:hAnsi="Arial" w:cs="Arial"/>
          <w:sz w:val="22"/>
          <w:szCs w:val="22"/>
        </w:rPr>
      </w:pPr>
      <w:ins w:id="1508" w:author="NAA" w:date="2010-06-24T12:28:00Z">
        <w:r w:rsidRPr="00A166D5">
          <w:rPr>
            <w:rFonts w:ascii="Arial" w:hAnsi="Arial" w:cs="Arial"/>
            <w:sz w:val="22"/>
            <w:szCs w:val="22"/>
            <w:u w:val="single"/>
          </w:rPr>
          <w:lastRenderedPageBreak/>
          <w:t>Calculations Concerning Multiple Sources or Multiple Radionuclides</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9" w:author="NAA" w:date="2010-06-24T12:28:00Z"/>
          <w:rFonts w:ascii="Arial" w:hAnsi="Arial" w:cs="Arial"/>
          <w:sz w:val="22"/>
          <w:szCs w:val="22"/>
        </w:rPr>
      </w:pPr>
      <w:ins w:id="1510" w:author="NAA" w:date="2010-06-24T12:28:00Z">
        <w:r w:rsidRPr="00A166D5">
          <w:rPr>
            <w:rFonts w:ascii="Arial" w:hAnsi="Arial" w:cs="Arial"/>
            <w:sz w:val="22"/>
            <w:szCs w:val="22"/>
          </w:rPr>
          <w:tab/>
          <w:t xml:space="preserve">The "sum of fractions" methodology for evaluating combinations of multiple sources or multiple radionuclides, is to be used in determining whether a facility or activity meets or exceeds the threshold limits and is thus subject to the physical and/or information security requirements of this part.  </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11" w:author="NAA" w:date="2010-06-24T12:28:00Z"/>
          <w:rFonts w:ascii="Arial" w:hAnsi="Arial" w:cs="Arial"/>
          <w:sz w:val="22"/>
          <w:szCs w:val="22"/>
        </w:rPr>
      </w:pPr>
      <w:ins w:id="1512" w:author="NAA" w:date="2010-06-24T12:28:00Z">
        <w:r w:rsidRPr="00A166D5">
          <w:rPr>
            <w:rFonts w:ascii="Arial" w:hAnsi="Arial" w:cs="Arial"/>
            <w:sz w:val="22"/>
            <w:szCs w:val="22"/>
          </w:rPr>
          <w:tab/>
          <w:t>I.  If multiple sources and/or multiple radionuclides are present in a facility or activity, the sum of the fractions of the activity of each of the radionuclides must be determined to verify the facility or activity is less than the Category 1 or 2 limits of Table 1, as appropriate.  Otherwise, if the calculated sum of the fractions ratio, using the following equation, is greater than or equal to 1.0, then the facility or activity meets or exceeds the threshold limits of Table 1 and the applicable physical and/or information security provisions of this part apply.</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13" w:author="NAA" w:date="2010-06-24T12:28:00Z"/>
          <w:rFonts w:ascii="Arial" w:hAnsi="Arial" w:cs="Arial"/>
          <w:sz w:val="22"/>
          <w:szCs w:val="22"/>
        </w:rPr>
      </w:pPr>
      <w:ins w:id="1514" w:author="NAA" w:date="2010-06-24T12:28:00Z">
        <w:r w:rsidRPr="00A166D5">
          <w:rPr>
            <w:rFonts w:ascii="Arial" w:hAnsi="Arial" w:cs="Arial"/>
            <w:sz w:val="22"/>
            <w:szCs w:val="22"/>
          </w:rPr>
          <w:tab/>
          <w:t>II.  Use the equation below to calculate the sum of the fractions ratio by inserting the actual activity of the applicable radionuclides from Table 1 or of the individual sources (of the same radionuclides from Table 1) in the numerator of the equation and the corresponding threshold activity limit from the Table 1 in the denominator of the equation.  Sum of the fraction calculations must be performed in metric values (i.e., TBq) and the numerator and denominator values must be in the same units.</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15" w:author="NAA" w:date="2010-06-24T12:28:00Z"/>
          <w:rFonts w:ascii="Arial" w:hAnsi="Arial" w:cs="Arial"/>
          <w:sz w:val="22"/>
          <w:szCs w:val="22"/>
        </w:rPr>
      </w:pPr>
      <w:ins w:id="1516" w:author="NAA" w:date="2010-06-24T12:28:00Z">
        <w:r w:rsidRPr="00A166D5">
          <w:rPr>
            <w:rFonts w:ascii="Arial" w:hAnsi="Arial" w:cs="Arial"/>
            <w:sz w:val="22"/>
            <w:szCs w:val="22"/>
          </w:rPr>
          <w:tab/>
          <w:t>R</w:t>
        </w:r>
        <w:r w:rsidRPr="00A166D5">
          <w:rPr>
            <w:rFonts w:ascii="Arial" w:hAnsi="Arial" w:cs="Arial"/>
            <w:sz w:val="22"/>
            <w:szCs w:val="22"/>
            <w:vertAlign w:val="subscript"/>
          </w:rPr>
          <w:t>1</w:t>
        </w:r>
        <w:r w:rsidRPr="00A166D5">
          <w:rPr>
            <w:rFonts w:ascii="Arial" w:hAnsi="Arial" w:cs="Arial"/>
            <w:sz w:val="22"/>
            <w:szCs w:val="22"/>
          </w:rPr>
          <w:t xml:space="preserve"> = activity for radionuclides or source number 1</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517" w:author="NAA" w:date="2010-06-24T12:28:00Z"/>
          <w:rFonts w:ascii="Arial" w:hAnsi="Arial" w:cs="Arial"/>
          <w:sz w:val="22"/>
          <w:szCs w:val="22"/>
        </w:rPr>
      </w:pPr>
      <w:ins w:id="1518" w:author="NAA" w:date="2010-06-24T12:28:00Z">
        <w:r w:rsidRPr="00A166D5">
          <w:rPr>
            <w:rFonts w:ascii="Arial" w:hAnsi="Arial" w:cs="Arial"/>
            <w:sz w:val="22"/>
            <w:szCs w:val="22"/>
          </w:rPr>
          <w:t>R</w:t>
        </w:r>
        <w:r w:rsidRPr="00A166D5">
          <w:rPr>
            <w:rFonts w:ascii="Arial" w:hAnsi="Arial" w:cs="Arial"/>
            <w:sz w:val="22"/>
            <w:szCs w:val="22"/>
            <w:vertAlign w:val="subscript"/>
          </w:rPr>
          <w:t>2</w:t>
        </w:r>
        <w:r w:rsidRPr="00A166D5">
          <w:rPr>
            <w:rFonts w:ascii="Arial" w:hAnsi="Arial" w:cs="Arial"/>
            <w:sz w:val="22"/>
            <w:szCs w:val="22"/>
          </w:rPr>
          <w:t xml:space="preserve"> = activity for radionuclides or source number 2</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519" w:author="NAA" w:date="2010-06-24T12:28:00Z"/>
          <w:rFonts w:ascii="Arial" w:hAnsi="Arial" w:cs="Arial"/>
          <w:sz w:val="22"/>
          <w:szCs w:val="22"/>
        </w:rPr>
      </w:pPr>
      <w:ins w:id="1520" w:author="NAA" w:date="2010-06-24T12:28:00Z">
        <w:r w:rsidRPr="00A166D5">
          <w:rPr>
            <w:rFonts w:ascii="Arial" w:hAnsi="Arial" w:cs="Arial"/>
            <w:sz w:val="22"/>
            <w:szCs w:val="22"/>
          </w:rPr>
          <w:t>R</w:t>
        </w:r>
        <w:r w:rsidRPr="00A166D5">
          <w:rPr>
            <w:rFonts w:ascii="Arial" w:hAnsi="Arial" w:cs="Arial"/>
            <w:sz w:val="22"/>
            <w:szCs w:val="22"/>
            <w:vertAlign w:val="subscript"/>
          </w:rPr>
          <w:t>N</w:t>
        </w:r>
        <w:r w:rsidRPr="00A166D5">
          <w:rPr>
            <w:rFonts w:ascii="Arial" w:hAnsi="Arial" w:cs="Arial"/>
            <w:sz w:val="22"/>
            <w:szCs w:val="22"/>
          </w:rPr>
          <w:t xml:space="preserve"> = activity for radionuclides or source number n</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521" w:author="NAA" w:date="2010-06-24T12:28:00Z"/>
          <w:rFonts w:ascii="Arial" w:hAnsi="Arial" w:cs="Arial"/>
          <w:sz w:val="22"/>
          <w:szCs w:val="22"/>
        </w:rPr>
      </w:pPr>
      <w:ins w:id="1522" w:author="NAA" w:date="2010-06-24T12:28:00Z">
        <w:r w:rsidRPr="00A166D5">
          <w:rPr>
            <w:rFonts w:ascii="Arial" w:hAnsi="Arial" w:cs="Arial"/>
            <w:sz w:val="22"/>
            <w:szCs w:val="22"/>
          </w:rPr>
          <w:t>AR</w:t>
        </w:r>
        <w:r w:rsidRPr="00A166D5">
          <w:rPr>
            <w:rFonts w:ascii="Arial" w:hAnsi="Arial" w:cs="Arial"/>
            <w:sz w:val="22"/>
            <w:szCs w:val="22"/>
            <w:vertAlign w:val="subscript"/>
          </w:rPr>
          <w:t>1</w:t>
        </w:r>
        <w:r w:rsidRPr="00A166D5">
          <w:rPr>
            <w:rFonts w:ascii="Arial" w:hAnsi="Arial" w:cs="Arial"/>
            <w:sz w:val="22"/>
            <w:szCs w:val="22"/>
          </w:rPr>
          <w:t xml:space="preserve"> = activity limit for radionuclides or source number 1</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523" w:author="NAA" w:date="2010-06-24T12:28:00Z"/>
          <w:rFonts w:ascii="Arial" w:hAnsi="Arial" w:cs="Arial"/>
          <w:sz w:val="22"/>
          <w:szCs w:val="22"/>
        </w:rPr>
      </w:pPr>
      <w:ins w:id="1524" w:author="NAA" w:date="2010-06-24T12:28:00Z">
        <w:r w:rsidRPr="00A166D5">
          <w:rPr>
            <w:rFonts w:ascii="Arial" w:hAnsi="Arial" w:cs="Arial"/>
            <w:sz w:val="22"/>
            <w:szCs w:val="22"/>
          </w:rPr>
          <w:t>AR</w:t>
        </w:r>
        <w:r w:rsidRPr="00A166D5">
          <w:rPr>
            <w:rFonts w:ascii="Arial" w:hAnsi="Arial" w:cs="Arial"/>
            <w:sz w:val="22"/>
            <w:szCs w:val="22"/>
            <w:vertAlign w:val="subscript"/>
          </w:rPr>
          <w:t>2</w:t>
        </w:r>
        <w:r w:rsidRPr="00A166D5">
          <w:rPr>
            <w:rFonts w:ascii="Arial" w:hAnsi="Arial" w:cs="Arial"/>
            <w:sz w:val="22"/>
            <w:szCs w:val="22"/>
          </w:rPr>
          <w:t xml:space="preserve"> = activity limit for radionuclides or source number 2</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525" w:author="NAA" w:date="2010-06-24T12:28:00Z"/>
          <w:rFonts w:ascii="Arial" w:hAnsi="Arial" w:cs="Arial"/>
          <w:sz w:val="22"/>
          <w:szCs w:val="22"/>
        </w:rPr>
      </w:pPr>
      <w:ins w:id="1526" w:author="NAA" w:date="2010-06-24T12:28:00Z">
        <w:r w:rsidRPr="00A166D5">
          <w:rPr>
            <w:rFonts w:ascii="Arial" w:hAnsi="Arial" w:cs="Arial"/>
            <w:sz w:val="22"/>
            <w:szCs w:val="22"/>
          </w:rPr>
          <w:t>AR</w:t>
        </w:r>
        <w:r w:rsidRPr="00A166D5">
          <w:rPr>
            <w:rFonts w:ascii="Arial" w:hAnsi="Arial" w:cs="Arial"/>
            <w:sz w:val="22"/>
            <w:szCs w:val="22"/>
            <w:vertAlign w:val="subscript"/>
          </w:rPr>
          <w:t>N</w:t>
        </w:r>
        <w:r w:rsidRPr="00A166D5">
          <w:rPr>
            <w:rFonts w:ascii="Arial" w:hAnsi="Arial" w:cs="Arial"/>
            <w:sz w:val="22"/>
            <w:szCs w:val="22"/>
          </w:rPr>
          <w:t xml:space="preserve"> = activity limit for radionuclides or source number n</w:t>
        </w:r>
      </w:ins>
    </w:p>
    <w:p w:rsidR="003061A2" w:rsidRDefault="008A6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27" w:author="NAA" w:date="2010-06-24T12:28:00Z"/>
          <w:rFonts w:ascii="Arial" w:hAnsi="Arial" w:cs="Arial"/>
          <w:sz w:val="22"/>
          <w:szCs w:val="22"/>
        </w:rPr>
      </w:pPr>
      <w:ins w:id="1528" w:author="NAA" w:date="2010-06-24T12:28:00Z">
        <w:r w:rsidRPr="00A166D5">
          <w:rPr>
            <w:rFonts w:ascii="Arial" w:hAnsi="Arial" w:cs="Arial"/>
            <w:sz w:val="22"/>
            <w:szCs w:val="22"/>
          </w:rPr>
          <w:tab/>
        </w:r>
        <w:r w:rsidR="00D3233D" w:rsidRPr="00D3233D">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9pt;height:26.45pt">
              <v:imagedata r:id="rId62" o:title=""/>
            </v:shape>
          </w:pict>
        </w:r>
      </w:ins>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cs="Arial"/>
          <w:color w:val="FF0000"/>
        </w:rPr>
      </w:pPr>
    </w:p>
    <w:p w:rsidR="003061A2" w:rsidRDefault="003061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rPr>
          <w:rFonts w:ascii="Arial" w:hAnsi="Arial" w:cs="Arial"/>
          <w:color w:val="FF0000"/>
        </w:rPr>
      </w:pPr>
    </w:p>
    <w:p w:rsidR="00C0255B" w:rsidRDefault="00B20A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3" w:lineRule="exact"/>
        <w:jc w:val="center"/>
        <w:rPr>
          <w:ins w:id="1529" w:author="Gwendolyn Davis" w:date="2010-07-23T10:13:00Z"/>
          <w:rFonts w:ascii="Arial" w:hAnsi="Arial"/>
        </w:rPr>
      </w:pPr>
      <w:r w:rsidRPr="00B20A25">
        <w:rPr>
          <w:rFonts w:ascii="Arial" w:hAnsi="Arial"/>
        </w:rPr>
        <w:t>-END-</w:t>
      </w:r>
    </w:p>
    <w:p w:rsidR="00591AB6" w:rsidRDefault="00591AB6" w:rsidP="00BF3C52">
      <w:pPr>
        <w:rPr>
          <w:ins w:id="1530" w:author="Gwendolyn Davis" w:date="2010-07-23T16:06:00Z"/>
          <w:rFonts w:ascii="Arial" w:hAnsi="Arial"/>
        </w:rPr>
      </w:pPr>
    </w:p>
    <w:p w:rsidR="00591AB6" w:rsidRDefault="00591AB6" w:rsidP="007D3C7E">
      <w:pPr>
        <w:jc w:val="center"/>
        <w:rPr>
          <w:ins w:id="1531" w:author="Gwendolyn Davis" w:date="2010-07-23T16:08:00Z"/>
          <w:rFonts w:ascii="Arial" w:hAnsi="Arial" w:cs="Arial"/>
          <w:sz w:val="22"/>
          <w:szCs w:val="22"/>
        </w:rPr>
        <w:sectPr w:rsidR="00591AB6" w:rsidSect="007D3C7E">
          <w:footerReference w:type="default" r:id="rId63"/>
          <w:pgSz w:w="12240" w:h="15840"/>
          <w:pgMar w:top="1080" w:right="1440" w:bottom="720" w:left="1440" w:header="1440" w:footer="1440" w:gutter="0"/>
          <w:pgNumType w:start="1"/>
          <w:cols w:space="720"/>
          <w:docGrid w:linePitch="360"/>
        </w:sectPr>
      </w:pPr>
    </w:p>
    <w:p w:rsidR="001E741C" w:rsidRDefault="001E741C" w:rsidP="007D3C7E">
      <w:pPr>
        <w:jc w:val="center"/>
        <w:rPr>
          <w:rFonts w:ascii="Arial" w:hAnsi="Arial" w:cs="Arial"/>
          <w:sz w:val="22"/>
          <w:szCs w:val="22"/>
        </w:rPr>
      </w:pPr>
      <w:r>
        <w:rPr>
          <w:rFonts w:ascii="Arial" w:hAnsi="Arial" w:cs="Arial"/>
          <w:sz w:val="22"/>
          <w:szCs w:val="22"/>
        </w:rPr>
        <w:lastRenderedPageBreak/>
        <w:t>ATTACHMENT 1</w:t>
      </w:r>
    </w:p>
    <w:p w:rsidR="001E741C" w:rsidRDefault="001E741C" w:rsidP="007D3C7E">
      <w:pPr>
        <w:jc w:val="center"/>
        <w:rPr>
          <w:rFonts w:ascii="Arial" w:hAnsi="Arial" w:cs="Arial"/>
          <w:sz w:val="22"/>
          <w:szCs w:val="22"/>
        </w:rPr>
      </w:pPr>
    </w:p>
    <w:p w:rsidR="00990070" w:rsidRPr="004A3BBA" w:rsidRDefault="007D3C7E" w:rsidP="007D3C7E">
      <w:pPr>
        <w:jc w:val="center"/>
        <w:rPr>
          <w:rFonts w:ascii="Arial" w:hAnsi="Arial" w:cs="Arial"/>
          <w:sz w:val="22"/>
          <w:szCs w:val="22"/>
          <w:u w:val="single"/>
        </w:rPr>
      </w:pPr>
      <w:r w:rsidRPr="004A3BBA">
        <w:rPr>
          <w:rFonts w:ascii="Arial" w:hAnsi="Arial" w:cs="Arial"/>
          <w:sz w:val="22"/>
          <w:szCs w:val="22"/>
        </w:rPr>
        <w:t xml:space="preserve"> </w:t>
      </w:r>
      <w:r w:rsidR="00990070" w:rsidRPr="004A3BBA">
        <w:rPr>
          <w:rFonts w:ascii="Arial" w:hAnsi="Arial" w:cs="Arial"/>
          <w:sz w:val="22"/>
          <w:szCs w:val="22"/>
          <w:u w:val="single"/>
        </w:rPr>
        <w:t>Revision History for IMC 2800</w:t>
      </w:r>
    </w:p>
    <w:p w:rsidR="00990070" w:rsidRPr="004A3BBA" w:rsidRDefault="00990070" w:rsidP="00990070">
      <w:pPr>
        <w:jc w:val="center"/>
        <w:rPr>
          <w:rFonts w:ascii="Arial" w:hAnsi="Arial" w:cs="Arial"/>
          <w:sz w:val="22"/>
          <w:szCs w:val="22"/>
          <w:u w:val="single"/>
        </w:rPr>
      </w:pPr>
    </w:p>
    <w:tbl>
      <w:tblPr>
        <w:tblW w:w="138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8"/>
        <w:gridCol w:w="1350"/>
        <w:gridCol w:w="6120"/>
        <w:gridCol w:w="1260"/>
        <w:gridCol w:w="1350"/>
        <w:gridCol w:w="2430"/>
      </w:tblGrid>
      <w:tr w:rsidR="001E741C" w:rsidRPr="004A3BBA" w:rsidTr="001E741C">
        <w:trPr>
          <w:trHeight w:val="370"/>
          <w:tblHeader/>
        </w:trPr>
        <w:tc>
          <w:tcPr>
            <w:tcW w:w="1368" w:type="dxa"/>
          </w:tcPr>
          <w:p w:rsidR="00990070" w:rsidRPr="001E741C" w:rsidRDefault="00990070" w:rsidP="00045639">
            <w:pPr>
              <w:rPr>
                <w:rFonts w:ascii="Arial" w:hAnsi="Arial" w:cs="Arial"/>
                <w:sz w:val="20"/>
                <w:szCs w:val="20"/>
              </w:rPr>
            </w:pPr>
            <w:r w:rsidRPr="001E741C">
              <w:rPr>
                <w:rFonts w:ascii="Arial" w:hAnsi="Arial" w:cs="Arial"/>
                <w:sz w:val="20"/>
                <w:szCs w:val="20"/>
              </w:rPr>
              <w:t>Commitment Tracking Number</w:t>
            </w:r>
          </w:p>
        </w:tc>
        <w:tc>
          <w:tcPr>
            <w:tcW w:w="1350" w:type="dxa"/>
          </w:tcPr>
          <w:p w:rsidR="00990070" w:rsidRPr="001E741C" w:rsidRDefault="00990070" w:rsidP="00045639">
            <w:pPr>
              <w:rPr>
                <w:rFonts w:ascii="Arial" w:hAnsi="Arial" w:cs="Arial"/>
                <w:sz w:val="20"/>
                <w:szCs w:val="20"/>
              </w:rPr>
            </w:pPr>
            <w:r w:rsidRPr="001E741C">
              <w:rPr>
                <w:rFonts w:ascii="Arial" w:hAnsi="Arial" w:cs="Arial"/>
                <w:sz w:val="20"/>
                <w:szCs w:val="20"/>
              </w:rPr>
              <w:t>Issue Date</w:t>
            </w:r>
          </w:p>
        </w:tc>
        <w:tc>
          <w:tcPr>
            <w:tcW w:w="6120" w:type="dxa"/>
          </w:tcPr>
          <w:p w:rsidR="00990070" w:rsidRPr="001E741C" w:rsidRDefault="00990070" w:rsidP="00045639">
            <w:pPr>
              <w:rPr>
                <w:rFonts w:ascii="Arial" w:hAnsi="Arial" w:cs="Arial"/>
                <w:sz w:val="20"/>
                <w:szCs w:val="20"/>
              </w:rPr>
            </w:pPr>
            <w:r w:rsidRPr="001E741C">
              <w:rPr>
                <w:rFonts w:ascii="Arial" w:hAnsi="Arial" w:cs="Arial"/>
                <w:sz w:val="20"/>
                <w:szCs w:val="20"/>
              </w:rPr>
              <w:t>Description of Change</w:t>
            </w:r>
          </w:p>
        </w:tc>
        <w:tc>
          <w:tcPr>
            <w:tcW w:w="1260" w:type="dxa"/>
          </w:tcPr>
          <w:p w:rsidR="00990070" w:rsidRPr="004A3BBA" w:rsidRDefault="00990070" w:rsidP="00045639">
            <w:pPr>
              <w:rPr>
                <w:rFonts w:ascii="Arial" w:hAnsi="Arial" w:cs="Arial"/>
                <w:sz w:val="22"/>
                <w:szCs w:val="22"/>
              </w:rPr>
            </w:pPr>
            <w:r w:rsidRPr="004A3BBA">
              <w:rPr>
                <w:rFonts w:ascii="Arial" w:hAnsi="Arial" w:cs="Arial"/>
                <w:sz w:val="22"/>
                <w:szCs w:val="22"/>
              </w:rPr>
              <w:t>Training Needed</w:t>
            </w:r>
          </w:p>
        </w:tc>
        <w:tc>
          <w:tcPr>
            <w:tcW w:w="1350" w:type="dxa"/>
          </w:tcPr>
          <w:p w:rsidR="00990070" w:rsidRPr="004A3BBA" w:rsidRDefault="00990070" w:rsidP="00045639">
            <w:pPr>
              <w:ind w:left="720" w:hanging="720"/>
              <w:rPr>
                <w:rFonts w:ascii="Arial" w:hAnsi="Arial" w:cs="Arial"/>
                <w:sz w:val="22"/>
                <w:szCs w:val="22"/>
              </w:rPr>
            </w:pPr>
            <w:r w:rsidRPr="004A3BBA">
              <w:rPr>
                <w:rFonts w:ascii="Arial" w:hAnsi="Arial" w:cs="Arial"/>
                <w:sz w:val="22"/>
                <w:szCs w:val="22"/>
              </w:rPr>
              <w:t>Training</w:t>
            </w:r>
          </w:p>
          <w:p w:rsidR="00990070" w:rsidRPr="004A3BBA" w:rsidRDefault="00990070" w:rsidP="00045639">
            <w:pPr>
              <w:ind w:left="720" w:hanging="720"/>
              <w:rPr>
                <w:rFonts w:ascii="Arial" w:hAnsi="Arial" w:cs="Arial"/>
                <w:sz w:val="22"/>
                <w:szCs w:val="22"/>
              </w:rPr>
            </w:pPr>
            <w:r w:rsidRPr="004A3BBA">
              <w:rPr>
                <w:rFonts w:ascii="Arial" w:hAnsi="Arial" w:cs="Arial"/>
                <w:sz w:val="22"/>
                <w:szCs w:val="22"/>
              </w:rPr>
              <w:t xml:space="preserve">Completion </w:t>
            </w:r>
          </w:p>
          <w:p w:rsidR="00990070" w:rsidRPr="004A3BBA" w:rsidRDefault="00990070" w:rsidP="00045639">
            <w:pPr>
              <w:ind w:left="720" w:hanging="720"/>
              <w:rPr>
                <w:rFonts w:ascii="Arial" w:hAnsi="Arial" w:cs="Arial"/>
                <w:sz w:val="22"/>
                <w:szCs w:val="22"/>
              </w:rPr>
            </w:pPr>
            <w:r w:rsidRPr="004A3BBA">
              <w:rPr>
                <w:rFonts w:ascii="Arial" w:hAnsi="Arial" w:cs="Arial"/>
                <w:sz w:val="22"/>
                <w:szCs w:val="22"/>
              </w:rPr>
              <w:t>Date</w:t>
            </w:r>
          </w:p>
        </w:tc>
        <w:tc>
          <w:tcPr>
            <w:tcW w:w="2430" w:type="dxa"/>
          </w:tcPr>
          <w:p w:rsidR="00990070" w:rsidRPr="004A3BBA" w:rsidRDefault="00990070" w:rsidP="00045639">
            <w:pPr>
              <w:rPr>
                <w:rFonts w:ascii="Arial" w:hAnsi="Arial" w:cs="Arial"/>
                <w:sz w:val="22"/>
                <w:szCs w:val="22"/>
              </w:rPr>
            </w:pPr>
            <w:r w:rsidRPr="004A3BBA">
              <w:rPr>
                <w:rFonts w:ascii="Arial" w:hAnsi="Arial" w:cs="Arial"/>
                <w:sz w:val="22"/>
                <w:szCs w:val="22"/>
              </w:rPr>
              <w:t>Comment Resolution Accession Number</w:t>
            </w:r>
          </w:p>
        </w:tc>
      </w:tr>
      <w:tr w:rsidR="001160E7" w:rsidRPr="004A3BBA" w:rsidTr="001E741C">
        <w:trPr>
          <w:trHeight w:val="117"/>
        </w:trPr>
        <w:tc>
          <w:tcPr>
            <w:tcW w:w="1368" w:type="dxa"/>
          </w:tcPr>
          <w:p w:rsidR="001160E7" w:rsidRPr="001E741C" w:rsidRDefault="001160E7" w:rsidP="00045639">
            <w:pPr>
              <w:rPr>
                <w:rFonts w:ascii="Arial" w:hAnsi="Arial" w:cs="Arial"/>
                <w:sz w:val="20"/>
                <w:szCs w:val="20"/>
              </w:rPr>
            </w:pPr>
            <w:r w:rsidRPr="001E741C">
              <w:rPr>
                <w:rFonts w:ascii="Arial" w:hAnsi="Arial" w:cs="Arial"/>
                <w:sz w:val="20"/>
                <w:szCs w:val="20"/>
              </w:rPr>
              <w:t>NA</w:t>
            </w:r>
          </w:p>
        </w:tc>
        <w:tc>
          <w:tcPr>
            <w:tcW w:w="1350" w:type="dxa"/>
          </w:tcPr>
          <w:p w:rsidR="001160E7" w:rsidRDefault="001160E7" w:rsidP="00045639">
            <w:pPr>
              <w:rPr>
                <w:rFonts w:ascii="Arial" w:hAnsi="Arial" w:cs="Arial"/>
                <w:sz w:val="20"/>
                <w:szCs w:val="20"/>
              </w:rPr>
            </w:pPr>
            <w:r>
              <w:rPr>
                <w:rFonts w:ascii="Arial" w:hAnsi="Arial" w:cs="Arial"/>
                <w:sz w:val="20"/>
                <w:szCs w:val="20"/>
              </w:rPr>
              <w:t>07/27/10</w:t>
            </w:r>
          </w:p>
          <w:p w:rsidR="001160E7" w:rsidRPr="001E741C" w:rsidRDefault="001160E7" w:rsidP="00045639">
            <w:pPr>
              <w:rPr>
                <w:rFonts w:ascii="Arial" w:hAnsi="Arial" w:cs="Arial"/>
                <w:sz w:val="20"/>
                <w:szCs w:val="20"/>
              </w:rPr>
            </w:pPr>
            <w:r>
              <w:rPr>
                <w:rFonts w:ascii="Arial" w:hAnsi="Arial" w:cs="Arial"/>
                <w:sz w:val="20"/>
                <w:szCs w:val="20"/>
              </w:rPr>
              <w:t>CN 10-016</w:t>
            </w:r>
          </w:p>
          <w:p w:rsidR="001160E7" w:rsidRPr="001E741C" w:rsidRDefault="001160E7" w:rsidP="00961099">
            <w:pPr>
              <w:rPr>
                <w:rFonts w:ascii="Arial" w:hAnsi="Arial" w:cs="Arial"/>
                <w:sz w:val="20"/>
                <w:szCs w:val="20"/>
              </w:rPr>
            </w:pPr>
          </w:p>
        </w:tc>
        <w:tc>
          <w:tcPr>
            <w:tcW w:w="6120" w:type="dxa"/>
          </w:tcPr>
          <w:p w:rsidR="001160E7" w:rsidRDefault="001160E7" w:rsidP="00045639">
            <w:pPr>
              <w:rPr>
                <w:rFonts w:ascii="Arial" w:hAnsi="Arial" w:cs="Arial"/>
                <w:sz w:val="20"/>
                <w:szCs w:val="20"/>
              </w:rPr>
            </w:pPr>
            <w:r w:rsidRPr="001E741C">
              <w:rPr>
                <w:rFonts w:ascii="Arial" w:hAnsi="Arial" w:cs="Arial"/>
                <w:sz w:val="20"/>
                <w:szCs w:val="20"/>
              </w:rPr>
              <w:t>Revision history reviewed for the last four years</w:t>
            </w:r>
          </w:p>
          <w:p w:rsidR="001160E7"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Change Office/Division name from reorganization (NMSS/IMNS to FSME/MSSA)</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Add definition of “pre-licensing visits” and describe scenario in which they are required. (IERP Recommendation I-1a)</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Add definition of an “initial security inspection” and describe scenario in which they are required.</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 xml:space="preserve">Add definition for “risk significant radioactive material.” </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Add definition of “security requirements.”</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Allows for announced visit for the initial security inspection and encourages coordination with local law enforcement</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Description of a proposed pilot program on the security inspection frequency’s recommended by the Increased Control Working Group (MPWG Recommendation M-IV.3)</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Implementation of a secondary program code for security inspections.  (MPWG Recommendation M-IV.3)</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Add language to include awareness of allegation trends during inspection preparation and at the inspection site. (WITS 2008-00158)</w:t>
            </w:r>
          </w:p>
          <w:p w:rsidR="001160E7" w:rsidRPr="001E741C" w:rsidRDefault="001160E7" w:rsidP="00045639">
            <w:pPr>
              <w:rPr>
                <w:rFonts w:ascii="Arial" w:hAnsi="Arial" w:cs="Arial"/>
                <w:sz w:val="20"/>
                <w:szCs w:val="20"/>
              </w:rPr>
            </w:pPr>
          </w:p>
          <w:p w:rsidR="001160E7" w:rsidRDefault="001160E7" w:rsidP="00045639">
            <w:pPr>
              <w:rPr>
                <w:rFonts w:ascii="Arial" w:hAnsi="Arial" w:cs="Arial"/>
                <w:sz w:val="20"/>
                <w:szCs w:val="20"/>
              </w:rPr>
            </w:pPr>
            <w:r w:rsidRPr="001E741C">
              <w:rPr>
                <w:rFonts w:ascii="Arial" w:hAnsi="Arial" w:cs="Arial"/>
                <w:sz w:val="20"/>
                <w:szCs w:val="20"/>
              </w:rPr>
              <w:lastRenderedPageBreak/>
              <w:t>Notification that inspectors should review NSTS inventory records in advance of inspections</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Addition of “Quantities of Concern” Table.</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Include language on inspector review of licensed activities performed by contracted personnel</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Requires inspector to verify that prompt corrective actions have been initiated in instances that affect the safe control of material</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Allows for the issuance of Form 591M in the field, but requires supervisory review.  If changes are made to the 591M, the form is reissued to the licensee</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Inclusion of EDO Field Policy Manual on providing Third Party Assistance (WITS 2009-00082)</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Allows for health and safety inspections to be completed during the same visit as security inspections</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Guidance on coordinating with Agreement States and other Regions on licensed activities that cross jurisdictions</w:t>
            </w:r>
          </w:p>
          <w:p w:rsidR="001160E7" w:rsidRPr="001E741C" w:rsidRDefault="001160E7" w:rsidP="00045639">
            <w:pPr>
              <w:rPr>
                <w:rFonts w:ascii="Arial" w:hAnsi="Arial" w:cs="Arial"/>
                <w:sz w:val="20"/>
                <w:szCs w:val="20"/>
              </w:rPr>
            </w:pPr>
          </w:p>
          <w:p w:rsidR="001160E7" w:rsidRPr="001E741C" w:rsidRDefault="001160E7" w:rsidP="00045639">
            <w:pPr>
              <w:rPr>
                <w:rFonts w:ascii="Arial" w:hAnsi="Arial" w:cs="Arial"/>
                <w:sz w:val="20"/>
                <w:szCs w:val="20"/>
              </w:rPr>
            </w:pPr>
            <w:r w:rsidRPr="001E741C">
              <w:rPr>
                <w:rFonts w:ascii="Arial" w:hAnsi="Arial" w:cs="Arial"/>
                <w:sz w:val="20"/>
                <w:szCs w:val="20"/>
              </w:rPr>
              <w:t>Revision of  Master Materials Licenses (MML) section to be more in line with IMC 2810 for the MML program</w:t>
            </w:r>
          </w:p>
        </w:tc>
        <w:tc>
          <w:tcPr>
            <w:tcW w:w="1260" w:type="dxa"/>
          </w:tcPr>
          <w:p w:rsidR="001160E7" w:rsidRPr="004A3BBA" w:rsidRDefault="001160E7" w:rsidP="00045639">
            <w:pPr>
              <w:rPr>
                <w:rFonts w:ascii="Arial" w:hAnsi="Arial" w:cs="Arial"/>
                <w:sz w:val="22"/>
                <w:szCs w:val="22"/>
              </w:rPr>
            </w:pPr>
            <w:r w:rsidRPr="004A3BBA">
              <w:rPr>
                <w:rFonts w:ascii="Arial" w:hAnsi="Arial" w:cs="Arial"/>
                <w:sz w:val="22"/>
                <w:szCs w:val="22"/>
              </w:rPr>
              <w:lastRenderedPageBreak/>
              <w:t>NA</w:t>
            </w:r>
          </w:p>
        </w:tc>
        <w:tc>
          <w:tcPr>
            <w:tcW w:w="1350" w:type="dxa"/>
          </w:tcPr>
          <w:p w:rsidR="001160E7" w:rsidRPr="004A3BBA" w:rsidRDefault="001160E7" w:rsidP="00045639">
            <w:pPr>
              <w:rPr>
                <w:rFonts w:ascii="Arial" w:hAnsi="Arial" w:cs="Arial"/>
                <w:sz w:val="22"/>
                <w:szCs w:val="22"/>
              </w:rPr>
            </w:pPr>
            <w:r w:rsidRPr="004A3BBA">
              <w:rPr>
                <w:rFonts w:ascii="Arial" w:hAnsi="Arial" w:cs="Arial"/>
                <w:sz w:val="22"/>
                <w:szCs w:val="22"/>
              </w:rPr>
              <w:t>NA</w:t>
            </w:r>
          </w:p>
        </w:tc>
        <w:tc>
          <w:tcPr>
            <w:tcW w:w="2430" w:type="dxa"/>
          </w:tcPr>
          <w:p w:rsidR="001160E7" w:rsidRPr="004A3BBA" w:rsidRDefault="001160E7" w:rsidP="001E741C">
            <w:pPr>
              <w:rPr>
                <w:rFonts w:ascii="Arial" w:hAnsi="Arial" w:cs="Arial"/>
                <w:sz w:val="22"/>
                <w:szCs w:val="22"/>
              </w:rPr>
            </w:pPr>
            <w:r>
              <w:rPr>
                <w:rFonts w:ascii="Arial" w:hAnsi="Arial" w:cs="Arial"/>
                <w:sz w:val="22"/>
                <w:szCs w:val="22"/>
              </w:rPr>
              <w:t>ML101520679</w:t>
            </w:r>
          </w:p>
        </w:tc>
      </w:tr>
    </w:tbl>
    <w:p w:rsidR="003061A2" w:rsidRPr="004A3BBA" w:rsidRDefault="003061A2" w:rsidP="00AF3435">
      <w:pPr>
        <w:outlineLvl w:val="0"/>
        <w:rPr>
          <w:rFonts w:ascii="Arial" w:hAnsi="Arial" w:cs="Arial"/>
          <w:sz w:val="22"/>
          <w:szCs w:val="22"/>
        </w:rPr>
      </w:pPr>
    </w:p>
    <w:sectPr w:rsidR="003061A2" w:rsidRPr="004A3BBA" w:rsidSect="00BF3C52">
      <w:footerReference w:type="default" r:id="rId64"/>
      <w:footerReference w:type="first" r:id="rId65"/>
      <w:pgSz w:w="15840" w:h="12240" w:orient="landscape" w:code="1"/>
      <w:pgMar w:top="1440" w:right="1080" w:bottom="1440" w:left="1080" w:header="1440" w:footer="144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C74" w:rsidRDefault="00050C74">
      <w:r>
        <w:separator/>
      </w:r>
    </w:p>
  </w:endnote>
  <w:endnote w:type="continuationSeparator" w:id="0">
    <w:p w:rsidR="00050C74" w:rsidRDefault="00050C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egoe Script">
    <w:altName w:val="Arial"/>
    <w:charset w:val="00"/>
    <w:family w:val="swiss"/>
    <w:pitch w:val="variable"/>
    <w:sig w:usb0="0000028F" w:usb1="00000000" w:usb2="00000000" w:usb3="00000000" w:csb0="0000009F" w:csb1="00000000"/>
  </w:font>
  <w:font w:name="Shruti">
    <w:panose1 w:val="02000500000000000000"/>
    <w:charset w:val="00"/>
    <w:family w:val="auto"/>
    <w:pitch w:val="variable"/>
    <w:sig w:usb0="00040003" w:usb1="00000000" w:usb2="00000000" w:usb3="00000000" w:csb0="00000001" w:csb1="00000000"/>
  </w:font>
  <w:font w:name="WP TypographicSymbols">
    <w:altName w:val="Courier"/>
    <w:charset w:val="00"/>
    <w:family w:val="auto"/>
    <w:pitch w:val="variable"/>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D3233D" w:rsidP="004979E4">
    <w:pPr>
      <w:pStyle w:val="Footer"/>
      <w:framePr w:wrap="around" w:vAnchor="text" w:hAnchor="margin" w:xAlign="center" w:y="1"/>
      <w:rPr>
        <w:rStyle w:val="PageNumber"/>
      </w:rPr>
    </w:pPr>
    <w:r>
      <w:rPr>
        <w:rStyle w:val="PageNumber"/>
      </w:rPr>
      <w:fldChar w:fldCharType="begin"/>
    </w:r>
    <w:r w:rsidR="00050C74">
      <w:rPr>
        <w:rStyle w:val="PageNumber"/>
      </w:rPr>
      <w:instrText xml:space="preserve">PAGE  </w:instrText>
    </w:r>
    <w:r>
      <w:rPr>
        <w:rStyle w:val="PageNumber"/>
      </w:rPr>
      <w:fldChar w:fldCharType="separate"/>
    </w:r>
    <w:r w:rsidR="00050C74">
      <w:rPr>
        <w:rStyle w:val="PageNumber"/>
        <w:noProof/>
      </w:rPr>
      <w:t>ii</w:t>
    </w:r>
    <w:r>
      <w:rPr>
        <w:rStyle w:val="PageNumber"/>
      </w:rPr>
      <w:fldChar w:fldCharType="end"/>
    </w:r>
  </w:p>
  <w:p w:rsidR="00050C74" w:rsidRDefault="00050C74">
    <w:pPr>
      <w:spacing w:line="240" w:lineRule="exact"/>
    </w:pPr>
  </w:p>
  <w:p w:rsidR="00050C74" w:rsidRPr="006F49BE" w:rsidRDefault="00050C74">
    <w:pPr>
      <w:tabs>
        <w:tab w:val="center" w:pos="4680"/>
        <w:tab w:val="right" w:pos="9360"/>
      </w:tabs>
      <w:rPr>
        <w:rFonts w:ascii="Arial" w:hAnsi="Arial" w:cs="Arial"/>
      </w:rPr>
    </w:pPr>
    <w:r w:rsidRPr="006F49BE">
      <w:rPr>
        <w:rFonts w:ascii="Arial" w:hAnsi="Arial" w:cs="Arial"/>
      </w:rPr>
      <w:t>2800</w:t>
    </w:r>
    <w:r w:rsidRPr="006F49BE">
      <w:rPr>
        <w:rFonts w:ascii="Arial" w:hAnsi="Arial" w:cs="Arial"/>
      </w:rPr>
      <w:tab/>
      <w:t xml:space="preserve"> - -</w:t>
    </w:r>
    <w:r w:rsidRPr="006F49BE">
      <w:rPr>
        <w:rFonts w:ascii="Arial" w:hAnsi="Arial" w:cs="Arial"/>
      </w:rPr>
      <w:tab/>
    </w:r>
    <w:r>
      <w:rPr>
        <w:rFonts w:ascii="Arial" w:hAnsi="Arial" w:cs="Arial"/>
      </w:rPr>
      <w:t>Effective Date</w:t>
    </w:r>
    <w:r w:rsidRPr="006F49BE">
      <w:rPr>
        <w:rFonts w:ascii="Arial" w:hAnsi="Arial" w:cs="Arial"/>
      </w:rPr>
      <w:t xml:space="preserve">: </w:t>
    </w:r>
    <w:r>
      <w:rPr>
        <w:rFonts w:ascii="Arial" w:hAnsi="Arial" w:cs="Arial"/>
      </w:rPr>
      <w:t>10/01/10</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E72F5B" w:rsidRDefault="00050C74">
    <w:pPr>
      <w:tabs>
        <w:tab w:val="center" w:pos="4680"/>
        <w:tab w:val="right" w:pos="9360"/>
      </w:tabs>
      <w:rPr>
        <w:rFonts w:ascii="Arial" w:hAnsi="Arial" w:cs="Arial"/>
      </w:rPr>
    </w:pPr>
    <w:r>
      <w:rPr>
        <w:rFonts w:ascii="Arial" w:hAnsi="Arial" w:cs="Arial"/>
      </w:rPr>
      <w:t>Effective</w:t>
    </w:r>
    <w:r w:rsidRPr="00E72F5B">
      <w:rPr>
        <w:rFonts w:ascii="Arial" w:hAnsi="Arial" w:cs="Arial"/>
      </w:rPr>
      <w:t xml:space="preserve"> Date: </w:t>
    </w:r>
    <w:r>
      <w:rPr>
        <w:rFonts w:ascii="Arial" w:hAnsi="Arial" w:cs="Arial"/>
      </w:rPr>
      <w:t>10</w:t>
    </w:r>
    <w:r w:rsidRPr="00E72F5B">
      <w:rPr>
        <w:rFonts w:ascii="Arial" w:hAnsi="Arial" w:cs="Arial"/>
      </w:rPr>
      <w:t>/</w:t>
    </w:r>
    <w:r>
      <w:rPr>
        <w:rFonts w:ascii="Arial" w:hAnsi="Arial" w:cs="Arial"/>
      </w:rPr>
      <w:t>01</w:t>
    </w:r>
    <w:r w:rsidRPr="00E72F5B">
      <w:rPr>
        <w:rFonts w:ascii="Arial" w:hAnsi="Arial" w:cs="Arial"/>
      </w:rPr>
      <w:t>/</w:t>
    </w:r>
    <w:r>
      <w:rPr>
        <w:rFonts w:ascii="Arial" w:hAnsi="Arial" w:cs="Arial"/>
      </w:rPr>
      <w:t>10</w:t>
    </w:r>
    <w:r w:rsidRPr="00E72F5B">
      <w:rPr>
        <w:rFonts w:ascii="Arial" w:hAnsi="Arial" w:cs="Arial"/>
      </w:rPr>
      <w:tab/>
    </w:r>
    <w:r w:rsidR="00D3233D" w:rsidRPr="00AC2D63">
      <w:rPr>
        <w:rFonts w:ascii="Arial" w:hAnsi="Arial" w:cs="Arial"/>
      </w:rPr>
      <w:fldChar w:fldCharType="begin"/>
    </w:r>
    <w:r w:rsidRPr="00AC2D63">
      <w:rPr>
        <w:rFonts w:ascii="Arial" w:hAnsi="Arial" w:cs="Arial"/>
      </w:rPr>
      <w:instrText xml:space="preserve">PAGE </w:instrText>
    </w:r>
    <w:r w:rsidR="00D3233D" w:rsidRPr="00AC2D63">
      <w:rPr>
        <w:rFonts w:ascii="Arial" w:hAnsi="Arial" w:cs="Arial"/>
      </w:rPr>
      <w:fldChar w:fldCharType="separate"/>
    </w:r>
    <w:r w:rsidR="007E7C61">
      <w:rPr>
        <w:rFonts w:ascii="Arial" w:hAnsi="Arial" w:cs="Arial"/>
        <w:noProof/>
      </w:rPr>
      <w:t>40</w:t>
    </w:r>
    <w:r w:rsidR="00D3233D" w:rsidRPr="00AC2D63">
      <w:rPr>
        <w:rFonts w:ascii="Arial" w:hAnsi="Arial" w:cs="Arial"/>
      </w:rPr>
      <w:fldChar w:fldCharType="end"/>
    </w:r>
    <w:r w:rsidRPr="00E72F5B">
      <w:rPr>
        <w:rFonts w:ascii="Arial" w:hAnsi="Arial" w:cs="Arial"/>
      </w:rPr>
      <w:tab/>
      <w:t xml:space="preserve"> 2800</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Default="00050C74">
    <w:pPr>
      <w:tabs>
        <w:tab w:val="center" w:pos="4680"/>
        <w:tab w:val="right" w:pos="9360"/>
      </w:tabs>
      <w:rPr>
        <w:rFonts w:ascii="Arial" w:hAnsi="Arial"/>
      </w:rPr>
    </w:pPr>
    <w:r>
      <w:rPr>
        <w:rFonts w:ascii="Arial" w:hAnsi="Arial" w:cs="Arial"/>
      </w:rPr>
      <w:t>Effective</w:t>
    </w:r>
    <w:r w:rsidRPr="009E3805">
      <w:rPr>
        <w:rFonts w:ascii="Arial" w:hAnsi="Arial" w:cs="Arial"/>
      </w:rPr>
      <w:t xml:space="preserve"> 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E1-</w:t>
    </w:r>
    <w:r>
      <w:rPr>
        <w:rStyle w:val="PageNumber"/>
        <w:rFonts w:ascii="Arial" w:hAnsi="Arial" w:cs="Arial"/>
      </w:rPr>
      <w:t>1</w:t>
    </w:r>
    <w:r w:rsidRPr="009E3805">
      <w:rPr>
        <w:rFonts w:ascii="Arial" w:hAnsi="Arial" w:cs="Arial"/>
      </w:rPr>
      <w:tab/>
      <w:t>2800</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9E3805" w:rsidRDefault="00050C74">
    <w:pPr>
      <w:tabs>
        <w:tab w:val="center" w:pos="4680"/>
        <w:tab w:val="right" w:pos="9360"/>
      </w:tabs>
      <w:rPr>
        <w:rFonts w:ascii="Arial" w:hAnsi="Arial" w:cs="Arial"/>
      </w:rPr>
    </w:pPr>
    <w:r>
      <w:rPr>
        <w:rFonts w:ascii="Arial" w:hAnsi="Arial" w:cs="Arial"/>
      </w:rPr>
      <w:t>Effective</w:t>
    </w:r>
    <w:r w:rsidRPr="009E3805">
      <w:rPr>
        <w:rFonts w:ascii="Arial" w:hAnsi="Arial" w:cs="Arial"/>
      </w:rPr>
      <w:t xml:space="preserve"> 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E1-</w:t>
    </w:r>
    <w:r>
      <w:rPr>
        <w:rStyle w:val="PageNumber"/>
        <w:rFonts w:ascii="Arial" w:hAnsi="Arial" w:cs="Arial"/>
      </w:rPr>
      <w:t>2</w:t>
    </w:r>
    <w:r w:rsidRPr="009E3805">
      <w:rPr>
        <w:rFonts w:ascii="Arial" w:hAnsi="Arial" w:cs="Arial"/>
      </w:rPr>
      <w:tab/>
      <w:t>2800</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9E3805" w:rsidRDefault="00050C74">
    <w:pPr>
      <w:tabs>
        <w:tab w:val="center" w:pos="4680"/>
        <w:tab w:val="right" w:pos="9360"/>
      </w:tabs>
      <w:rPr>
        <w:rFonts w:ascii="Arial" w:hAnsi="Arial" w:cs="Arial"/>
      </w:rPr>
    </w:pPr>
    <w:r>
      <w:rPr>
        <w:rFonts w:ascii="Arial" w:hAnsi="Arial" w:cs="Arial"/>
      </w:rPr>
      <w:t xml:space="preserve">Effective </w:t>
    </w:r>
    <w:r w:rsidRPr="009E3805">
      <w:rPr>
        <w:rFonts w:ascii="Arial" w:hAnsi="Arial" w:cs="Arial"/>
      </w:rPr>
      <w:t xml:space="preserve">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E1-</w:t>
    </w:r>
    <w:r>
      <w:rPr>
        <w:rStyle w:val="PageNumber"/>
        <w:rFonts w:ascii="Arial" w:hAnsi="Arial" w:cs="Arial"/>
      </w:rPr>
      <w:t>3</w:t>
    </w:r>
    <w:r w:rsidRPr="009E3805">
      <w:rPr>
        <w:rFonts w:ascii="Arial" w:hAnsi="Arial" w:cs="Arial"/>
      </w:rPr>
      <w:tab/>
      <w:t>2800</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9E3805" w:rsidRDefault="00050C74">
    <w:pPr>
      <w:tabs>
        <w:tab w:val="center" w:pos="4680"/>
        <w:tab w:val="right" w:pos="9360"/>
      </w:tabs>
      <w:rPr>
        <w:rFonts w:ascii="Arial" w:hAnsi="Arial" w:cs="Arial"/>
      </w:rPr>
    </w:pPr>
    <w:r>
      <w:rPr>
        <w:rFonts w:ascii="Arial" w:hAnsi="Arial" w:cs="Arial"/>
      </w:rPr>
      <w:t>Effective</w:t>
    </w:r>
    <w:r w:rsidRPr="009E3805">
      <w:rPr>
        <w:rFonts w:ascii="Arial" w:hAnsi="Arial" w:cs="Arial"/>
      </w:rPr>
      <w:t xml:space="preserve"> 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E1-</w:t>
    </w:r>
    <w:r>
      <w:rPr>
        <w:rStyle w:val="PageNumber"/>
        <w:rFonts w:ascii="Arial" w:hAnsi="Arial" w:cs="Arial"/>
      </w:rPr>
      <w:t>4</w:t>
    </w:r>
    <w:r w:rsidRPr="009E3805">
      <w:rPr>
        <w:rFonts w:ascii="Arial" w:hAnsi="Arial" w:cs="Arial"/>
      </w:rPr>
      <w:tab/>
      <w:t>2800</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9E3805" w:rsidRDefault="00050C74">
    <w:pPr>
      <w:tabs>
        <w:tab w:val="center" w:pos="4680"/>
        <w:tab w:val="right" w:pos="9360"/>
      </w:tabs>
      <w:rPr>
        <w:rFonts w:ascii="Arial" w:hAnsi="Arial" w:cs="Arial"/>
      </w:rPr>
    </w:pPr>
    <w:r>
      <w:rPr>
        <w:rFonts w:ascii="Arial" w:hAnsi="Arial" w:cs="Arial"/>
      </w:rPr>
      <w:t>Effective</w:t>
    </w:r>
    <w:r w:rsidRPr="009E3805">
      <w:rPr>
        <w:rFonts w:ascii="Arial" w:hAnsi="Arial" w:cs="Arial"/>
      </w:rPr>
      <w:t xml:space="preserve"> 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E1-</w:t>
    </w:r>
    <w:r>
      <w:rPr>
        <w:rStyle w:val="PageNumber"/>
        <w:rFonts w:ascii="Arial" w:hAnsi="Arial" w:cs="Arial"/>
      </w:rPr>
      <w:t>5</w:t>
    </w:r>
    <w:r w:rsidRPr="009E3805">
      <w:rPr>
        <w:rFonts w:ascii="Arial" w:hAnsi="Arial" w:cs="Arial"/>
      </w:rPr>
      <w:tab/>
      <w:t>2800</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Pr="009E3805" w:rsidRDefault="00050C74">
    <w:pPr>
      <w:tabs>
        <w:tab w:val="center" w:pos="4680"/>
        <w:tab w:val="right" w:pos="9360"/>
      </w:tabs>
      <w:rPr>
        <w:rFonts w:ascii="Arial" w:hAnsi="Arial" w:cs="Arial"/>
      </w:rPr>
    </w:pPr>
    <w:r>
      <w:rPr>
        <w:rFonts w:ascii="Arial" w:hAnsi="Arial" w:cs="Arial"/>
      </w:rPr>
      <w:t>Effective Date</w:t>
    </w:r>
    <w:r w:rsidRPr="009E3805">
      <w:rPr>
        <w:rFonts w:ascii="Arial" w:hAnsi="Arial" w:cs="Arial"/>
      </w:rPr>
      <w:t xml:space="preserve">: </w:t>
    </w:r>
    <w:r>
      <w:rPr>
        <w:rFonts w:ascii="Arial" w:hAnsi="Arial" w:cs="Arial"/>
      </w:rPr>
      <w:t>XX</w:t>
    </w:r>
    <w:r w:rsidRPr="009E3805">
      <w:rPr>
        <w:rFonts w:ascii="Arial" w:hAnsi="Arial" w:cs="Arial"/>
      </w:rPr>
      <w:t>/</w:t>
    </w:r>
    <w:r>
      <w:rPr>
        <w:rFonts w:ascii="Arial" w:hAnsi="Arial" w:cs="Arial"/>
      </w:rPr>
      <w:t>XX</w:t>
    </w:r>
    <w:r w:rsidRPr="009E3805">
      <w:rPr>
        <w:rFonts w:ascii="Arial" w:hAnsi="Arial" w:cs="Arial"/>
      </w:rPr>
      <w:t>/0</w:t>
    </w:r>
    <w:r>
      <w:rPr>
        <w:rFonts w:ascii="Arial" w:hAnsi="Arial" w:cs="Arial"/>
      </w:rPr>
      <w:t>9</w:t>
    </w:r>
    <w:r w:rsidRPr="009E3805">
      <w:rPr>
        <w:rFonts w:ascii="Arial" w:hAnsi="Arial" w:cs="Arial"/>
      </w:rPr>
      <w:tab/>
      <w:t>E1-</w:t>
    </w:r>
    <w:r>
      <w:rPr>
        <w:rStyle w:val="PageNumber"/>
        <w:rFonts w:ascii="Arial" w:hAnsi="Arial" w:cs="Arial"/>
      </w:rPr>
      <w:t>5</w:t>
    </w:r>
    <w:r w:rsidRPr="009E3805">
      <w:rPr>
        <w:rFonts w:ascii="Arial" w:hAnsi="Arial" w:cs="Arial"/>
      </w:rPr>
      <w:tab/>
      <w:t>2800</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9E3805" w:rsidRDefault="00050C74">
    <w:pPr>
      <w:tabs>
        <w:tab w:val="center" w:pos="4680"/>
        <w:tab w:val="right" w:pos="9360"/>
      </w:tabs>
      <w:rPr>
        <w:rFonts w:ascii="Arial" w:hAnsi="Arial" w:cs="Arial"/>
      </w:rPr>
    </w:pPr>
    <w:r>
      <w:rPr>
        <w:rFonts w:ascii="Arial" w:hAnsi="Arial" w:cs="Arial"/>
      </w:rPr>
      <w:t>Effective</w:t>
    </w:r>
    <w:r w:rsidRPr="009E3805">
      <w:rPr>
        <w:rFonts w:ascii="Arial" w:hAnsi="Arial" w:cs="Arial"/>
      </w:rPr>
      <w:t xml:space="preserve"> 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E1-</w:t>
    </w:r>
    <w:r>
      <w:rPr>
        <w:rStyle w:val="PageNumber"/>
        <w:rFonts w:ascii="Arial" w:hAnsi="Arial" w:cs="Arial"/>
      </w:rPr>
      <w:t>6</w:t>
    </w:r>
    <w:r w:rsidRPr="009E3805">
      <w:rPr>
        <w:rFonts w:ascii="Arial" w:hAnsi="Arial" w:cs="Arial"/>
      </w:rPr>
      <w:tab/>
      <w:t>2800</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9E3805" w:rsidRDefault="00050C74">
    <w:pPr>
      <w:tabs>
        <w:tab w:val="center" w:pos="4680"/>
        <w:tab w:val="right" w:pos="9360"/>
      </w:tabs>
      <w:rPr>
        <w:rFonts w:ascii="Arial" w:hAnsi="Arial" w:cs="Arial"/>
      </w:rPr>
    </w:pPr>
    <w:r>
      <w:rPr>
        <w:rFonts w:ascii="Arial" w:hAnsi="Arial" w:cs="Arial"/>
      </w:rPr>
      <w:t>Effective</w:t>
    </w:r>
    <w:r w:rsidRPr="009E3805">
      <w:rPr>
        <w:rFonts w:ascii="Arial" w:hAnsi="Arial" w:cs="Arial"/>
      </w:rPr>
      <w:t xml:space="preserve"> 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E1-</w:t>
    </w:r>
    <w:r>
      <w:rPr>
        <w:rStyle w:val="PageNumber"/>
        <w:rFonts w:ascii="Arial" w:hAnsi="Arial" w:cs="Arial"/>
      </w:rPr>
      <w:t>7</w:t>
    </w:r>
    <w:r w:rsidRPr="009E3805">
      <w:rPr>
        <w:rFonts w:ascii="Arial" w:hAnsi="Arial" w:cs="Arial"/>
      </w:rPr>
      <w:tab/>
      <w:t>2800</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9E3805" w:rsidRDefault="00050C74">
    <w:pPr>
      <w:tabs>
        <w:tab w:val="center" w:pos="4680"/>
        <w:tab w:val="right" w:pos="9360"/>
      </w:tabs>
      <w:rPr>
        <w:rFonts w:ascii="Arial" w:hAnsi="Arial" w:cs="Arial"/>
      </w:rPr>
    </w:pPr>
    <w:r>
      <w:rPr>
        <w:rFonts w:ascii="Arial" w:hAnsi="Arial" w:cs="Arial"/>
      </w:rPr>
      <w:t>Effective</w:t>
    </w:r>
    <w:r w:rsidRPr="009E3805">
      <w:rPr>
        <w:rFonts w:ascii="Arial" w:hAnsi="Arial" w:cs="Arial"/>
      </w:rPr>
      <w:t xml:space="preserve"> 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E1-</w:t>
    </w:r>
    <w:r>
      <w:rPr>
        <w:rStyle w:val="PageNumber"/>
        <w:rFonts w:ascii="Arial" w:hAnsi="Arial" w:cs="Arial"/>
      </w:rPr>
      <w:t>8</w:t>
    </w:r>
    <w:r w:rsidRPr="009E3805">
      <w:rPr>
        <w:rFonts w:ascii="Arial" w:hAnsi="Arial" w:cs="Arial"/>
      </w:rPr>
      <w:tab/>
      <w:t>2800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240" w:lineRule="exact"/>
    </w:pPr>
  </w:p>
  <w:p w:rsidR="00050C74" w:rsidRPr="006F49BE" w:rsidRDefault="00050C74" w:rsidP="00CC3098">
    <w:pPr>
      <w:tabs>
        <w:tab w:val="center" w:pos="4680"/>
        <w:tab w:val="right" w:pos="9360"/>
      </w:tabs>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33D" w:rsidRPr="00D3233D" w:rsidRDefault="00D3233D" w:rsidP="00D3233D">
    <w:pPr>
      <w:pStyle w:val="Footer"/>
      <w:rPr>
        <w:rPrChange w:id="912" w:author="NAA" w:date="2010-06-24T12:28:00Z">
          <w:rPr>
            <w:rFonts w:ascii="Arial" w:hAnsi="Arial"/>
            <w:sz w:val="22"/>
          </w:rPr>
        </w:rPrChange>
      </w:rPr>
      <w:pPrChange w:id="913" w:author="NAA" w:date="2010-06-24T12:28:00Z">
        <w:pPr>
          <w:tabs>
            <w:tab w:val="center" w:pos="4680"/>
            <w:tab w:val="right" w:pos="9360"/>
          </w:tabs>
        </w:pPr>
      </w:pPrChange>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9E3805" w:rsidRDefault="00050C74">
    <w:pPr>
      <w:tabs>
        <w:tab w:val="center" w:pos="4680"/>
        <w:tab w:val="right" w:pos="9360"/>
      </w:tabs>
      <w:rPr>
        <w:rFonts w:ascii="Arial" w:hAnsi="Arial"/>
      </w:rPr>
    </w:pPr>
    <w:r>
      <w:rPr>
        <w:rFonts w:ascii="Arial" w:hAnsi="Arial" w:cs="Arial"/>
      </w:rPr>
      <w:t>Effective</w:t>
    </w:r>
    <w:r w:rsidRPr="009E3805">
      <w:rPr>
        <w:rFonts w:ascii="Arial" w:hAnsi="Arial" w:cs="Arial"/>
      </w:rPr>
      <w:t xml:space="preserve"> 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w:t>
    </w:r>
    <w:r>
      <w:rPr>
        <w:rFonts w:ascii="Arial" w:hAnsi="Arial" w:cs="Arial"/>
      </w:rPr>
      <w:t>1</w:t>
    </w:r>
    <w:r w:rsidRPr="009E3805">
      <w:rPr>
        <w:rFonts w:ascii="Arial" w:hAnsi="Arial" w:cs="Arial"/>
      </w:rPr>
      <w:t>-</w:t>
    </w:r>
    <w:r>
      <w:rPr>
        <w:rStyle w:val="PageNumber"/>
        <w:rFonts w:ascii="Arial" w:hAnsi="Arial" w:cs="Arial"/>
      </w:rPr>
      <w:t>9</w:t>
    </w:r>
    <w:r w:rsidRPr="009E3805">
      <w:rPr>
        <w:rFonts w:ascii="Arial" w:hAnsi="Arial" w:cs="Arial"/>
      </w:rPr>
      <w:tab/>
      <w:t>2800</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264" w:lineRule="exact"/>
    </w:pPr>
  </w:p>
  <w:p w:rsidR="00050C74" w:rsidRDefault="00050C74">
    <w:pPr>
      <w:tabs>
        <w:tab w:val="center" w:pos="4680"/>
        <w:tab w:val="right" w:pos="9360"/>
      </w:tabs>
      <w:rPr>
        <w:rFonts w:ascii="Arial" w:hAnsi="Arial"/>
        <w:sz w:val="22"/>
        <w:rPrChange w:id="979" w:author="NAA" w:date="2010-06-24T12:28:00Z">
          <w:rPr/>
        </w:rPrChange>
      </w:rPr>
    </w:pPr>
    <w:r w:rsidRPr="00820B0F">
      <w:rPr>
        <w:rFonts w:ascii="Arial" w:hAnsi="Arial" w:cs="Arial"/>
      </w:rPr>
      <w:t>2800, Enclosure 2</w:t>
    </w:r>
    <w:r w:rsidRPr="00820B0F">
      <w:rPr>
        <w:rFonts w:ascii="Arial" w:hAnsi="Arial" w:cs="Arial"/>
      </w:rPr>
      <w:tab/>
      <w:t>E2-</w:t>
    </w:r>
    <w:r w:rsidR="00D3233D" w:rsidRPr="00820B0F">
      <w:rPr>
        <w:rFonts w:ascii="Arial" w:hAnsi="Arial" w:cs="Arial"/>
      </w:rPr>
      <w:fldChar w:fldCharType="begin"/>
    </w:r>
    <w:r w:rsidRPr="00820B0F">
      <w:rPr>
        <w:rFonts w:ascii="Arial" w:hAnsi="Arial" w:cs="Arial"/>
      </w:rPr>
      <w:instrText xml:space="preserve">PAGE </w:instrText>
    </w:r>
    <w:r w:rsidR="00D3233D" w:rsidRPr="00820B0F">
      <w:rPr>
        <w:rFonts w:ascii="Arial" w:hAnsi="Arial" w:cs="Arial"/>
      </w:rPr>
      <w:fldChar w:fldCharType="separate"/>
    </w:r>
    <w:r>
      <w:rPr>
        <w:rFonts w:ascii="Arial" w:hAnsi="Arial" w:cs="Arial"/>
        <w:noProof/>
      </w:rPr>
      <w:t>54</w:t>
    </w:r>
    <w:r w:rsidR="00D3233D" w:rsidRPr="00820B0F">
      <w:rPr>
        <w:rFonts w:ascii="Arial" w:hAnsi="Arial" w:cs="Arial"/>
      </w:rPr>
      <w:fldChar w:fldCharType="end"/>
    </w:r>
    <w:r w:rsidRPr="00820B0F">
      <w:rPr>
        <w:rFonts w:ascii="Arial" w:hAnsi="Arial" w:cs="Arial"/>
      </w:rPr>
      <w:tab/>
    </w:r>
    <w:r>
      <w:rPr>
        <w:rFonts w:ascii="Arial" w:hAnsi="Arial" w:cs="Arial"/>
      </w:rPr>
      <w:t>Effective Date</w:t>
    </w:r>
    <w:r w:rsidRPr="00820B0F">
      <w:rPr>
        <w:rFonts w:ascii="Arial" w:hAnsi="Arial" w:cs="Arial"/>
      </w:rPr>
      <w:t xml:space="preserve">: </w:t>
    </w:r>
    <w:r>
      <w:rPr>
        <w:rFonts w:ascii="Arial" w:hAnsi="Arial" w:cs="Arial"/>
      </w:rPr>
      <w:t>10/01/10</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Pr="009E3805" w:rsidRDefault="00050C74">
    <w:pPr>
      <w:tabs>
        <w:tab w:val="center" w:pos="4680"/>
        <w:tab w:val="right" w:pos="9360"/>
      </w:tabs>
      <w:rPr>
        <w:rFonts w:ascii="Arial" w:hAnsi="Arial"/>
      </w:rPr>
    </w:pPr>
    <w:r>
      <w:rPr>
        <w:rFonts w:ascii="Arial" w:hAnsi="Arial" w:cs="Arial"/>
      </w:rPr>
      <w:t>Effective</w:t>
    </w:r>
    <w:r w:rsidRPr="009E3805">
      <w:rPr>
        <w:rFonts w:ascii="Arial" w:hAnsi="Arial" w:cs="Arial"/>
      </w:rPr>
      <w:t xml:space="preserve"> Date: </w:t>
    </w:r>
    <w:r>
      <w:rPr>
        <w:rFonts w:ascii="Arial" w:hAnsi="Arial" w:cs="Arial"/>
      </w:rPr>
      <w:t>10</w:t>
    </w:r>
    <w:r w:rsidRPr="009E3805">
      <w:rPr>
        <w:rFonts w:ascii="Arial" w:hAnsi="Arial" w:cs="Arial"/>
      </w:rPr>
      <w:t>/</w:t>
    </w:r>
    <w:r>
      <w:rPr>
        <w:rFonts w:ascii="Arial" w:hAnsi="Arial" w:cs="Arial"/>
      </w:rPr>
      <w:t>01</w:t>
    </w:r>
    <w:r w:rsidRPr="009E3805">
      <w:rPr>
        <w:rFonts w:ascii="Arial" w:hAnsi="Arial" w:cs="Arial"/>
      </w:rPr>
      <w:t>/</w:t>
    </w:r>
    <w:r>
      <w:rPr>
        <w:rFonts w:ascii="Arial" w:hAnsi="Arial" w:cs="Arial"/>
      </w:rPr>
      <w:t>10</w:t>
    </w:r>
    <w:r w:rsidRPr="009E3805">
      <w:rPr>
        <w:rFonts w:ascii="Arial" w:hAnsi="Arial" w:cs="Arial"/>
      </w:rPr>
      <w:tab/>
      <w:t>E</w:t>
    </w:r>
    <w:r>
      <w:rPr>
        <w:rFonts w:ascii="Arial" w:hAnsi="Arial" w:cs="Arial"/>
      </w:rPr>
      <w:t>2</w:t>
    </w:r>
    <w:r w:rsidRPr="009E3805">
      <w:rPr>
        <w:rFonts w:ascii="Arial" w:hAnsi="Arial" w:cs="Arial"/>
      </w:rPr>
      <w:t>-</w:t>
    </w:r>
    <w:r>
      <w:rPr>
        <w:rFonts w:ascii="Arial" w:hAnsi="Arial" w:cs="Arial"/>
      </w:rPr>
      <w:t>2</w:t>
    </w:r>
    <w:r w:rsidRPr="009E3805">
      <w:rPr>
        <w:rFonts w:ascii="Arial" w:hAnsi="Arial" w:cs="Arial"/>
      </w:rPr>
      <w:tab/>
      <w:t>2800</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264" w:lineRule="exact"/>
    </w:pPr>
  </w:p>
  <w:p w:rsidR="00050C74" w:rsidRDefault="00050C74">
    <w:pPr>
      <w:tabs>
        <w:tab w:val="center" w:pos="4725"/>
        <w:tab w:val="right" w:pos="9450"/>
      </w:tabs>
      <w:rPr>
        <w:rFonts w:ascii="Arial" w:hAnsi="Arial"/>
        <w:rPrChange w:id="984" w:author="NAA" w:date="2010-06-24T12:28:00Z">
          <w:rPr/>
        </w:rPrChange>
      </w:rPr>
    </w:pPr>
    <w:r w:rsidRPr="00142F19">
      <w:rPr>
        <w:rFonts w:ascii="Arial" w:hAnsi="Arial" w:cs="Arial"/>
      </w:rPr>
      <w:t>2800, Enclosure 2, Exhibit 1</w:t>
    </w:r>
    <w:r w:rsidRPr="00142F19">
      <w:rPr>
        <w:rFonts w:ascii="Arial" w:hAnsi="Arial" w:cs="Arial"/>
      </w:rPr>
      <w:tab/>
      <w:t>E2-</w:t>
    </w:r>
    <w:r w:rsidR="00D3233D" w:rsidRPr="00142F19">
      <w:rPr>
        <w:rStyle w:val="PageNumber"/>
        <w:rFonts w:ascii="Arial" w:hAnsi="Arial" w:cs="Arial"/>
      </w:rPr>
      <w:fldChar w:fldCharType="begin"/>
    </w:r>
    <w:r w:rsidRPr="00142F19">
      <w:rPr>
        <w:rStyle w:val="PageNumber"/>
        <w:rFonts w:ascii="Arial" w:hAnsi="Arial" w:cs="Arial"/>
      </w:rPr>
      <w:instrText xml:space="preserve"> PAGE </w:instrText>
    </w:r>
    <w:r w:rsidR="00D3233D" w:rsidRPr="00142F19">
      <w:rPr>
        <w:rStyle w:val="PageNumber"/>
        <w:rFonts w:ascii="Arial" w:hAnsi="Arial" w:cs="Arial"/>
      </w:rPr>
      <w:fldChar w:fldCharType="separate"/>
    </w:r>
    <w:r>
      <w:rPr>
        <w:rStyle w:val="PageNumber"/>
        <w:rFonts w:ascii="Arial" w:hAnsi="Arial" w:cs="Arial"/>
        <w:noProof/>
      </w:rPr>
      <w:t>4</w:t>
    </w:r>
    <w:r w:rsidR="00D3233D" w:rsidRPr="00142F19">
      <w:rPr>
        <w:rStyle w:val="PageNumber"/>
        <w:rFonts w:ascii="Arial" w:hAnsi="Arial" w:cs="Arial"/>
      </w:rPr>
      <w:fldChar w:fldCharType="end"/>
    </w:r>
    <w:r w:rsidRPr="00142F19">
      <w:rPr>
        <w:rFonts w:ascii="Arial" w:hAnsi="Arial" w:cs="Arial"/>
      </w:rPr>
      <w:tab/>
    </w:r>
    <w:r>
      <w:rPr>
        <w:rFonts w:ascii="Arial" w:hAnsi="Arial" w:cs="Arial"/>
      </w:rPr>
      <w:t>Effective Date</w:t>
    </w:r>
    <w:r w:rsidRPr="00142F19">
      <w:rPr>
        <w:rFonts w:ascii="Arial" w:hAnsi="Arial" w:cs="Arial"/>
      </w:rPr>
      <w:t xml:space="preserve">: </w:t>
    </w:r>
    <w:r>
      <w:rPr>
        <w:rFonts w:ascii="Arial" w:hAnsi="Arial" w:cs="Arial"/>
      </w:rPr>
      <w:t>10/01/10</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5A4D1F" w:rsidRDefault="00050C74">
    <w:pPr>
      <w:spacing w:line="264" w:lineRule="exact"/>
      <w:rPr>
        <w:rFonts w:ascii="Arial" w:hAnsi="Arial" w:cs="Arial"/>
      </w:rPr>
    </w:pPr>
    <w:r w:rsidRPr="005A4D1F">
      <w:rPr>
        <w:rFonts w:ascii="Arial" w:hAnsi="Arial" w:cs="Arial"/>
      </w:rPr>
      <w:t xml:space="preserve">Issue Date:  </w:t>
    </w:r>
    <w:r>
      <w:rPr>
        <w:rFonts w:ascii="Arial" w:hAnsi="Arial" w:cs="Arial"/>
      </w:rPr>
      <w:t>07/27/10</w:t>
    </w:r>
  </w:p>
  <w:p w:rsidR="00050C74" w:rsidRPr="00142F19" w:rsidRDefault="00050C74">
    <w:pPr>
      <w:tabs>
        <w:tab w:val="center" w:pos="4725"/>
        <w:tab w:val="right" w:pos="9450"/>
      </w:tabs>
      <w:rPr>
        <w:rFonts w:ascii="Arial" w:hAnsi="Arial" w:cs="Arial"/>
      </w:rPr>
    </w:pPr>
    <w:r>
      <w:rPr>
        <w:rFonts w:ascii="Arial" w:hAnsi="Arial" w:cs="Arial"/>
      </w:rPr>
      <w:t>Effective</w:t>
    </w:r>
    <w:r w:rsidRPr="00142F19">
      <w:rPr>
        <w:rFonts w:ascii="Arial" w:hAnsi="Arial" w:cs="Arial"/>
      </w:rPr>
      <w:t xml:space="preserve"> Date: </w:t>
    </w:r>
    <w:r>
      <w:rPr>
        <w:rFonts w:ascii="Arial" w:hAnsi="Arial" w:cs="Arial"/>
      </w:rPr>
      <w:t>10/01/10</w:t>
    </w:r>
    <w:r w:rsidRPr="00142F19">
      <w:rPr>
        <w:rFonts w:ascii="Arial" w:hAnsi="Arial" w:cs="Arial"/>
      </w:rPr>
      <w:tab/>
      <w:t>E2-</w:t>
    </w:r>
    <w:r>
      <w:rPr>
        <w:rStyle w:val="PageNumber"/>
        <w:rFonts w:ascii="Arial" w:hAnsi="Arial" w:cs="Arial"/>
      </w:rPr>
      <w:t>3</w:t>
    </w:r>
    <w:r>
      <w:rPr>
        <w:rFonts w:ascii="Arial" w:hAnsi="Arial" w:cs="Arial"/>
      </w:rPr>
      <w:tab/>
      <w:t>2800</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33D" w:rsidRPr="00D3233D" w:rsidRDefault="00D3233D" w:rsidP="00D3233D">
    <w:pPr>
      <w:pStyle w:val="Footer"/>
      <w:rPr>
        <w:rPrChange w:id="985" w:author="NAA" w:date="2010-06-24T12:28:00Z">
          <w:rPr>
            <w:rFonts w:ascii="Arial" w:hAnsi="Arial"/>
            <w:sz w:val="22"/>
          </w:rPr>
        </w:rPrChange>
      </w:rPr>
      <w:pPrChange w:id="986" w:author="NAA" w:date="2010-06-24T12:28:00Z">
        <w:pPr>
          <w:tabs>
            <w:tab w:val="center" w:pos="4725"/>
            <w:tab w:val="right" w:pos="9450"/>
          </w:tabs>
        </w:pPr>
      </w:pPrChange>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5A4D1F" w:rsidRDefault="00050C74">
    <w:pPr>
      <w:spacing w:line="264" w:lineRule="exact"/>
      <w:rPr>
        <w:rFonts w:ascii="Arial" w:hAnsi="Arial" w:cs="Arial"/>
      </w:rPr>
    </w:pPr>
    <w:r w:rsidRPr="005A4D1F">
      <w:rPr>
        <w:rFonts w:ascii="Arial" w:hAnsi="Arial" w:cs="Arial"/>
      </w:rPr>
      <w:t xml:space="preserve">Issue Date:  </w:t>
    </w:r>
    <w:r>
      <w:rPr>
        <w:rFonts w:ascii="Arial" w:hAnsi="Arial" w:cs="Arial"/>
      </w:rPr>
      <w:t>07/27/10</w:t>
    </w:r>
  </w:p>
  <w:p w:rsidR="00050C74" w:rsidRPr="00142F19" w:rsidRDefault="00050C74">
    <w:pPr>
      <w:tabs>
        <w:tab w:val="center" w:pos="4725"/>
        <w:tab w:val="right" w:pos="9450"/>
      </w:tabs>
      <w:rPr>
        <w:rFonts w:ascii="Arial" w:hAnsi="Arial" w:cs="Arial"/>
      </w:rPr>
    </w:pPr>
    <w:r>
      <w:rPr>
        <w:rFonts w:ascii="Arial" w:hAnsi="Arial" w:cs="Arial"/>
      </w:rPr>
      <w:t>Effective</w:t>
    </w:r>
    <w:r w:rsidRPr="00142F19">
      <w:rPr>
        <w:rFonts w:ascii="Arial" w:hAnsi="Arial" w:cs="Arial"/>
      </w:rPr>
      <w:t xml:space="preserve"> Date: </w:t>
    </w:r>
    <w:r>
      <w:rPr>
        <w:rFonts w:ascii="Arial" w:hAnsi="Arial" w:cs="Arial"/>
      </w:rPr>
      <w:t>10/01/10</w:t>
    </w:r>
    <w:r w:rsidRPr="00142F19">
      <w:rPr>
        <w:rFonts w:ascii="Arial" w:hAnsi="Arial" w:cs="Arial"/>
      </w:rPr>
      <w:tab/>
      <w:t>E2-</w:t>
    </w:r>
    <w:r>
      <w:rPr>
        <w:rStyle w:val="PageNumber"/>
        <w:rFonts w:ascii="Arial" w:hAnsi="Arial" w:cs="Arial"/>
      </w:rPr>
      <w:t>4</w:t>
    </w:r>
    <w:r>
      <w:rPr>
        <w:rFonts w:ascii="Arial" w:hAnsi="Arial" w:cs="Arial"/>
      </w:rPr>
      <w:tab/>
      <w:t>2800</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rsidP="00365FDB">
    <w:pPr>
      <w:tabs>
        <w:tab w:val="center" w:pos="4725"/>
        <w:tab w:val="right" w:pos="9450"/>
      </w:tabs>
      <w:rPr>
        <w:rFonts w:ascii="Arial" w:hAnsi="Arial" w:cs="Arial"/>
      </w:rPr>
    </w:pPr>
  </w:p>
  <w:p w:rsidR="00050C74" w:rsidRPr="00142F19" w:rsidRDefault="00050C74" w:rsidP="00365FDB">
    <w:pPr>
      <w:tabs>
        <w:tab w:val="center" w:pos="4725"/>
        <w:tab w:val="right" w:pos="9450"/>
      </w:tabs>
      <w:rPr>
        <w:rFonts w:ascii="Arial" w:hAnsi="Arial" w:cs="Arial"/>
      </w:rPr>
    </w:pPr>
    <w:r w:rsidRPr="00142F19">
      <w:rPr>
        <w:rFonts w:ascii="Arial" w:hAnsi="Arial" w:cs="Arial"/>
      </w:rPr>
      <w:t>2800, Enclosure 2, Exhibit 1</w:t>
    </w:r>
    <w:r w:rsidRPr="00142F19">
      <w:rPr>
        <w:rFonts w:ascii="Arial" w:hAnsi="Arial" w:cs="Arial"/>
      </w:rPr>
      <w:tab/>
      <w:t>E2-</w:t>
    </w:r>
    <w:r w:rsidRPr="00142F19">
      <w:rPr>
        <w:rFonts w:ascii="Arial" w:hAnsi="Arial" w:cs="Arial"/>
      </w:rPr>
      <w:tab/>
      <w:t xml:space="preserve">Issue Date: </w:t>
    </w:r>
    <w:r>
      <w:rPr>
        <w:rFonts w:ascii="Arial" w:hAnsi="Arial" w:cs="Arial"/>
      </w:rPr>
      <w:t>10/01/10</w:t>
    </w:r>
  </w:p>
  <w:p w:rsidR="00D3233D" w:rsidRDefault="00D3233D" w:rsidP="00D3233D">
    <w:pPr>
      <w:pPrChange w:id="997" w:author="NAA" w:date="2010-06-24T12:28:00Z">
        <w:pPr>
          <w:pStyle w:val="Footer"/>
        </w:pPr>
      </w:pPrChange>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5A4D1F" w:rsidRDefault="00050C74">
    <w:pPr>
      <w:spacing w:line="264" w:lineRule="exact"/>
      <w:rPr>
        <w:rFonts w:ascii="Arial" w:hAnsi="Arial" w:cs="Arial"/>
      </w:rPr>
    </w:pPr>
    <w:r w:rsidRPr="005A4D1F">
      <w:rPr>
        <w:rFonts w:ascii="Arial" w:hAnsi="Arial" w:cs="Arial"/>
      </w:rPr>
      <w:t xml:space="preserve">Issue Date:  </w:t>
    </w:r>
    <w:r>
      <w:rPr>
        <w:rFonts w:ascii="Arial" w:hAnsi="Arial" w:cs="Arial"/>
      </w:rPr>
      <w:t>07/27/10</w:t>
    </w:r>
  </w:p>
  <w:p w:rsidR="00050C74" w:rsidRDefault="00050C74">
    <w:pPr>
      <w:tabs>
        <w:tab w:val="center" w:pos="4725"/>
        <w:tab w:val="right" w:pos="9450"/>
      </w:tabs>
      <w:rPr>
        <w:rFonts w:ascii="Segoe Script" w:hAnsi="Segoe Script"/>
      </w:rPr>
    </w:pPr>
    <w:r>
      <w:rPr>
        <w:rFonts w:ascii="Arial" w:hAnsi="Arial" w:cs="Arial"/>
      </w:rPr>
      <w:t>Effective Date: 10/01/10</w:t>
    </w:r>
    <w:r>
      <w:rPr>
        <w:rFonts w:ascii="Arial" w:hAnsi="Arial" w:cs="Arial"/>
      </w:rPr>
      <w:tab/>
      <w:t>E2-5</w:t>
    </w:r>
    <w:r>
      <w:rPr>
        <w:rFonts w:ascii="Arial" w:hAnsi="Arial" w:cs="Arial"/>
      </w:rPr>
      <w:tab/>
      <w:t>2800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rsidP="009C588F">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rsidP="009C588F">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E2-1</w:t>
    </w:r>
    <w:r w:rsidRPr="0002409B">
      <w:rPr>
        <w:rFonts w:ascii="Arial" w:hAnsi="Arial" w:cs="Arial"/>
      </w:rPr>
      <w:tab/>
      <w:t>2800</w:t>
    </w:r>
  </w:p>
  <w:p w:rsidR="00050C74" w:rsidRPr="009C588F" w:rsidRDefault="00050C74" w:rsidP="009C588F">
    <w:pPr>
      <w:pStyle w:val="Foote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33D" w:rsidRPr="00D3233D" w:rsidRDefault="00D3233D" w:rsidP="00D3233D">
    <w:pPr>
      <w:rPr>
        <w:rPrChange w:id="1008" w:author="NAA" w:date="2010-06-24T12:28:00Z">
          <w:rPr>
            <w:rFonts w:ascii="Arial" w:hAnsi="Arial"/>
            <w:sz w:val="22"/>
          </w:rPr>
        </w:rPrChange>
      </w:rPr>
      <w:pPrChange w:id="1009" w:author="NAA" w:date="2010-06-24T12:28:00Z">
        <w:pPr>
          <w:tabs>
            <w:tab w:val="center" w:pos="4725"/>
            <w:tab w:val="right" w:pos="9450"/>
          </w:tabs>
        </w:pPr>
      </w:pPrChange>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563E1B" w:rsidRDefault="00050C74">
    <w:pPr>
      <w:spacing w:line="264" w:lineRule="exact"/>
      <w:rPr>
        <w:rFonts w:ascii="Arial" w:hAnsi="Arial" w:cs="Arial"/>
      </w:rPr>
    </w:pPr>
    <w:r w:rsidRPr="00563E1B">
      <w:rPr>
        <w:rFonts w:ascii="Arial" w:hAnsi="Arial" w:cs="Arial"/>
      </w:rPr>
      <w:t xml:space="preserve">Issue Date:  </w:t>
    </w:r>
    <w:r>
      <w:rPr>
        <w:rFonts w:ascii="Arial" w:hAnsi="Arial" w:cs="Arial"/>
      </w:rPr>
      <w:t>07/27/10</w:t>
    </w:r>
  </w:p>
  <w:p w:rsidR="00050C74" w:rsidRDefault="00050C74">
    <w:pPr>
      <w:tabs>
        <w:tab w:val="center" w:pos="4725"/>
        <w:tab w:val="right" w:pos="9450"/>
      </w:tabs>
      <w:rPr>
        <w:rFonts w:ascii="Arial" w:hAnsi="Arial" w:cs="Arial"/>
      </w:rPr>
    </w:pPr>
    <w:r>
      <w:rPr>
        <w:rFonts w:ascii="Arial" w:hAnsi="Arial" w:cs="Arial"/>
      </w:rPr>
      <w:t>Effective Date: 10/01/10</w:t>
    </w:r>
    <w:r>
      <w:rPr>
        <w:rFonts w:ascii="Arial" w:hAnsi="Arial" w:cs="Arial"/>
      </w:rPr>
      <w:tab/>
      <w:t>E2-6</w:t>
    </w:r>
    <w:r>
      <w:rPr>
        <w:rFonts w:ascii="Arial" w:hAnsi="Arial" w:cs="Arial"/>
      </w:rPr>
      <w:tab/>
      <w:t>2800</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264" w:lineRule="exact"/>
    </w:pPr>
  </w:p>
  <w:p w:rsidR="00050C74" w:rsidRDefault="00050C74">
    <w:pPr>
      <w:tabs>
        <w:tab w:val="center" w:pos="4725"/>
        <w:tab w:val="right" w:pos="9450"/>
      </w:tabs>
      <w:rPr>
        <w:rFonts w:ascii="Arial" w:hAnsi="Arial"/>
        <w:sz w:val="22"/>
        <w:rPrChange w:id="1031" w:author="NAA" w:date="2010-06-24T12:28:00Z">
          <w:rPr/>
        </w:rPrChange>
      </w:rPr>
    </w:pPr>
    <w:r w:rsidRPr="00A8730C">
      <w:rPr>
        <w:rFonts w:ascii="Arial" w:hAnsi="Arial" w:cs="Arial"/>
      </w:rPr>
      <w:t>2800, Enclosure 3</w:t>
    </w:r>
    <w:r w:rsidRPr="00A8730C">
      <w:rPr>
        <w:rFonts w:ascii="Arial" w:hAnsi="Arial" w:cs="Arial"/>
      </w:rPr>
      <w:tab/>
      <w:t>E3-2</w:t>
    </w:r>
    <w:r w:rsidRPr="00A8730C">
      <w:rPr>
        <w:rFonts w:ascii="Arial" w:hAnsi="Arial" w:cs="Arial"/>
      </w:rPr>
      <w:tab/>
      <w:t xml:space="preserve">Issue Date: </w:t>
    </w:r>
    <w:r>
      <w:rPr>
        <w:rFonts w:ascii="Arial" w:hAnsi="Arial" w:cs="Arial"/>
      </w:rPr>
      <w:t>10/01/10</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062455" w:rsidRDefault="00050C74">
    <w:pPr>
      <w:spacing w:line="264" w:lineRule="exact"/>
      <w:rPr>
        <w:rFonts w:ascii="Arial" w:hAnsi="Arial" w:cs="Arial"/>
      </w:rPr>
    </w:pPr>
    <w:r w:rsidRPr="00062455">
      <w:rPr>
        <w:rFonts w:ascii="Arial" w:hAnsi="Arial" w:cs="Arial"/>
      </w:rPr>
      <w:t xml:space="preserve">Issue Date:  </w:t>
    </w:r>
    <w:r>
      <w:rPr>
        <w:rFonts w:ascii="Arial" w:hAnsi="Arial" w:cs="Arial"/>
      </w:rPr>
      <w:t>07/27/10</w:t>
    </w:r>
  </w:p>
  <w:p w:rsidR="00050C74" w:rsidRDefault="00050C74">
    <w:pPr>
      <w:tabs>
        <w:tab w:val="center" w:pos="4725"/>
        <w:tab w:val="right" w:pos="9450"/>
      </w:tabs>
      <w:rPr>
        <w:rFonts w:ascii="Arial" w:hAnsi="Arial"/>
      </w:rPr>
    </w:pPr>
    <w:r>
      <w:rPr>
        <w:rFonts w:ascii="Arial" w:hAnsi="Arial" w:cs="Arial"/>
      </w:rPr>
      <w:t>Effective Date: 10/01/10</w:t>
    </w:r>
    <w:r>
      <w:rPr>
        <w:rFonts w:ascii="Arial" w:hAnsi="Arial" w:cs="Arial"/>
      </w:rPr>
      <w:tab/>
      <w:t>E3-</w:t>
    </w:r>
    <w:r w:rsidR="00D3233D">
      <w:rPr>
        <w:rFonts w:ascii="Arial" w:hAnsi="Arial" w:cs="Arial"/>
      </w:rPr>
      <w:fldChar w:fldCharType="begin"/>
    </w:r>
    <w:r>
      <w:rPr>
        <w:rFonts w:ascii="Arial" w:hAnsi="Arial" w:cs="Arial"/>
      </w:rPr>
      <w:instrText xml:space="preserve">PAGE </w:instrText>
    </w:r>
    <w:r w:rsidR="00D3233D">
      <w:rPr>
        <w:rFonts w:ascii="Arial" w:hAnsi="Arial" w:cs="Arial"/>
      </w:rPr>
      <w:fldChar w:fldCharType="separate"/>
    </w:r>
    <w:r w:rsidR="007E7C61">
      <w:rPr>
        <w:rFonts w:ascii="Arial" w:hAnsi="Arial" w:cs="Arial"/>
        <w:noProof/>
      </w:rPr>
      <w:t>2</w:t>
    </w:r>
    <w:r w:rsidR="00D3233D">
      <w:rPr>
        <w:rFonts w:ascii="Arial" w:hAnsi="Arial" w:cs="Arial"/>
      </w:rPr>
      <w:fldChar w:fldCharType="end"/>
    </w:r>
    <w:r>
      <w:rPr>
        <w:rFonts w:ascii="Arial" w:hAnsi="Arial" w:cs="Arial"/>
      </w:rPr>
      <w:tab/>
      <w:t>2800</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33D" w:rsidRPr="00D3233D" w:rsidRDefault="00D3233D" w:rsidP="00D3233D">
    <w:pPr>
      <w:pStyle w:val="Footer"/>
      <w:rPr>
        <w:rPrChange w:id="1039" w:author="NAA" w:date="2010-06-24T12:28:00Z">
          <w:rPr>
            <w:rFonts w:ascii="Arial" w:hAnsi="Arial"/>
          </w:rPr>
        </w:rPrChange>
      </w:rPr>
      <w:pPrChange w:id="1040" w:author="NAA" w:date="2010-06-24T12:28:00Z">
        <w:pPr>
          <w:tabs>
            <w:tab w:val="center" w:pos="4860"/>
            <w:tab w:val="right" w:pos="9360"/>
          </w:tabs>
        </w:pPr>
      </w:pPrChange>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264" w:lineRule="exact"/>
    </w:pPr>
  </w:p>
  <w:p w:rsidR="00050C74" w:rsidRDefault="00050C74">
    <w:pPr>
      <w:tabs>
        <w:tab w:val="center" w:pos="4725"/>
        <w:tab w:val="right" w:pos="9450"/>
      </w:tabs>
      <w:rPr>
        <w:rFonts w:ascii="Arial" w:hAnsi="Arial"/>
        <w:sz w:val="22"/>
        <w:rPrChange w:id="1133" w:author="NAA" w:date="2010-06-24T12:28:00Z">
          <w:rPr/>
        </w:rPrChange>
      </w:rPr>
    </w:pPr>
    <w:r>
      <w:rPr>
        <w:rFonts w:ascii="Arial" w:hAnsi="Arial" w:cs="Arial"/>
      </w:rPr>
      <w:t>2800, Enclosure 4</w:t>
    </w:r>
    <w:r w:rsidRPr="00C63D3C">
      <w:rPr>
        <w:rFonts w:ascii="Arial" w:hAnsi="Arial" w:cs="Arial"/>
      </w:rPr>
      <w:tab/>
      <w:t>E4-</w:t>
    </w:r>
    <w:r w:rsidR="00D3233D" w:rsidRPr="00C63D3C">
      <w:rPr>
        <w:rStyle w:val="PageNumber"/>
        <w:rFonts w:ascii="Arial" w:hAnsi="Arial" w:cs="Arial"/>
      </w:rPr>
      <w:fldChar w:fldCharType="begin"/>
    </w:r>
    <w:r w:rsidRPr="00C63D3C">
      <w:rPr>
        <w:rStyle w:val="PageNumber"/>
        <w:rFonts w:ascii="Arial" w:hAnsi="Arial" w:cs="Arial"/>
      </w:rPr>
      <w:instrText xml:space="preserve"> PAGE </w:instrText>
    </w:r>
    <w:r w:rsidR="00D3233D" w:rsidRPr="00C63D3C">
      <w:rPr>
        <w:rStyle w:val="PageNumber"/>
        <w:rFonts w:ascii="Arial" w:hAnsi="Arial" w:cs="Arial"/>
      </w:rPr>
      <w:fldChar w:fldCharType="separate"/>
    </w:r>
    <w:r>
      <w:rPr>
        <w:rStyle w:val="PageNumber"/>
        <w:rFonts w:ascii="Arial" w:hAnsi="Arial" w:cs="Arial"/>
        <w:noProof/>
      </w:rPr>
      <w:t>4</w:t>
    </w:r>
    <w:r w:rsidR="00D3233D" w:rsidRPr="00C63D3C">
      <w:rPr>
        <w:rStyle w:val="PageNumber"/>
        <w:rFonts w:ascii="Arial" w:hAnsi="Arial" w:cs="Arial"/>
      </w:rPr>
      <w:fldChar w:fldCharType="end"/>
    </w:r>
    <w:r w:rsidRPr="00C63D3C">
      <w:rPr>
        <w:rFonts w:ascii="Arial" w:hAnsi="Arial" w:cs="Arial"/>
      </w:rPr>
      <w:tab/>
    </w:r>
    <w:r>
      <w:rPr>
        <w:rFonts w:ascii="Arial" w:hAnsi="Arial" w:cs="Arial"/>
      </w:rPr>
      <w:t>Issue Date: 10/01/10</w: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Default="00050C74">
    <w:pPr>
      <w:tabs>
        <w:tab w:val="center" w:pos="4725"/>
        <w:tab w:val="right" w:pos="9450"/>
      </w:tabs>
      <w:rPr>
        <w:rFonts w:ascii="Arial" w:hAnsi="Arial" w:cs="Arial"/>
      </w:rPr>
    </w:pPr>
    <w:r>
      <w:rPr>
        <w:rFonts w:ascii="Arial" w:hAnsi="Arial" w:cs="Arial"/>
      </w:rPr>
      <w:t>Effective</w:t>
    </w:r>
    <w:r w:rsidRPr="00C63D3C">
      <w:rPr>
        <w:rFonts w:ascii="Arial" w:hAnsi="Arial" w:cs="Arial"/>
      </w:rPr>
      <w:t xml:space="preserve"> Date: </w:t>
    </w:r>
    <w:r>
      <w:rPr>
        <w:rFonts w:ascii="Arial" w:hAnsi="Arial" w:cs="Arial"/>
      </w:rPr>
      <w:t>10/01/10</w:t>
    </w:r>
    <w:r w:rsidRPr="00C63D3C">
      <w:rPr>
        <w:rFonts w:ascii="Arial" w:hAnsi="Arial" w:cs="Arial"/>
      </w:rPr>
      <w:tab/>
      <w:t>E4-</w:t>
    </w:r>
    <w:r w:rsidR="00D3233D" w:rsidRPr="00C63D3C">
      <w:rPr>
        <w:rStyle w:val="PageNumber"/>
        <w:rFonts w:ascii="Arial" w:hAnsi="Arial" w:cs="Arial"/>
      </w:rPr>
      <w:fldChar w:fldCharType="begin"/>
    </w:r>
    <w:r w:rsidRPr="00C63D3C">
      <w:rPr>
        <w:rStyle w:val="PageNumber"/>
        <w:rFonts w:ascii="Arial" w:hAnsi="Arial" w:cs="Arial"/>
      </w:rPr>
      <w:instrText xml:space="preserve"> PAGE </w:instrText>
    </w:r>
    <w:r w:rsidR="00D3233D" w:rsidRPr="00C63D3C">
      <w:rPr>
        <w:rStyle w:val="PageNumber"/>
        <w:rFonts w:ascii="Arial" w:hAnsi="Arial" w:cs="Arial"/>
      </w:rPr>
      <w:fldChar w:fldCharType="separate"/>
    </w:r>
    <w:r w:rsidR="007E7C61">
      <w:rPr>
        <w:rStyle w:val="PageNumber"/>
        <w:rFonts w:ascii="Arial" w:hAnsi="Arial" w:cs="Arial"/>
        <w:noProof/>
      </w:rPr>
      <w:t>5</w:t>
    </w:r>
    <w:r w:rsidR="00D3233D" w:rsidRPr="00C63D3C">
      <w:rPr>
        <w:rStyle w:val="PageNumber"/>
        <w:rFonts w:ascii="Arial" w:hAnsi="Arial" w:cs="Arial"/>
      </w:rPr>
      <w:fldChar w:fldCharType="end"/>
    </w:r>
    <w:r w:rsidRPr="00C63D3C">
      <w:rPr>
        <w:rFonts w:ascii="Arial" w:hAnsi="Arial" w:cs="Arial"/>
      </w:rPr>
      <w:tab/>
    </w:r>
    <w:r>
      <w:rPr>
        <w:rFonts w:ascii="Arial" w:hAnsi="Arial" w:cs="Arial"/>
      </w:rPr>
      <w:t>2800</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rsidP="00B367CD">
    <w:pPr>
      <w:tabs>
        <w:tab w:val="center" w:pos="4860"/>
        <w:tab w:val="right" w:pos="9360"/>
      </w:tabs>
      <w:rPr>
        <w:rFonts w:ascii="Arial" w:hAnsi="Arial" w:cs="Arial"/>
      </w:rPr>
    </w:pPr>
    <w:r>
      <w:rPr>
        <w:rFonts w:ascii="Arial" w:hAnsi="Arial" w:cs="Arial"/>
      </w:rPr>
      <w:t>Issue Date:  07/27/10</w:t>
    </w:r>
  </w:p>
  <w:p w:rsidR="00050C74" w:rsidRPr="00C63D3C" w:rsidRDefault="00050C74" w:rsidP="00B367CD">
    <w:pPr>
      <w:tabs>
        <w:tab w:val="center" w:pos="4860"/>
        <w:tab w:val="right" w:pos="9360"/>
      </w:tabs>
      <w:rPr>
        <w:rFonts w:ascii="Arial" w:hAnsi="Arial" w:cs="Arial"/>
      </w:rPr>
    </w:pPr>
    <w:r>
      <w:rPr>
        <w:rFonts w:ascii="Arial" w:hAnsi="Arial" w:cs="Arial"/>
      </w:rPr>
      <w:t>Effective</w:t>
    </w:r>
    <w:r w:rsidRPr="00C63D3C">
      <w:rPr>
        <w:rFonts w:ascii="Arial" w:hAnsi="Arial" w:cs="Arial"/>
      </w:rPr>
      <w:t xml:space="preserve"> Date: </w:t>
    </w:r>
    <w:r>
      <w:rPr>
        <w:rFonts w:ascii="Arial" w:hAnsi="Arial" w:cs="Arial"/>
      </w:rPr>
      <w:t>10/01/10</w:t>
    </w:r>
    <w:r w:rsidRPr="00C63D3C">
      <w:rPr>
        <w:rFonts w:ascii="Arial" w:hAnsi="Arial" w:cs="Arial"/>
      </w:rPr>
      <w:tab/>
      <w:t>E5-</w:t>
    </w:r>
    <w:r w:rsidR="00D3233D" w:rsidRPr="00C63D3C">
      <w:rPr>
        <w:rStyle w:val="PageNumber"/>
        <w:rFonts w:ascii="Arial" w:hAnsi="Arial" w:cs="Arial"/>
      </w:rPr>
      <w:fldChar w:fldCharType="begin"/>
    </w:r>
    <w:r w:rsidRPr="00C63D3C">
      <w:rPr>
        <w:rStyle w:val="PageNumber"/>
        <w:rFonts w:ascii="Arial" w:hAnsi="Arial" w:cs="Arial"/>
      </w:rPr>
      <w:instrText xml:space="preserve"> PAGE </w:instrText>
    </w:r>
    <w:r w:rsidR="00D3233D" w:rsidRPr="00C63D3C">
      <w:rPr>
        <w:rStyle w:val="PageNumber"/>
        <w:rFonts w:ascii="Arial" w:hAnsi="Arial" w:cs="Arial"/>
      </w:rPr>
      <w:fldChar w:fldCharType="separate"/>
    </w:r>
    <w:r w:rsidR="007E7C61">
      <w:rPr>
        <w:rStyle w:val="PageNumber"/>
        <w:rFonts w:ascii="Arial" w:hAnsi="Arial" w:cs="Arial"/>
        <w:noProof/>
      </w:rPr>
      <w:t>1</w:t>
    </w:r>
    <w:r w:rsidR="00D3233D" w:rsidRPr="00C63D3C">
      <w:rPr>
        <w:rStyle w:val="PageNumber"/>
        <w:rFonts w:ascii="Arial" w:hAnsi="Arial" w:cs="Arial"/>
      </w:rPr>
      <w:fldChar w:fldCharType="end"/>
    </w:r>
    <w:r w:rsidRPr="00C63D3C">
      <w:rPr>
        <w:rFonts w:ascii="Arial" w:hAnsi="Arial" w:cs="Arial"/>
      </w:rPr>
      <w:tab/>
      <w:t>2800</w: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D3233D">
    <w:pPr>
      <w:spacing w:line="264" w:lineRule="exact"/>
    </w:pPr>
    <w:r>
      <w:rPr>
        <w:noProof/>
      </w:rPr>
      <w:pict>
        <v:shapetype id="_x0000_t202" coordsize="21600,21600" o:spt="202" path="m,l,21600r21600,l21600,xe">
          <v:stroke joinstyle="miter"/>
          <v:path gradientshapeok="t" o:connecttype="rect"/>
        </v:shapetype>
        <v:shape id="_x0000_s2049" type="#_x0000_t202" style="position:absolute;margin-left:37.05pt;margin-top:4.4pt;width:7in;height:24pt;z-index:251657728" filled="f" stroked="f">
          <v:textbox style="mso-next-textbox:#_x0000_s2049">
            <w:txbxContent>
              <w:p w:rsidR="00050C74" w:rsidRDefault="00050C74" w:rsidP="002646A5">
                <w:pPr>
                  <w:tabs>
                    <w:tab w:val="center" w:pos="4770"/>
                    <w:tab w:val="right" w:pos="9810"/>
                  </w:tabs>
                  <w:rPr>
                    <w:rFonts w:ascii="Arial" w:hAnsi="Arial" w:cs="Arial"/>
                  </w:rPr>
                </w:pPr>
                <w:r>
                  <w:rPr>
                    <w:rFonts w:ascii="Arial" w:hAnsi="Arial" w:cs="Arial"/>
                  </w:rPr>
                  <w:t>2800, Enclosure 5</w:t>
                </w:r>
                <w:r>
                  <w:rPr>
                    <w:rFonts w:ascii="Arial" w:hAnsi="Arial" w:cs="Arial"/>
                  </w:rPr>
                  <w:tab/>
                  <w:t>E5-</w:t>
                </w:r>
                <w:r w:rsidR="00D3233D">
                  <w:rPr>
                    <w:rFonts w:ascii="Arial" w:hAnsi="Arial" w:cs="Arial"/>
                  </w:rPr>
                  <w:fldChar w:fldCharType="begin"/>
                </w:r>
                <w:r>
                  <w:rPr>
                    <w:rFonts w:ascii="Arial" w:hAnsi="Arial" w:cs="Arial"/>
                  </w:rPr>
                  <w:instrText xml:space="preserve">PAGE </w:instrText>
                </w:r>
                <w:r w:rsidR="00D3233D">
                  <w:rPr>
                    <w:rFonts w:ascii="Arial" w:hAnsi="Arial" w:cs="Arial"/>
                  </w:rPr>
                  <w:fldChar w:fldCharType="separate"/>
                </w:r>
                <w:r>
                  <w:rPr>
                    <w:rFonts w:ascii="Arial" w:hAnsi="Arial" w:cs="Arial"/>
                    <w:noProof/>
                  </w:rPr>
                  <w:t>2</w:t>
                </w:r>
                <w:r w:rsidR="00D3233D">
                  <w:rPr>
                    <w:rFonts w:ascii="Arial" w:hAnsi="Arial" w:cs="Arial"/>
                  </w:rPr>
                  <w:fldChar w:fldCharType="end"/>
                </w:r>
                <w:r>
                  <w:rPr>
                    <w:rFonts w:ascii="Arial" w:hAnsi="Arial" w:cs="Arial"/>
                  </w:rPr>
                  <w:tab/>
                  <w:t>Issue Date: 09/28/05</w:t>
                </w:r>
              </w:p>
              <w:p w:rsidR="00050C74" w:rsidRDefault="00050C74"/>
            </w:txbxContent>
          </v:textbox>
        </v:shape>
      </w:pic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rsidP="00755FCF">
    <w:pPr>
      <w:tabs>
        <w:tab w:val="center" w:pos="4950"/>
        <w:tab w:val="right" w:pos="9360"/>
      </w:tabs>
      <w:ind w:right="-720"/>
      <w:rPr>
        <w:rFonts w:ascii="Arial" w:hAnsi="Arial" w:cs="Arial"/>
      </w:rPr>
    </w:pPr>
    <w:r>
      <w:rPr>
        <w:rFonts w:ascii="Arial" w:hAnsi="Arial" w:cs="Arial"/>
      </w:rPr>
      <w:t>Issue Date:  07/27/10</w:t>
    </w:r>
  </w:p>
  <w:p w:rsidR="00050C74" w:rsidRPr="00120206" w:rsidRDefault="00050C74" w:rsidP="00755FCF">
    <w:pPr>
      <w:tabs>
        <w:tab w:val="center" w:pos="4950"/>
        <w:tab w:val="right" w:pos="9360"/>
      </w:tabs>
      <w:ind w:right="-720"/>
      <w:rPr>
        <w:rFonts w:ascii="Arial" w:hAnsi="Arial" w:cs="Arial"/>
      </w:rPr>
    </w:pPr>
    <w:r>
      <w:rPr>
        <w:rFonts w:ascii="Arial" w:hAnsi="Arial" w:cs="Arial"/>
      </w:rPr>
      <w:t>Effective</w:t>
    </w:r>
    <w:r w:rsidRPr="00120206">
      <w:rPr>
        <w:rFonts w:ascii="Arial" w:hAnsi="Arial" w:cs="Arial"/>
      </w:rPr>
      <w:t xml:space="preserve"> Date: </w:t>
    </w:r>
    <w:r>
      <w:rPr>
        <w:rFonts w:ascii="Arial" w:hAnsi="Arial" w:cs="Arial"/>
      </w:rPr>
      <w:t>10/01/10</w:t>
    </w:r>
    <w:r w:rsidRPr="00120206">
      <w:rPr>
        <w:rFonts w:ascii="Arial" w:hAnsi="Arial" w:cs="Arial"/>
      </w:rPr>
      <w:tab/>
      <w:t>E5-</w:t>
    </w:r>
    <w:r w:rsidR="00D3233D" w:rsidRPr="00120206">
      <w:rPr>
        <w:rStyle w:val="PageNumber"/>
        <w:rFonts w:ascii="Arial" w:hAnsi="Arial" w:cs="Arial"/>
      </w:rPr>
      <w:fldChar w:fldCharType="begin"/>
    </w:r>
    <w:r w:rsidRPr="00120206">
      <w:rPr>
        <w:rStyle w:val="PageNumber"/>
        <w:rFonts w:ascii="Arial" w:hAnsi="Arial" w:cs="Arial"/>
      </w:rPr>
      <w:instrText xml:space="preserve"> PAGE </w:instrText>
    </w:r>
    <w:r w:rsidR="00D3233D" w:rsidRPr="00120206">
      <w:rPr>
        <w:rStyle w:val="PageNumber"/>
        <w:rFonts w:ascii="Arial" w:hAnsi="Arial" w:cs="Arial"/>
      </w:rPr>
      <w:fldChar w:fldCharType="separate"/>
    </w:r>
    <w:r>
      <w:rPr>
        <w:rStyle w:val="PageNumber"/>
        <w:rFonts w:ascii="Arial" w:hAnsi="Arial" w:cs="Arial"/>
        <w:noProof/>
      </w:rPr>
      <w:t>2</w:t>
    </w:r>
    <w:r w:rsidR="00D3233D" w:rsidRPr="00120206">
      <w:rPr>
        <w:rStyle w:val="PageNumber"/>
        <w:rFonts w:ascii="Arial" w:hAnsi="Arial" w:cs="Arial"/>
      </w:rPr>
      <w:fldChar w:fldCharType="end"/>
    </w:r>
    <w:r w:rsidRPr="00120206">
      <w:rPr>
        <w:rFonts w:ascii="Arial" w:hAnsi="Arial" w:cs="Arial"/>
      </w:rPr>
      <w:tab/>
      <w:t xml:space="preserve">        2800</w:t>
    </w:r>
  </w:p>
  <w:p w:rsidR="00050C74" w:rsidRDefault="00050C74" w:rsidP="00120206">
    <w:pPr>
      <w:tabs>
        <w:tab w:val="center" w:pos="4770"/>
        <w:tab w:val="right" w:pos="10170"/>
      </w:tabs>
      <w:ind w:left="-630" w:right="-72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CC3098" w:rsidRDefault="00D3233D" w:rsidP="004979E4">
    <w:pPr>
      <w:pStyle w:val="Footer"/>
      <w:framePr w:wrap="around" w:vAnchor="text" w:hAnchor="margin" w:xAlign="center" w:y="1"/>
      <w:rPr>
        <w:rStyle w:val="PageNumber"/>
        <w:rFonts w:ascii="Arial" w:hAnsi="Arial" w:cs="Arial"/>
      </w:rPr>
    </w:pPr>
    <w:r w:rsidRPr="00CC3098">
      <w:rPr>
        <w:rStyle w:val="PageNumber"/>
        <w:rFonts w:ascii="Arial" w:hAnsi="Arial" w:cs="Arial"/>
      </w:rPr>
      <w:fldChar w:fldCharType="begin"/>
    </w:r>
    <w:r w:rsidR="00050C74" w:rsidRPr="00CC3098">
      <w:rPr>
        <w:rStyle w:val="PageNumber"/>
        <w:rFonts w:ascii="Arial" w:hAnsi="Arial" w:cs="Arial"/>
      </w:rPr>
      <w:instrText xml:space="preserve">PAGE  </w:instrText>
    </w:r>
    <w:r w:rsidRPr="00CC3098">
      <w:rPr>
        <w:rStyle w:val="PageNumber"/>
        <w:rFonts w:ascii="Arial" w:hAnsi="Arial" w:cs="Arial"/>
      </w:rPr>
      <w:fldChar w:fldCharType="separate"/>
    </w:r>
    <w:r w:rsidR="007E7C61">
      <w:rPr>
        <w:rStyle w:val="PageNumber"/>
        <w:rFonts w:ascii="Arial" w:hAnsi="Arial" w:cs="Arial"/>
        <w:noProof/>
      </w:rPr>
      <w:t>ii</w:t>
    </w:r>
    <w:r w:rsidRPr="00CC3098">
      <w:rPr>
        <w:rStyle w:val="PageNumber"/>
        <w:rFonts w:ascii="Arial" w:hAnsi="Arial" w:cs="Arial"/>
      </w:rPr>
      <w:fldChar w:fldCharType="end"/>
    </w:r>
  </w:p>
  <w:p w:rsidR="00050C74" w:rsidRDefault="00050C74">
    <w:pPr>
      <w:tabs>
        <w:tab w:val="left" w:pos="4545"/>
        <w:tab w:val="center" w:pos="4680"/>
        <w:tab w:val="right" w:pos="9000"/>
        <w:tab w:val="right" w:pos="9360"/>
      </w:tabs>
      <w:rPr>
        <w:rFonts w:ascii="Arial" w:hAnsi="Arial" w:cs="Arial"/>
      </w:rPr>
    </w:pPr>
    <w:r>
      <w:rPr>
        <w:rFonts w:ascii="Arial" w:hAnsi="Arial" w:cs="Arial"/>
      </w:rPr>
      <w:t>Issue Date:  07/27/10</w:t>
    </w:r>
    <w:r>
      <w:rPr>
        <w:rFonts w:ascii="Arial" w:hAnsi="Arial" w:cs="Arial"/>
      </w:rPr>
      <w:tab/>
    </w:r>
    <w:r>
      <w:rPr>
        <w:rFonts w:ascii="Arial" w:hAnsi="Arial" w:cs="Arial"/>
      </w:rPr>
      <w:tab/>
    </w:r>
  </w:p>
  <w:p w:rsidR="00050C74" w:rsidRDefault="00050C74">
    <w:pPr>
      <w:tabs>
        <w:tab w:val="left" w:pos="4545"/>
        <w:tab w:val="center" w:pos="4680"/>
        <w:tab w:val="right" w:pos="9000"/>
        <w:tab w:val="right" w:pos="9360"/>
      </w:tabs>
      <w:rPr>
        <w:rFonts w:ascii="Arial" w:hAnsi="Arial" w:cs="Arial"/>
      </w:rPr>
    </w:pPr>
    <w:r>
      <w:rPr>
        <w:rFonts w:ascii="Arial" w:hAnsi="Arial" w:cs="Arial"/>
      </w:rPr>
      <w:t>Effective</w:t>
    </w:r>
    <w:r w:rsidRPr="00CF23BA">
      <w:rPr>
        <w:rFonts w:ascii="Arial" w:hAnsi="Arial" w:cs="Arial"/>
      </w:rPr>
      <w:t xml:space="preserve"> Date: </w:t>
    </w:r>
    <w:r>
      <w:rPr>
        <w:rFonts w:ascii="Arial" w:hAnsi="Arial" w:cs="Arial"/>
      </w:rPr>
      <w:t>10</w:t>
    </w:r>
    <w:r w:rsidRPr="00CF23BA">
      <w:rPr>
        <w:rFonts w:ascii="Arial" w:hAnsi="Arial" w:cs="Arial"/>
      </w:rPr>
      <w:t>/</w:t>
    </w:r>
    <w:r>
      <w:rPr>
        <w:rFonts w:ascii="Arial" w:hAnsi="Arial" w:cs="Arial"/>
      </w:rPr>
      <w:t>01</w:t>
    </w:r>
    <w:r w:rsidRPr="00CF23BA">
      <w:rPr>
        <w:rFonts w:ascii="Arial" w:hAnsi="Arial" w:cs="Arial"/>
      </w:rPr>
      <w:t>/</w:t>
    </w:r>
    <w:r>
      <w:rPr>
        <w:rFonts w:ascii="Arial" w:hAnsi="Arial" w:cs="Arial"/>
      </w:rPr>
      <w:t>10</w:t>
    </w:r>
    <w:r w:rsidRPr="00CF23BA">
      <w:rPr>
        <w:rFonts w:ascii="Arial" w:hAnsi="Arial" w:cs="Arial"/>
      </w:rPr>
      <w:tab/>
    </w:r>
    <w:r w:rsidRPr="00CF23BA">
      <w:rPr>
        <w:rFonts w:ascii="Arial" w:hAnsi="Arial" w:cs="Arial"/>
      </w:rPr>
      <w:tab/>
    </w:r>
    <w:r w:rsidRPr="00CF23BA">
      <w:rPr>
        <w:rFonts w:ascii="Arial" w:hAnsi="Arial" w:cs="Arial"/>
      </w:rPr>
      <w:tab/>
      <w:t xml:space="preserve"> 2800</w:t>
    </w:r>
  </w:p>
  <w:p w:rsidR="00050C74" w:rsidRDefault="00050C74">
    <w:pPr>
      <w:tabs>
        <w:tab w:val="center" w:pos="4680"/>
        <w:tab w:val="right" w:pos="9000"/>
        <w:tab w:val="right" w:pos="9360"/>
      </w:tabs>
      <w:rPr>
        <w:rFonts w:ascii="Arial" w:hAnsi="Arial" w:cs="Arial"/>
      </w:rPr>
    </w:pP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E5-2</w:t>
    </w:r>
    <w:r w:rsidRPr="0002409B">
      <w:rPr>
        <w:rFonts w:ascii="Arial" w:hAnsi="Arial" w:cs="Arial"/>
      </w:rPr>
      <w:tab/>
      <w:t>2800</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rsidP="009C588F">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rsidP="009C588F">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E6-4</w:t>
    </w:r>
    <w:r w:rsidRPr="0002409B">
      <w:rPr>
        <w:rFonts w:ascii="Arial" w:hAnsi="Arial" w:cs="Arial"/>
      </w:rPr>
      <w:tab/>
      <w:t>2800</w:t>
    </w:r>
  </w:p>
  <w:p w:rsidR="00050C74" w:rsidRPr="009C588F" w:rsidRDefault="00050C74" w:rsidP="009C588F">
    <w:pPr>
      <w:pStyle w:val="Footer"/>
    </w:pP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E5-3</w:t>
    </w:r>
    <w:r w:rsidRPr="0002409B">
      <w:rPr>
        <w:rFonts w:ascii="Arial" w:hAnsi="Arial" w:cs="Arial"/>
      </w:rPr>
      <w:tab/>
      <w:t>2800</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rsidP="009C588F">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rsidP="009C588F">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E5-3</w:t>
    </w:r>
    <w:r w:rsidRPr="0002409B">
      <w:rPr>
        <w:rFonts w:ascii="Arial" w:hAnsi="Arial" w:cs="Arial"/>
      </w:rPr>
      <w:tab/>
      <w:t>2800</w:t>
    </w:r>
  </w:p>
  <w:p w:rsidR="00050C74" w:rsidRPr="009C588F" w:rsidRDefault="00050C74" w:rsidP="00E95095">
    <w:pPr>
      <w:pStyle w:val="Footer"/>
      <w:tabs>
        <w:tab w:val="clear" w:pos="4320"/>
        <w:tab w:val="clear" w:pos="8640"/>
        <w:tab w:val="left" w:pos="5986"/>
      </w:tabs>
    </w:pPr>
    <w:r>
      <w:tab/>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E6-</w:t>
    </w:r>
    <w:r w:rsidR="00D3233D" w:rsidRPr="00E95095">
      <w:rPr>
        <w:rFonts w:ascii="Arial" w:hAnsi="Arial" w:cs="Arial"/>
      </w:rPr>
      <w:fldChar w:fldCharType="begin"/>
    </w:r>
    <w:r w:rsidRPr="00E95095">
      <w:rPr>
        <w:rFonts w:ascii="Arial" w:hAnsi="Arial" w:cs="Arial"/>
      </w:rPr>
      <w:instrText xml:space="preserve"> PAGE   \* MERGEFORMAT </w:instrText>
    </w:r>
    <w:r w:rsidR="00D3233D" w:rsidRPr="00E95095">
      <w:rPr>
        <w:rFonts w:ascii="Arial" w:hAnsi="Arial" w:cs="Arial"/>
      </w:rPr>
      <w:fldChar w:fldCharType="separate"/>
    </w:r>
    <w:r w:rsidR="007E7C61">
      <w:rPr>
        <w:rFonts w:ascii="Arial" w:hAnsi="Arial" w:cs="Arial"/>
        <w:noProof/>
      </w:rPr>
      <w:t>4</w:t>
    </w:r>
    <w:r w:rsidR="00D3233D" w:rsidRPr="00E95095">
      <w:rPr>
        <w:rFonts w:ascii="Arial" w:hAnsi="Arial" w:cs="Arial"/>
      </w:rPr>
      <w:fldChar w:fldCharType="end"/>
    </w:r>
    <w:r w:rsidRPr="0002409B">
      <w:rPr>
        <w:rFonts w:ascii="Arial" w:hAnsi="Arial" w:cs="Arial"/>
      </w:rPr>
      <w:tab/>
      <w:t>2800</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rsidP="009C588F">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rsidP="009C588F">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E7-</w:t>
    </w:r>
    <w:r w:rsidR="00D3233D" w:rsidRPr="00897B70">
      <w:rPr>
        <w:rFonts w:ascii="Arial" w:hAnsi="Arial" w:cs="Arial"/>
      </w:rPr>
      <w:fldChar w:fldCharType="begin"/>
    </w:r>
    <w:r w:rsidRPr="00897B70">
      <w:rPr>
        <w:rFonts w:ascii="Arial" w:hAnsi="Arial" w:cs="Arial"/>
      </w:rPr>
      <w:instrText xml:space="preserve"> PAGE   \* MERGEFORMAT </w:instrText>
    </w:r>
    <w:r w:rsidR="00D3233D" w:rsidRPr="00897B70">
      <w:rPr>
        <w:rFonts w:ascii="Arial" w:hAnsi="Arial" w:cs="Arial"/>
      </w:rPr>
      <w:fldChar w:fldCharType="separate"/>
    </w:r>
    <w:r>
      <w:rPr>
        <w:rFonts w:ascii="Arial" w:hAnsi="Arial" w:cs="Arial"/>
        <w:noProof/>
      </w:rPr>
      <w:t>5</w:t>
    </w:r>
    <w:r w:rsidR="00D3233D" w:rsidRPr="00897B70">
      <w:rPr>
        <w:rFonts w:ascii="Arial" w:hAnsi="Arial" w:cs="Arial"/>
      </w:rPr>
      <w:fldChar w:fldCharType="end"/>
    </w:r>
    <w:r w:rsidRPr="0002409B">
      <w:rPr>
        <w:rFonts w:ascii="Arial" w:hAnsi="Arial" w:cs="Arial"/>
      </w:rPr>
      <w:tab/>
      <w:t>2800</w:t>
    </w:r>
  </w:p>
  <w:p w:rsidR="00050C74" w:rsidRPr="009C588F" w:rsidRDefault="00050C74" w:rsidP="009C588F">
    <w:pPr>
      <w:pStyle w:val="Footer"/>
    </w:pP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rsidP="009C588F">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rsidP="009C588F">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E7-</w:t>
    </w:r>
    <w:r w:rsidR="00D3233D" w:rsidRPr="00897B70">
      <w:rPr>
        <w:rFonts w:ascii="Arial" w:hAnsi="Arial" w:cs="Arial"/>
      </w:rPr>
      <w:fldChar w:fldCharType="begin"/>
    </w:r>
    <w:r w:rsidRPr="00897B70">
      <w:rPr>
        <w:rFonts w:ascii="Arial" w:hAnsi="Arial" w:cs="Arial"/>
      </w:rPr>
      <w:instrText xml:space="preserve"> PAGE   \* MERGEFORMAT </w:instrText>
    </w:r>
    <w:r w:rsidR="00D3233D" w:rsidRPr="00897B70">
      <w:rPr>
        <w:rFonts w:ascii="Arial" w:hAnsi="Arial" w:cs="Arial"/>
      </w:rPr>
      <w:fldChar w:fldCharType="separate"/>
    </w:r>
    <w:r w:rsidR="007E7C61">
      <w:rPr>
        <w:rFonts w:ascii="Arial" w:hAnsi="Arial" w:cs="Arial"/>
        <w:noProof/>
      </w:rPr>
      <w:t>1</w:t>
    </w:r>
    <w:r w:rsidR="00D3233D" w:rsidRPr="00897B70">
      <w:rPr>
        <w:rFonts w:ascii="Arial" w:hAnsi="Arial" w:cs="Arial"/>
      </w:rPr>
      <w:fldChar w:fldCharType="end"/>
    </w:r>
    <w:r w:rsidRPr="0002409B">
      <w:rPr>
        <w:rFonts w:ascii="Arial" w:hAnsi="Arial" w:cs="Arial"/>
      </w:rPr>
      <w:tab/>
      <w:t>2800</w:t>
    </w:r>
  </w:p>
  <w:p w:rsidR="00050C74" w:rsidRPr="009C588F" w:rsidRDefault="00050C74" w:rsidP="009C588F">
    <w:pPr>
      <w:pStyle w:val="Footer"/>
    </w:pP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E7-</w:t>
    </w:r>
    <w:r w:rsidR="00D3233D" w:rsidRPr="00E95095">
      <w:rPr>
        <w:rFonts w:ascii="Arial" w:hAnsi="Arial" w:cs="Arial"/>
      </w:rPr>
      <w:fldChar w:fldCharType="begin"/>
    </w:r>
    <w:r w:rsidRPr="00E95095">
      <w:rPr>
        <w:rFonts w:ascii="Arial" w:hAnsi="Arial" w:cs="Arial"/>
      </w:rPr>
      <w:instrText xml:space="preserve"> PAGE   \* MERGEFORMAT </w:instrText>
    </w:r>
    <w:r w:rsidR="00D3233D" w:rsidRPr="00E95095">
      <w:rPr>
        <w:rFonts w:ascii="Arial" w:hAnsi="Arial" w:cs="Arial"/>
      </w:rPr>
      <w:fldChar w:fldCharType="separate"/>
    </w:r>
    <w:r w:rsidR="007E7C61">
      <w:rPr>
        <w:rFonts w:ascii="Arial" w:hAnsi="Arial" w:cs="Arial"/>
        <w:noProof/>
      </w:rPr>
      <w:t>3</w:t>
    </w:r>
    <w:r w:rsidR="00D3233D" w:rsidRPr="00E95095">
      <w:rPr>
        <w:rFonts w:ascii="Arial" w:hAnsi="Arial" w:cs="Arial"/>
      </w:rPr>
      <w:fldChar w:fldCharType="end"/>
    </w:r>
    <w:r w:rsidRPr="0002409B">
      <w:rPr>
        <w:rFonts w:ascii="Arial" w:hAnsi="Arial" w:cs="Arial"/>
      </w:rPr>
      <w:tab/>
      <w:t>2800</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rsidP="009C588F">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rsidP="009C588F">
    <w:pPr>
      <w:tabs>
        <w:tab w:val="center" w:pos="4680"/>
        <w:tab w:val="right" w:pos="93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E7-</w:t>
    </w:r>
    <w:r w:rsidR="00D3233D" w:rsidRPr="00747C98">
      <w:rPr>
        <w:rFonts w:ascii="Arial" w:hAnsi="Arial" w:cs="Arial"/>
      </w:rPr>
      <w:fldChar w:fldCharType="begin"/>
    </w:r>
    <w:r w:rsidRPr="00747C98">
      <w:rPr>
        <w:rFonts w:ascii="Arial" w:hAnsi="Arial" w:cs="Arial"/>
      </w:rPr>
      <w:instrText xml:space="preserve"> PAGE   \* MERGEFORMAT </w:instrText>
    </w:r>
    <w:r w:rsidR="00D3233D" w:rsidRPr="00747C98">
      <w:rPr>
        <w:rFonts w:ascii="Arial" w:hAnsi="Arial" w:cs="Arial"/>
      </w:rPr>
      <w:fldChar w:fldCharType="separate"/>
    </w:r>
    <w:r>
      <w:rPr>
        <w:rFonts w:ascii="Arial" w:hAnsi="Arial" w:cs="Arial"/>
        <w:noProof/>
      </w:rPr>
      <w:t>1</w:t>
    </w:r>
    <w:r w:rsidR="00D3233D" w:rsidRPr="00747C98">
      <w:rPr>
        <w:rFonts w:ascii="Arial" w:hAnsi="Arial" w:cs="Arial"/>
      </w:rPr>
      <w:fldChar w:fldCharType="end"/>
    </w:r>
    <w:r w:rsidRPr="0002409B">
      <w:rPr>
        <w:rFonts w:ascii="Arial" w:hAnsi="Arial" w:cs="Arial"/>
      </w:rPr>
      <w:tab/>
      <w:t>2800</w:t>
    </w:r>
  </w:p>
  <w:p w:rsidR="00050C74" w:rsidRPr="009C588F" w:rsidRDefault="00050C74" w:rsidP="004401F4">
    <w:pPr>
      <w:pStyle w:val="Footer"/>
      <w:jc w:val="right"/>
    </w:pP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7A21E5" w:rsidRDefault="00050C74">
    <w:pPr>
      <w:tabs>
        <w:tab w:val="center" w:pos="4680"/>
        <w:tab w:val="right" w:pos="9360"/>
      </w:tabs>
      <w:rPr>
        <w:rFonts w:ascii="Arial" w:hAnsi="Arial" w:cs="Arial"/>
        <w:sz w:val="22"/>
        <w:szCs w:val="22"/>
      </w:rPr>
    </w:pPr>
    <w:r>
      <w:rPr>
        <w:rFonts w:ascii="Arial" w:hAnsi="Arial" w:cs="Arial"/>
      </w:rPr>
      <w:t>Effective</w:t>
    </w:r>
    <w:r w:rsidRPr="007A21E5">
      <w:rPr>
        <w:rFonts w:ascii="Arial" w:hAnsi="Arial" w:cs="Arial"/>
      </w:rPr>
      <w:t xml:space="preserve"> Date: </w:t>
    </w:r>
    <w:r>
      <w:rPr>
        <w:rFonts w:ascii="Arial" w:hAnsi="Arial" w:cs="Arial"/>
      </w:rPr>
      <w:t>10</w:t>
    </w:r>
    <w:r w:rsidRPr="007A21E5">
      <w:rPr>
        <w:rFonts w:ascii="Arial" w:hAnsi="Arial" w:cs="Arial"/>
      </w:rPr>
      <w:t>/</w:t>
    </w:r>
    <w:r>
      <w:rPr>
        <w:rFonts w:ascii="Arial" w:hAnsi="Arial" w:cs="Arial"/>
      </w:rPr>
      <w:t>01</w:t>
    </w:r>
    <w:r w:rsidRPr="007A21E5">
      <w:rPr>
        <w:rFonts w:ascii="Arial" w:hAnsi="Arial" w:cs="Arial"/>
      </w:rPr>
      <w:t>/</w:t>
    </w:r>
    <w:r>
      <w:rPr>
        <w:rFonts w:ascii="Arial" w:hAnsi="Arial" w:cs="Arial"/>
      </w:rPr>
      <w:t>10</w:t>
    </w:r>
    <w:r w:rsidRPr="007A21E5">
      <w:rPr>
        <w:rFonts w:ascii="Arial" w:hAnsi="Arial" w:cs="Arial"/>
      </w:rPr>
      <w:tab/>
      <w:t>E</w:t>
    </w:r>
    <w:r>
      <w:rPr>
        <w:rFonts w:ascii="Arial" w:hAnsi="Arial" w:cs="Arial"/>
      </w:rPr>
      <w:t>8</w:t>
    </w:r>
    <w:r w:rsidRPr="007A21E5">
      <w:rPr>
        <w:rFonts w:ascii="Arial" w:hAnsi="Arial" w:cs="Arial"/>
      </w:rPr>
      <w:t>-</w:t>
    </w:r>
    <w:r w:rsidR="00D3233D" w:rsidRPr="007A21E5">
      <w:rPr>
        <w:rStyle w:val="PageNumber"/>
        <w:rFonts w:ascii="Arial" w:hAnsi="Arial" w:cs="Arial"/>
      </w:rPr>
      <w:fldChar w:fldCharType="begin"/>
    </w:r>
    <w:r w:rsidRPr="007A21E5">
      <w:rPr>
        <w:rStyle w:val="PageNumber"/>
        <w:rFonts w:ascii="Arial" w:hAnsi="Arial" w:cs="Arial"/>
      </w:rPr>
      <w:instrText xml:space="preserve"> PAGE </w:instrText>
    </w:r>
    <w:r w:rsidR="00D3233D" w:rsidRPr="007A21E5">
      <w:rPr>
        <w:rStyle w:val="PageNumber"/>
        <w:rFonts w:ascii="Arial" w:hAnsi="Arial" w:cs="Arial"/>
      </w:rPr>
      <w:fldChar w:fldCharType="separate"/>
    </w:r>
    <w:r w:rsidR="007E7C61">
      <w:rPr>
        <w:rStyle w:val="PageNumber"/>
        <w:rFonts w:ascii="Arial" w:hAnsi="Arial" w:cs="Arial"/>
        <w:noProof/>
      </w:rPr>
      <w:t>2</w:t>
    </w:r>
    <w:r w:rsidR="00D3233D" w:rsidRPr="007A21E5">
      <w:rPr>
        <w:rStyle w:val="PageNumber"/>
        <w:rFonts w:ascii="Arial" w:hAnsi="Arial" w:cs="Arial"/>
      </w:rPr>
      <w:fldChar w:fldCharType="end"/>
    </w:r>
    <w:r w:rsidRPr="007A21E5">
      <w:rPr>
        <w:rFonts w:ascii="Arial" w:hAnsi="Arial" w:cs="Arial"/>
      </w:rPr>
      <w:tab/>
      <w:t>2800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33D" w:rsidRPr="00D3233D" w:rsidRDefault="00D3233D" w:rsidP="00D3233D">
    <w:pPr>
      <w:pStyle w:val="Footer"/>
      <w:rPr>
        <w:rPrChange w:id="48" w:author="NAA" w:date="2010-06-24T12:28:00Z">
          <w:rPr>
            <w:rFonts w:ascii="Arial" w:hAnsi="Arial"/>
          </w:rPr>
        </w:rPrChange>
      </w:rPr>
      <w:pPrChange w:id="49" w:author="NAA" w:date="2010-06-24T12:28:00Z">
        <w:pPr>
          <w:tabs>
            <w:tab w:val="center" w:pos="4680"/>
            <w:tab w:val="right" w:pos="9360"/>
          </w:tabs>
        </w:pPr>
      </w:pPrChange>
    </w:pP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7A21E5" w:rsidRDefault="00050C74">
    <w:pPr>
      <w:tabs>
        <w:tab w:val="center" w:pos="4680"/>
        <w:tab w:val="right" w:pos="9360"/>
      </w:tabs>
      <w:rPr>
        <w:rFonts w:ascii="Arial" w:hAnsi="Arial" w:cs="Arial"/>
        <w:sz w:val="22"/>
        <w:szCs w:val="22"/>
      </w:rPr>
    </w:pPr>
    <w:r>
      <w:rPr>
        <w:rFonts w:ascii="Arial" w:hAnsi="Arial" w:cs="Arial"/>
      </w:rPr>
      <w:t>Effective</w:t>
    </w:r>
    <w:r w:rsidRPr="007A21E5">
      <w:rPr>
        <w:rFonts w:ascii="Arial" w:hAnsi="Arial" w:cs="Arial"/>
      </w:rPr>
      <w:t xml:space="preserve"> Date: </w:t>
    </w:r>
    <w:r>
      <w:rPr>
        <w:rFonts w:ascii="Arial" w:hAnsi="Arial" w:cs="Arial"/>
      </w:rPr>
      <w:t>10</w:t>
    </w:r>
    <w:r w:rsidRPr="007A21E5">
      <w:rPr>
        <w:rFonts w:ascii="Arial" w:hAnsi="Arial" w:cs="Arial"/>
      </w:rPr>
      <w:t>/</w:t>
    </w:r>
    <w:r>
      <w:rPr>
        <w:rFonts w:ascii="Arial" w:hAnsi="Arial" w:cs="Arial"/>
      </w:rPr>
      <w:t>01</w:t>
    </w:r>
    <w:r w:rsidRPr="007A21E5">
      <w:rPr>
        <w:rFonts w:ascii="Arial" w:hAnsi="Arial" w:cs="Arial"/>
      </w:rPr>
      <w:t>/</w:t>
    </w:r>
    <w:r>
      <w:rPr>
        <w:rFonts w:ascii="Arial" w:hAnsi="Arial" w:cs="Arial"/>
      </w:rPr>
      <w:t>10</w:t>
    </w:r>
    <w:r w:rsidRPr="007A21E5">
      <w:rPr>
        <w:rFonts w:ascii="Arial" w:hAnsi="Arial" w:cs="Arial"/>
      </w:rPr>
      <w:tab/>
      <w:t>E</w:t>
    </w:r>
    <w:r>
      <w:rPr>
        <w:rFonts w:ascii="Arial" w:hAnsi="Arial" w:cs="Arial"/>
      </w:rPr>
      <w:t>9</w:t>
    </w:r>
    <w:r w:rsidRPr="007A21E5">
      <w:rPr>
        <w:rFonts w:ascii="Arial" w:hAnsi="Arial" w:cs="Arial"/>
      </w:rPr>
      <w:t>-</w:t>
    </w:r>
    <w:r w:rsidR="00D3233D" w:rsidRPr="007A21E5">
      <w:rPr>
        <w:rStyle w:val="PageNumber"/>
        <w:rFonts w:ascii="Arial" w:hAnsi="Arial" w:cs="Arial"/>
      </w:rPr>
      <w:fldChar w:fldCharType="begin"/>
    </w:r>
    <w:r w:rsidRPr="007A21E5">
      <w:rPr>
        <w:rStyle w:val="PageNumber"/>
        <w:rFonts w:ascii="Arial" w:hAnsi="Arial" w:cs="Arial"/>
      </w:rPr>
      <w:instrText xml:space="preserve"> PAGE </w:instrText>
    </w:r>
    <w:r w:rsidR="00D3233D" w:rsidRPr="007A21E5">
      <w:rPr>
        <w:rStyle w:val="PageNumber"/>
        <w:rFonts w:ascii="Arial" w:hAnsi="Arial" w:cs="Arial"/>
      </w:rPr>
      <w:fldChar w:fldCharType="separate"/>
    </w:r>
    <w:r w:rsidR="007E7C61">
      <w:rPr>
        <w:rStyle w:val="PageNumber"/>
        <w:rFonts w:ascii="Arial" w:hAnsi="Arial" w:cs="Arial"/>
        <w:noProof/>
      </w:rPr>
      <w:t>1</w:t>
    </w:r>
    <w:r w:rsidR="00D3233D" w:rsidRPr="007A21E5">
      <w:rPr>
        <w:rStyle w:val="PageNumber"/>
        <w:rFonts w:ascii="Arial" w:hAnsi="Arial" w:cs="Arial"/>
      </w:rPr>
      <w:fldChar w:fldCharType="end"/>
    </w:r>
    <w:r w:rsidRPr="007A21E5">
      <w:rPr>
        <w:rFonts w:ascii="Arial" w:hAnsi="Arial" w:cs="Arial"/>
      </w:rPr>
      <w:tab/>
      <w:t>2800</w: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7A21E5" w:rsidRDefault="00050C74" w:rsidP="00591AB6">
    <w:pPr>
      <w:tabs>
        <w:tab w:val="center" w:pos="4680"/>
        <w:tab w:val="right" w:pos="9360"/>
      </w:tabs>
      <w:rPr>
        <w:rFonts w:ascii="Arial" w:hAnsi="Arial" w:cs="Arial"/>
        <w:sz w:val="22"/>
        <w:szCs w:val="22"/>
      </w:rPr>
    </w:pPr>
    <w:r>
      <w:rPr>
        <w:rFonts w:ascii="Arial" w:hAnsi="Arial" w:cs="Arial"/>
      </w:rPr>
      <w:t>Effective</w:t>
    </w:r>
    <w:r w:rsidRPr="007A21E5">
      <w:rPr>
        <w:rFonts w:ascii="Arial" w:hAnsi="Arial" w:cs="Arial"/>
      </w:rPr>
      <w:t xml:space="preserve"> Date: </w:t>
    </w:r>
    <w:r>
      <w:rPr>
        <w:rFonts w:ascii="Arial" w:hAnsi="Arial" w:cs="Arial"/>
      </w:rPr>
      <w:t>10</w:t>
    </w:r>
    <w:r w:rsidRPr="007A21E5">
      <w:rPr>
        <w:rFonts w:ascii="Arial" w:hAnsi="Arial" w:cs="Arial"/>
      </w:rPr>
      <w:t>/</w:t>
    </w:r>
    <w:r>
      <w:rPr>
        <w:rFonts w:ascii="Arial" w:hAnsi="Arial" w:cs="Arial"/>
      </w:rPr>
      <w:t>01</w:t>
    </w:r>
    <w:r w:rsidRPr="007A21E5">
      <w:rPr>
        <w:rFonts w:ascii="Arial" w:hAnsi="Arial" w:cs="Arial"/>
      </w:rPr>
      <w:t>/</w:t>
    </w:r>
    <w:r>
      <w:rPr>
        <w:rFonts w:ascii="Arial" w:hAnsi="Arial" w:cs="Arial"/>
      </w:rPr>
      <w:t>10</w:t>
    </w:r>
    <w:r w:rsidRPr="007A21E5">
      <w:rPr>
        <w:rFonts w:ascii="Arial" w:hAnsi="Arial" w:cs="Arial"/>
      </w:rPr>
      <w:tab/>
    </w:r>
    <w:r>
      <w:rPr>
        <w:rFonts w:ascii="Arial" w:hAnsi="Arial" w:cs="Arial"/>
      </w:rPr>
      <w:t>E10-</w:t>
    </w:r>
    <w:r w:rsidR="00D3233D" w:rsidRPr="007A21E5">
      <w:rPr>
        <w:rStyle w:val="PageNumber"/>
        <w:rFonts w:ascii="Arial" w:hAnsi="Arial" w:cs="Arial"/>
      </w:rPr>
      <w:fldChar w:fldCharType="begin"/>
    </w:r>
    <w:r w:rsidRPr="007A21E5">
      <w:rPr>
        <w:rStyle w:val="PageNumber"/>
        <w:rFonts w:ascii="Arial" w:hAnsi="Arial" w:cs="Arial"/>
      </w:rPr>
      <w:instrText xml:space="preserve"> PAGE </w:instrText>
    </w:r>
    <w:r w:rsidR="00D3233D" w:rsidRPr="007A21E5">
      <w:rPr>
        <w:rStyle w:val="PageNumber"/>
        <w:rFonts w:ascii="Arial" w:hAnsi="Arial" w:cs="Arial"/>
      </w:rPr>
      <w:fldChar w:fldCharType="separate"/>
    </w:r>
    <w:r w:rsidR="007E7C61">
      <w:rPr>
        <w:rStyle w:val="PageNumber"/>
        <w:rFonts w:ascii="Arial" w:hAnsi="Arial" w:cs="Arial"/>
        <w:noProof/>
      </w:rPr>
      <w:t>2</w:t>
    </w:r>
    <w:r w:rsidR="00D3233D" w:rsidRPr="007A21E5">
      <w:rPr>
        <w:rStyle w:val="PageNumber"/>
        <w:rFonts w:ascii="Arial" w:hAnsi="Arial" w:cs="Arial"/>
      </w:rPr>
      <w:fldChar w:fldCharType="end"/>
    </w:r>
    <w:r w:rsidRPr="007A21E5">
      <w:rPr>
        <w:rFonts w:ascii="Arial" w:hAnsi="Arial" w:cs="Arial"/>
      </w:rPr>
      <w:tab/>
      <w:t>2800</w: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7A21E5" w:rsidRDefault="00050C74" w:rsidP="004E4FF8">
    <w:pPr>
      <w:tabs>
        <w:tab w:val="center" w:pos="6480"/>
        <w:tab w:val="right" w:pos="12960"/>
      </w:tabs>
      <w:rPr>
        <w:rFonts w:ascii="Arial" w:hAnsi="Arial" w:cs="Arial"/>
        <w:sz w:val="22"/>
        <w:szCs w:val="22"/>
      </w:rPr>
    </w:pPr>
    <w:r>
      <w:rPr>
        <w:rFonts w:ascii="Arial" w:hAnsi="Arial" w:cs="Arial"/>
      </w:rPr>
      <w:t>Effective</w:t>
    </w:r>
    <w:r w:rsidRPr="007A21E5">
      <w:rPr>
        <w:rFonts w:ascii="Arial" w:hAnsi="Arial" w:cs="Arial"/>
      </w:rPr>
      <w:t xml:space="preserve"> Date: </w:t>
    </w:r>
    <w:r>
      <w:rPr>
        <w:rFonts w:ascii="Arial" w:hAnsi="Arial" w:cs="Arial"/>
      </w:rPr>
      <w:t>10</w:t>
    </w:r>
    <w:r w:rsidRPr="007A21E5">
      <w:rPr>
        <w:rFonts w:ascii="Arial" w:hAnsi="Arial" w:cs="Arial"/>
      </w:rPr>
      <w:t>/</w:t>
    </w:r>
    <w:r>
      <w:rPr>
        <w:rFonts w:ascii="Arial" w:hAnsi="Arial" w:cs="Arial"/>
      </w:rPr>
      <w:t>01</w:t>
    </w:r>
    <w:r w:rsidRPr="007A21E5">
      <w:rPr>
        <w:rFonts w:ascii="Arial" w:hAnsi="Arial" w:cs="Arial"/>
      </w:rPr>
      <w:t>/</w:t>
    </w:r>
    <w:r>
      <w:rPr>
        <w:rFonts w:ascii="Arial" w:hAnsi="Arial" w:cs="Arial"/>
      </w:rPr>
      <w:t>10</w:t>
    </w:r>
    <w:r w:rsidRPr="007A21E5">
      <w:rPr>
        <w:rFonts w:ascii="Arial" w:hAnsi="Arial" w:cs="Arial"/>
      </w:rPr>
      <w:tab/>
    </w:r>
    <w:r>
      <w:rPr>
        <w:rFonts w:ascii="Arial" w:hAnsi="Arial" w:cs="Arial"/>
      </w:rPr>
      <w:t>Att 1-</w:t>
    </w:r>
    <w:r w:rsidR="00D3233D" w:rsidRPr="007A21E5">
      <w:rPr>
        <w:rStyle w:val="PageNumber"/>
        <w:rFonts w:ascii="Arial" w:hAnsi="Arial" w:cs="Arial"/>
      </w:rPr>
      <w:fldChar w:fldCharType="begin"/>
    </w:r>
    <w:r w:rsidRPr="007A21E5">
      <w:rPr>
        <w:rStyle w:val="PageNumber"/>
        <w:rFonts w:ascii="Arial" w:hAnsi="Arial" w:cs="Arial"/>
      </w:rPr>
      <w:instrText xml:space="preserve"> PAGE </w:instrText>
    </w:r>
    <w:r w:rsidR="00D3233D" w:rsidRPr="007A21E5">
      <w:rPr>
        <w:rStyle w:val="PageNumber"/>
        <w:rFonts w:ascii="Arial" w:hAnsi="Arial" w:cs="Arial"/>
      </w:rPr>
      <w:fldChar w:fldCharType="separate"/>
    </w:r>
    <w:r w:rsidR="007E7C61">
      <w:rPr>
        <w:rStyle w:val="PageNumber"/>
        <w:rFonts w:ascii="Arial" w:hAnsi="Arial" w:cs="Arial"/>
        <w:noProof/>
      </w:rPr>
      <w:t>2</w:t>
    </w:r>
    <w:r w:rsidR="00D3233D" w:rsidRPr="007A21E5">
      <w:rPr>
        <w:rStyle w:val="PageNumber"/>
        <w:rFonts w:ascii="Arial" w:hAnsi="Arial" w:cs="Arial"/>
      </w:rPr>
      <w:fldChar w:fldCharType="end"/>
    </w:r>
    <w:r w:rsidRPr="007A21E5">
      <w:rPr>
        <w:rFonts w:ascii="Arial" w:hAnsi="Arial" w:cs="Arial"/>
      </w:rPr>
      <w:tab/>
      <w:t>2800</w: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394072" w:rsidRDefault="00050C74" w:rsidP="009C588F">
    <w:pPr>
      <w:spacing w:line="264" w:lineRule="exact"/>
      <w:rPr>
        <w:rFonts w:ascii="Arial" w:hAnsi="Arial" w:cs="Arial"/>
      </w:rPr>
    </w:pPr>
    <w:r w:rsidRPr="00394072">
      <w:rPr>
        <w:rFonts w:ascii="Arial" w:hAnsi="Arial" w:cs="Arial"/>
      </w:rPr>
      <w:t xml:space="preserve">Issue Date:  </w:t>
    </w:r>
    <w:r>
      <w:rPr>
        <w:rFonts w:ascii="Arial" w:hAnsi="Arial" w:cs="Arial"/>
      </w:rPr>
      <w:t>07/27/10</w:t>
    </w:r>
  </w:p>
  <w:p w:rsidR="00050C74" w:rsidRPr="0002409B" w:rsidRDefault="00050C74" w:rsidP="004E4FF8">
    <w:pPr>
      <w:tabs>
        <w:tab w:val="center" w:pos="6480"/>
        <w:tab w:val="right" w:pos="12960"/>
      </w:tabs>
      <w:rPr>
        <w:rFonts w:ascii="Arial" w:hAnsi="Arial" w:cs="Arial"/>
        <w:sz w:val="22"/>
        <w:szCs w:val="22"/>
      </w:rPr>
    </w:pPr>
    <w:r>
      <w:rPr>
        <w:rFonts w:ascii="Arial" w:hAnsi="Arial" w:cs="Arial"/>
      </w:rPr>
      <w:t>Effective</w:t>
    </w:r>
    <w:r w:rsidRPr="0002409B">
      <w:rPr>
        <w:rFonts w:ascii="Arial" w:hAnsi="Arial" w:cs="Arial"/>
      </w:rPr>
      <w:t xml:space="preserve"> Date: </w:t>
    </w:r>
    <w:r>
      <w:rPr>
        <w:rFonts w:ascii="Arial" w:hAnsi="Arial" w:cs="Arial"/>
      </w:rPr>
      <w:t>10/01/10</w:t>
    </w:r>
    <w:r w:rsidRPr="0002409B">
      <w:rPr>
        <w:rFonts w:ascii="Arial" w:hAnsi="Arial" w:cs="Arial"/>
      </w:rPr>
      <w:tab/>
    </w:r>
    <w:r>
      <w:rPr>
        <w:rFonts w:ascii="Arial" w:hAnsi="Arial" w:cs="Arial"/>
      </w:rPr>
      <w:t>Att. 1-1</w:t>
    </w:r>
    <w:r w:rsidRPr="0002409B">
      <w:rPr>
        <w:rFonts w:ascii="Arial" w:hAnsi="Arial" w:cs="Arial"/>
      </w:rPr>
      <w:tab/>
      <w:t>2800</w:t>
    </w:r>
  </w:p>
  <w:p w:rsidR="00050C74" w:rsidRPr="009C588F" w:rsidRDefault="00050C74" w:rsidP="009C588F">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D3233D">
    <w:pPr>
      <w:pStyle w:val="Footer"/>
      <w:framePr w:wrap="around" w:vAnchor="text" w:hAnchor="margin" w:xAlign="center" w:y="1"/>
      <w:rPr>
        <w:rStyle w:val="PageNumber"/>
        <w:rFonts w:ascii="Arial" w:hAnsi="Arial"/>
      </w:rPr>
    </w:pPr>
    <w:r w:rsidRPr="00CC3098">
      <w:rPr>
        <w:rStyle w:val="PageNumber"/>
        <w:rFonts w:ascii="Arial" w:hAnsi="Arial" w:cs="Arial"/>
      </w:rPr>
      <w:fldChar w:fldCharType="begin"/>
    </w:r>
    <w:r w:rsidR="00050C74" w:rsidRPr="00CC3098">
      <w:rPr>
        <w:rStyle w:val="PageNumber"/>
        <w:rFonts w:ascii="Arial" w:hAnsi="Arial" w:cs="Arial"/>
      </w:rPr>
      <w:instrText xml:space="preserve">PAGE  </w:instrText>
    </w:r>
    <w:r w:rsidRPr="00CC3098">
      <w:rPr>
        <w:rStyle w:val="PageNumber"/>
        <w:rFonts w:ascii="Arial" w:hAnsi="Arial" w:cs="Arial"/>
      </w:rPr>
      <w:fldChar w:fldCharType="separate"/>
    </w:r>
    <w:r w:rsidR="007E7C61">
      <w:rPr>
        <w:rStyle w:val="PageNumber"/>
        <w:rFonts w:ascii="Arial" w:hAnsi="Arial" w:cs="Arial"/>
        <w:noProof/>
      </w:rPr>
      <w:t>28</w:t>
    </w:r>
    <w:r w:rsidRPr="00CC3098">
      <w:rPr>
        <w:rStyle w:val="PageNumber"/>
        <w:rFonts w:ascii="Arial" w:hAnsi="Arial" w:cs="Arial"/>
      </w:rPr>
      <w:fldChar w:fldCharType="end"/>
    </w:r>
  </w:p>
  <w:p w:rsidR="00050C74" w:rsidRDefault="00050C74">
    <w:pPr>
      <w:tabs>
        <w:tab w:val="center" w:pos="4680"/>
        <w:tab w:val="right" w:pos="9360"/>
      </w:tabs>
      <w:rPr>
        <w:rFonts w:ascii="Arial" w:hAnsi="Arial" w:cs="Arial"/>
      </w:rPr>
    </w:pPr>
    <w:r>
      <w:rPr>
        <w:rFonts w:ascii="Arial" w:hAnsi="Arial" w:cs="Arial"/>
      </w:rPr>
      <w:t>Issue Date:  07/27/10</w:t>
    </w:r>
  </w:p>
  <w:p w:rsidR="00050C74" w:rsidRDefault="00050C74">
    <w:pPr>
      <w:tabs>
        <w:tab w:val="center" w:pos="4680"/>
        <w:tab w:val="right" w:pos="9360"/>
      </w:tabs>
      <w:rPr>
        <w:rFonts w:ascii="Arial" w:hAnsi="Arial" w:cs="Arial"/>
      </w:rPr>
    </w:pPr>
    <w:r>
      <w:rPr>
        <w:rFonts w:ascii="Arial" w:hAnsi="Arial" w:cs="Arial"/>
      </w:rPr>
      <w:t>Effective</w:t>
    </w:r>
    <w:r w:rsidRPr="006F49BE">
      <w:rPr>
        <w:rFonts w:ascii="Arial" w:hAnsi="Arial" w:cs="Arial"/>
      </w:rPr>
      <w:t xml:space="preserve"> Date: </w:t>
    </w:r>
    <w:r>
      <w:rPr>
        <w:rFonts w:ascii="Arial" w:hAnsi="Arial" w:cs="Arial"/>
      </w:rPr>
      <w:t>10</w:t>
    </w:r>
    <w:r w:rsidRPr="006F49BE">
      <w:rPr>
        <w:rFonts w:ascii="Arial" w:hAnsi="Arial" w:cs="Arial"/>
      </w:rPr>
      <w:t>/</w:t>
    </w:r>
    <w:r>
      <w:rPr>
        <w:rFonts w:ascii="Arial" w:hAnsi="Arial" w:cs="Arial"/>
      </w:rPr>
      <w:t>01</w:t>
    </w:r>
    <w:r w:rsidRPr="006F49BE">
      <w:rPr>
        <w:rFonts w:ascii="Arial" w:hAnsi="Arial" w:cs="Arial"/>
      </w:rPr>
      <w:t>/</w:t>
    </w:r>
    <w:r>
      <w:rPr>
        <w:rFonts w:ascii="Arial" w:hAnsi="Arial" w:cs="Arial"/>
      </w:rPr>
      <w:t>10</w:t>
    </w:r>
    <w:r w:rsidRPr="006F49BE">
      <w:rPr>
        <w:rFonts w:ascii="Arial" w:hAnsi="Arial" w:cs="Arial"/>
      </w:rPr>
      <w:tab/>
    </w:r>
    <w:r w:rsidRPr="006F49BE">
      <w:rPr>
        <w:rFonts w:ascii="Arial" w:hAnsi="Arial" w:cs="Arial"/>
      </w:rPr>
      <w:tab/>
      <w:t xml:space="preserve"> 2800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rPrChange w:id="473" w:author="NAA" w:date="2010-06-24T12:28:00Z">
          <w:rPr/>
        </w:rPrChange>
      </w:rPr>
    </w:pPr>
    <w:r w:rsidRPr="00E72F5B">
      <w:rPr>
        <w:rFonts w:ascii="Arial" w:hAnsi="Arial" w:cs="Arial"/>
      </w:rPr>
      <w:t>2800</w:t>
    </w:r>
    <w:r w:rsidRPr="00E72F5B">
      <w:rPr>
        <w:rFonts w:ascii="Arial" w:hAnsi="Arial" w:cs="Arial"/>
      </w:rPr>
      <w:tab/>
      <w:t xml:space="preserve"> -</w:t>
    </w:r>
    <w:r w:rsidR="00D3233D" w:rsidRPr="00E72F5B">
      <w:rPr>
        <w:rFonts w:ascii="Arial" w:hAnsi="Arial" w:cs="Arial"/>
      </w:rPr>
      <w:fldChar w:fldCharType="begin"/>
    </w:r>
    <w:r w:rsidRPr="00E72F5B">
      <w:rPr>
        <w:rFonts w:ascii="Arial" w:hAnsi="Arial" w:cs="Arial"/>
      </w:rPr>
      <w:instrText xml:space="preserve">PAGE </w:instrText>
    </w:r>
    <w:r w:rsidR="00D3233D" w:rsidRPr="00E72F5B">
      <w:rPr>
        <w:rFonts w:ascii="Arial" w:hAnsi="Arial" w:cs="Arial"/>
      </w:rPr>
      <w:fldChar w:fldCharType="separate"/>
    </w:r>
    <w:r>
      <w:rPr>
        <w:rFonts w:ascii="Arial" w:hAnsi="Arial" w:cs="Arial"/>
        <w:noProof/>
      </w:rPr>
      <w:t>40</w:t>
    </w:r>
    <w:r w:rsidR="00D3233D" w:rsidRPr="00E72F5B">
      <w:rPr>
        <w:rFonts w:ascii="Arial" w:hAnsi="Arial" w:cs="Arial"/>
      </w:rPr>
      <w:fldChar w:fldCharType="end"/>
    </w:r>
    <w:r w:rsidRPr="00E72F5B">
      <w:rPr>
        <w:rFonts w:ascii="Arial" w:hAnsi="Arial" w:cs="Arial"/>
      </w:rPr>
      <w:t xml:space="preserve"> -</w:t>
    </w:r>
    <w:r w:rsidRPr="00E72F5B">
      <w:rPr>
        <w:rFonts w:ascii="Arial" w:hAnsi="Arial" w:cs="Arial"/>
      </w:rPr>
      <w:tab/>
      <w:t>Issue Date: 09/28/05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spacing w:line="174" w:lineRule="exact"/>
    </w:pPr>
  </w:p>
  <w:p w:rsidR="00050C74" w:rsidRDefault="00050C74">
    <w:pPr>
      <w:tabs>
        <w:tab w:val="center" w:pos="4680"/>
        <w:tab w:val="right" w:pos="9360"/>
      </w:tabs>
      <w:rPr>
        <w:rFonts w:ascii="Arial" w:hAnsi="Arial" w:cs="Arial"/>
      </w:rPr>
    </w:pPr>
    <w:r>
      <w:rPr>
        <w:rFonts w:ascii="Arial" w:hAnsi="Arial" w:cs="Arial"/>
      </w:rPr>
      <w:t>Issue Date:  07/27/10</w:t>
    </w:r>
  </w:p>
  <w:p w:rsidR="00050C74" w:rsidRDefault="00050C74">
    <w:pPr>
      <w:tabs>
        <w:tab w:val="center" w:pos="4680"/>
        <w:tab w:val="right" w:pos="9360"/>
      </w:tabs>
      <w:rPr>
        <w:rFonts w:ascii="Arial" w:hAnsi="Arial"/>
      </w:rPr>
    </w:pPr>
    <w:r>
      <w:rPr>
        <w:rFonts w:ascii="Arial" w:hAnsi="Arial" w:cs="Arial"/>
      </w:rPr>
      <w:t>Effective</w:t>
    </w:r>
    <w:r w:rsidRPr="00E72F5B">
      <w:rPr>
        <w:rFonts w:ascii="Arial" w:hAnsi="Arial" w:cs="Arial"/>
      </w:rPr>
      <w:t xml:space="preserve"> Date: </w:t>
    </w:r>
    <w:r>
      <w:rPr>
        <w:rFonts w:ascii="Arial" w:hAnsi="Arial" w:cs="Arial"/>
      </w:rPr>
      <w:t>10</w:t>
    </w:r>
    <w:r w:rsidRPr="00E72F5B">
      <w:rPr>
        <w:rFonts w:ascii="Arial" w:hAnsi="Arial" w:cs="Arial"/>
      </w:rPr>
      <w:t>/</w:t>
    </w:r>
    <w:r>
      <w:rPr>
        <w:rFonts w:ascii="Arial" w:hAnsi="Arial" w:cs="Arial"/>
      </w:rPr>
      <w:t>01</w:t>
    </w:r>
    <w:r w:rsidRPr="00E72F5B">
      <w:rPr>
        <w:rFonts w:ascii="Arial" w:hAnsi="Arial" w:cs="Arial"/>
      </w:rPr>
      <w:t>/</w:t>
    </w:r>
    <w:r>
      <w:rPr>
        <w:rFonts w:ascii="Arial" w:hAnsi="Arial" w:cs="Arial"/>
      </w:rPr>
      <w:t>10</w:t>
    </w:r>
    <w:r w:rsidRPr="00E72F5B">
      <w:rPr>
        <w:rFonts w:ascii="Arial" w:hAnsi="Arial" w:cs="Arial"/>
      </w:rPr>
      <w:tab/>
    </w:r>
    <w:r w:rsidR="00D3233D" w:rsidRPr="00E72F5B">
      <w:rPr>
        <w:rFonts w:ascii="Arial" w:hAnsi="Arial" w:cs="Arial"/>
      </w:rPr>
      <w:fldChar w:fldCharType="begin"/>
    </w:r>
    <w:r w:rsidRPr="00E72F5B">
      <w:rPr>
        <w:rFonts w:ascii="Arial" w:hAnsi="Arial" w:cs="Arial"/>
      </w:rPr>
      <w:instrText xml:space="preserve">PAGE </w:instrText>
    </w:r>
    <w:r w:rsidR="00D3233D" w:rsidRPr="00E72F5B">
      <w:rPr>
        <w:rFonts w:ascii="Arial" w:hAnsi="Arial" w:cs="Arial"/>
      </w:rPr>
      <w:fldChar w:fldCharType="separate"/>
    </w:r>
    <w:r w:rsidR="007E7C61">
      <w:rPr>
        <w:rFonts w:ascii="Arial" w:hAnsi="Arial" w:cs="Arial"/>
        <w:noProof/>
      </w:rPr>
      <w:t>39</w:t>
    </w:r>
    <w:r w:rsidR="00D3233D" w:rsidRPr="00E72F5B">
      <w:rPr>
        <w:rFonts w:ascii="Arial" w:hAnsi="Arial" w:cs="Arial"/>
      </w:rPr>
      <w:fldChar w:fldCharType="end"/>
    </w:r>
    <w:r w:rsidRPr="00E72F5B">
      <w:rPr>
        <w:rFonts w:ascii="Arial" w:hAnsi="Arial" w:cs="Arial"/>
      </w:rPr>
      <w:tab/>
      <w:t xml:space="preserve"> 2800</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33D" w:rsidRPr="00D3233D" w:rsidRDefault="00D3233D" w:rsidP="00D3233D">
    <w:pPr>
      <w:pStyle w:val="Footer"/>
      <w:rPr>
        <w:rPrChange w:id="681" w:author="NAA" w:date="2010-06-24T12:28:00Z">
          <w:rPr>
            <w:rFonts w:ascii="Arial" w:hAnsi="Arial"/>
          </w:rPr>
        </w:rPrChange>
      </w:rPr>
      <w:pPrChange w:id="682" w:author="NAA" w:date="2010-06-24T12:28:00Z">
        <w:pPr>
          <w:tabs>
            <w:tab w:val="center" w:pos="4680"/>
            <w:tab w:val="right" w:pos="9360"/>
          </w:tabs>
        </w:pPr>
      </w:pPrChan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C74" w:rsidRDefault="00050C74">
      <w:r>
        <w:separator/>
      </w:r>
    </w:p>
  </w:footnote>
  <w:footnote w:type="continuationSeparator" w:id="0">
    <w:p w:rsidR="00050C74" w:rsidRDefault="00050C74">
      <w:r>
        <w:continuationSeparator/>
      </w:r>
    </w:p>
  </w:footnote>
  <w:footnote w:id="1">
    <w:p w:rsidR="00050C74" w:rsidRDefault="00050C74" w:rsidP="00A757A9">
      <w:pPr>
        <w:pStyle w:val="FootnoteText"/>
        <w:ind w:firstLine="360"/>
        <w:rPr>
          <w:ins w:id="711" w:author="NAA" w:date="2010-06-24T12:28:00Z"/>
          <w:rFonts w:ascii="Arial" w:hAnsi="Arial" w:cs="Arial"/>
        </w:rPr>
      </w:pPr>
      <w:ins w:id="712" w:author="NAA" w:date="2010-06-24T12:28:00Z">
        <w:r w:rsidRPr="0040202C">
          <w:rPr>
            <w:rStyle w:val="FootnoteReference"/>
            <w:rFonts w:ascii="Arial" w:hAnsi="Arial" w:cs="Arial"/>
            <w:vertAlign w:val="superscript"/>
          </w:rPr>
          <w:footnoteRef/>
        </w:r>
        <w:r w:rsidRPr="0040202C">
          <w:rPr>
            <w:rFonts w:ascii="Arial" w:hAnsi="Arial" w:cs="Arial"/>
            <w:vertAlign w:val="superscript"/>
          </w:rPr>
          <w:t xml:space="preserve"> </w:t>
        </w:r>
        <w:r>
          <w:rPr>
            <w:rFonts w:ascii="Arial" w:hAnsi="Arial" w:cs="Arial"/>
            <w:vertAlign w:val="superscript"/>
          </w:rPr>
          <w:tab/>
        </w:r>
        <w:r w:rsidRPr="0040202C">
          <w:rPr>
            <w:rFonts w:ascii="Arial" w:hAnsi="Arial" w:cs="Arial"/>
          </w:rPr>
          <w:t xml:space="preserve">The Priority Code for the Security-Related Inspection varies depending on the </w:t>
        </w:r>
        <w:r>
          <w:rPr>
            <w:rFonts w:ascii="Arial" w:hAnsi="Arial" w:cs="Arial"/>
          </w:rPr>
          <w:t>P</w:t>
        </w:r>
        <w:r w:rsidRPr="0040202C">
          <w:rPr>
            <w:rFonts w:ascii="Arial" w:hAnsi="Arial" w:cs="Arial"/>
          </w:rPr>
          <w:t xml:space="preserve">riority </w:t>
        </w:r>
        <w:r>
          <w:rPr>
            <w:rFonts w:ascii="Arial" w:hAnsi="Arial" w:cs="Arial"/>
          </w:rPr>
          <w:t>C</w:t>
        </w:r>
        <w:r w:rsidRPr="0040202C">
          <w:rPr>
            <w:rFonts w:ascii="Arial" w:hAnsi="Arial" w:cs="Arial"/>
          </w:rPr>
          <w:t>ode of</w:t>
        </w:r>
      </w:ins>
      <w:ins w:id="713" w:author="Gwendolyn Davis" w:date="2010-07-15T14:38:00Z">
        <w:r>
          <w:rPr>
            <w:rFonts w:ascii="Arial" w:hAnsi="Arial" w:cs="Arial"/>
          </w:rPr>
          <w:t xml:space="preserve"> </w:t>
        </w:r>
      </w:ins>
      <w:ins w:id="714" w:author="NAA" w:date="2010-06-24T12:28:00Z">
        <w:r>
          <w:rPr>
            <w:rFonts w:ascii="Arial" w:hAnsi="Arial" w:cs="Arial"/>
          </w:rPr>
          <w:t xml:space="preserve">the associated Program Code for </w:t>
        </w:r>
        <w:r w:rsidRPr="0040202C">
          <w:rPr>
            <w:rFonts w:ascii="Arial" w:hAnsi="Arial" w:cs="Arial"/>
          </w:rPr>
          <w:t>health and safety inspection</w:t>
        </w:r>
        <w:r>
          <w:rPr>
            <w:rFonts w:ascii="Arial" w:hAnsi="Arial" w:cs="Arial"/>
          </w:rPr>
          <w:t>s.  The security-related inspection interval shall be the same as the health and safety interval for the related materials program category.</w:t>
        </w:r>
      </w:ins>
    </w:p>
  </w:footnote>
  <w:footnote w:id="2">
    <w:p w:rsidR="00050C74" w:rsidRDefault="00050C74" w:rsidP="005522B5">
      <w:pPr>
        <w:pStyle w:val="FootnoteText"/>
        <w:ind w:left="360" w:firstLine="360"/>
        <w:rPr>
          <w:ins w:id="741" w:author="NAA" w:date="2010-06-24T12:28:00Z"/>
          <w:rFonts w:ascii="Arial" w:hAnsi="Arial" w:cs="Arial"/>
        </w:rPr>
      </w:pPr>
      <w:ins w:id="742" w:author="NAA" w:date="2010-06-24T12:28:00Z">
        <w:r w:rsidRPr="005522B5">
          <w:rPr>
            <w:rStyle w:val="FootnoteReference"/>
            <w:rFonts w:ascii="Arial" w:hAnsi="Arial" w:cs="Arial"/>
            <w:vertAlign w:val="superscript"/>
          </w:rPr>
          <w:footnoteRef/>
        </w:r>
        <w:r>
          <w:t xml:space="preserve"> </w:t>
        </w:r>
        <w:r>
          <w:tab/>
        </w:r>
        <w:r w:rsidRPr="00FC28C3">
          <w:rPr>
            <w:rFonts w:ascii="Arial" w:hAnsi="Arial" w:cs="Arial"/>
          </w:rPr>
          <w:t xml:space="preserve">Program Code </w:t>
        </w:r>
        <w:r>
          <w:rPr>
            <w:rFonts w:ascii="Arial" w:hAnsi="Arial" w:cs="Arial"/>
          </w:rPr>
          <w:t>0</w:t>
        </w:r>
        <w:r w:rsidRPr="00FC28C3">
          <w:rPr>
            <w:rFonts w:ascii="Arial" w:hAnsi="Arial" w:cs="Arial"/>
          </w:rPr>
          <w:t>2600 is used only as a secondary code</w:t>
        </w:r>
      </w:ins>
    </w:p>
    <w:p w:rsidR="00050C74" w:rsidRDefault="00050C74">
      <w:pPr>
        <w:pStyle w:val="FootnoteText"/>
        <w:rPr>
          <w:ins w:id="743" w:author="NAA" w:date="2010-06-24T12:28:00Z"/>
        </w:rPr>
      </w:pPr>
    </w:p>
  </w:footnote>
  <w:footnote w:id="3">
    <w:p w:rsidR="00050C74" w:rsidRPr="00FD2892" w:rsidRDefault="00050C74" w:rsidP="00C04892">
      <w:pPr>
        <w:tabs>
          <w:tab w:val="left" w:pos="-1440"/>
        </w:tabs>
        <w:spacing w:after="240"/>
        <w:ind w:left="1080" w:hanging="360"/>
        <w:rPr>
          <w:rFonts w:ascii="Arial" w:hAnsi="Arial" w:cs="Arial"/>
          <w:sz w:val="20"/>
          <w:szCs w:val="20"/>
        </w:rPr>
      </w:pPr>
      <w:r w:rsidRPr="00FD2892">
        <w:rPr>
          <w:rStyle w:val="FootnoteReference"/>
          <w:rFonts w:ascii="Arial" w:hAnsi="Arial" w:cs="Arial"/>
          <w:sz w:val="22"/>
          <w:szCs w:val="22"/>
          <w:vertAlign w:val="superscript"/>
        </w:rPr>
        <w:footnoteRef/>
      </w:r>
      <w:r w:rsidRPr="00FD2892">
        <w:rPr>
          <w:rFonts w:ascii="Arial" w:hAnsi="Arial" w:cs="Arial"/>
          <w:sz w:val="22"/>
          <w:szCs w:val="22"/>
        </w:rPr>
        <w:tab/>
      </w:r>
      <w:r w:rsidRPr="00FD2892">
        <w:rPr>
          <w:rFonts w:ascii="Arial" w:hAnsi="Arial" w:cs="Arial"/>
          <w:sz w:val="20"/>
          <w:szCs w:val="20"/>
        </w:rPr>
        <w:t>Priority T denotes a telephone contact made by an inspector to evaluate the radiation protection program for Program Codes 03122, 03123, 03124, 03220, 11210, 22130, 22160, and 22161.  The telephone contact interval is 5 years.</w:t>
      </w:r>
    </w:p>
  </w:footnote>
  <w:footnote w:id="4">
    <w:p w:rsidR="00050C74" w:rsidRPr="00FD2892" w:rsidRDefault="00050C74">
      <w:pPr>
        <w:tabs>
          <w:tab w:val="left" w:pos="-1440"/>
        </w:tabs>
        <w:spacing w:after="240"/>
        <w:ind w:left="1440" w:hanging="720"/>
        <w:rPr>
          <w:rFonts w:ascii="Arial" w:hAnsi="Arial" w:cs="Arial"/>
          <w:sz w:val="20"/>
          <w:szCs w:val="20"/>
        </w:rPr>
      </w:pPr>
      <w:r w:rsidRPr="00FD2892">
        <w:rPr>
          <w:rStyle w:val="FootnoteReference"/>
          <w:rFonts w:ascii="Arial" w:hAnsi="Arial" w:cs="Arial"/>
          <w:sz w:val="22"/>
          <w:szCs w:val="22"/>
          <w:vertAlign w:val="superscript"/>
        </w:rPr>
        <w:footnoteRef/>
      </w:r>
      <w:r w:rsidRPr="00FD2892">
        <w:rPr>
          <w:rFonts w:ascii="Arial" w:hAnsi="Arial" w:cs="Arial"/>
          <w:sz w:val="22"/>
          <w:szCs w:val="22"/>
        </w:rPr>
        <w:tab/>
      </w:r>
      <w:r w:rsidRPr="00FD2892">
        <w:rPr>
          <w:rFonts w:ascii="Arial" w:hAnsi="Arial" w:cs="Arial"/>
          <w:sz w:val="20"/>
          <w:szCs w:val="20"/>
        </w:rPr>
        <w:t>Program Code 03235 is used only as a secondary code for certain licensees authorized to operate a noncommercial incinerator to dispose of radioactive waste</w:t>
      </w:r>
    </w:p>
  </w:footnote>
  <w:footnote w:id="5">
    <w:p w:rsidR="00050C74" w:rsidRPr="00FD2892" w:rsidRDefault="00050C74" w:rsidP="00715953">
      <w:pPr>
        <w:tabs>
          <w:tab w:val="left" w:pos="-1440"/>
        </w:tabs>
        <w:spacing w:after="240"/>
        <w:ind w:left="1080" w:hanging="360"/>
        <w:rPr>
          <w:rFonts w:ascii="Arial" w:hAnsi="Arial" w:cs="Arial"/>
          <w:sz w:val="20"/>
          <w:szCs w:val="20"/>
        </w:rPr>
      </w:pPr>
      <w:r w:rsidRPr="00FD2892">
        <w:rPr>
          <w:rStyle w:val="FootnoteReference"/>
          <w:rFonts w:ascii="Arial" w:hAnsi="Arial" w:cs="Arial"/>
          <w:sz w:val="22"/>
          <w:szCs w:val="22"/>
          <w:vertAlign w:val="superscript"/>
        </w:rPr>
        <w:footnoteRef/>
      </w:r>
      <w:r w:rsidRPr="00FD2892">
        <w:rPr>
          <w:rFonts w:ascii="Arial" w:hAnsi="Arial" w:cs="Arial"/>
          <w:sz w:val="22"/>
          <w:szCs w:val="22"/>
        </w:rPr>
        <w:tab/>
      </w:r>
      <w:r w:rsidRPr="00FD2892">
        <w:rPr>
          <w:rFonts w:ascii="Arial" w:hAnsi="Arial" w:cs="Arial"/>
          <w:sz w:val="20"/>
          <w:szCs w:val="20"/>
        </w:rPr>
        <w:t xml:space="preserve">The Priority D denotes a decommissioning inspection as determined under </w:t>
      </w:r>
      <w:ins w:id="877" w:author="Gwendolyn Davis" w:date="2010-07-14T09:53:00Z">
        <w:r>
          <w:rPr>
            <w:rFonts w:ascii="Arial" w:hAnsi="Arial" w:cs="Arial"/>
            <w:sz w:val="20"/>
            <w:szCs w:val="20"/>
          </w:rPr>
          <w:t>IMC</w:t>
        </w:r>
      </w:ins>
      <w:r w:rsidRPr="00FD2892">
        <w:rPr>
          <w:rFonts w:ascii="Arial" w:hAnsi="Arial" w:cs="Arial"/>
          <w:sz w:val="20"/>
          <w:szCs w:val="20"/>
        </w:rPr>
        <w:t xml:space="preserve"> 2602, Decommissioning Inspection Program, for Program Codes 03900, 11900, 21325, and 22200.  These inspections are scheduled at times when the licensee is performing decommissioning activities at the site.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Default="00050C7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AF3435" w:rsidRDefault="00050C74" w:rsidP="00AF343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74" w:rsidRPr="00AF3435" w:rsidRDefault="00050C74" w:rsidP="00AF34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A6303"/>
    <w:multiLevelType w:val="hybridMultilevel"/>
    <w:tmpl w:val="1450AF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8AA671E"/>
    <w:multiLevelType w:val="hybridMultilevel"/>
    <w:tmpl w:val="68F0375C"/>
    <w:lvl w:ilvl="0" w:tplc="B2760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E348BE"/>
    <w:multiLevelType w:val="hybridMultilevel"/>
    <w:tmpl w:val="E6B8B8A0"/>
    <w:lvl w:ilvl="0" w:tplc="CA6C33A0">
      <w:start w:val="1"/>
      <w:numFmt w:val="decimal"/>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3">
    <w:nsid w:val="288A7CF4"/>
    <w:multiLevelType w:val="multilevel"/>
    <w:tmpl w:val="F056C0F8"/>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4">
    <w:nsid w:val="29A55E42"/>
    <w:multiLevelType w:val="multilevel"/>
    <w:tmpl w:val="F056C0F8"/>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5">
    <w:nsid w:val="2E913876"/>
    <w:multiLevelType w:val="hybridMultilevel"/>
    <w:tmpl w:val="BA9C74E8"/>
    <w:lvl w:ilvl="0" w:tplc="B484C6F8">
      <w:start w:val="1"/>
      <w:numFmt w:val="decimal"/>
      <w:lvlText w:val="%1."/>
      <w:lvlJc w:val="left"/>
      <w:pPr>
        <w:ind w:left="1435" w:hanging="60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6">
    <w:nsid w:val="37782D43"/>
    <w:multiLevelType w:val="hybridMultilevel"/>
    <w:tmpl w:val="EF52A84E"/>
    <w:lvl w:ilvl="0" w:tplc="0ACEC75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9CA2E0E"/>
    <w:multiLevelType w:val="hybridMultilevel"/>
    <w:tmpl w:val="66DEA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287764"/>
    <w:multiLevelType w:val="hybridMultilevel"/>
    <w:tmpl w:val="AE4AD8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30FAE"/>
    <w:multiLevelType w:val="hybridMultilevel"/>
    <w:tmpl w:val="723001A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4703065"/>
    <w:multiLevelType w:val="hybridMultilevel"/>
    <w:tmpl w:val="648CE926"/>
    <w:lvl w:ilvl="0" w:tplc="03BA5D0E">
      <w:start w:val="1"/>
      <w:numFmt w:val="decimal"/>
      <w:lvlText w:val="%1."/>
      <w:lvlJc w:val="left"/>
      <w:pPr>
        <w:ind w:left="810" w:hanging="54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458B279B"/>
    <w:multiLevelType w:val="multilevel"/>
    <w:tmpl w:val="F056C0F8"/>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2">
    <w:nsid w:val="46F03B0E"/>
    <w:multiLevelType w:val="hybridMultilevel"/>
    <w:tmpl w:val="BFC0B6E2"/>
    <w:lvl w:ilvl="0" w:tplc="AF7CDD70">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50D70C38"/>
    <w:multiLevelType w:val="hybridMultilevel"/>
    <w:tmpl w:val="DA822722"/>
    <w:lvl w:ilvl="0" w:tplc="DC880EC0">
      <w:start w:val="1"/>
      <w:numFmt w:val="decimal"/>
      <w:lvlText w:val="%1."/>
      <w:lvlJc w:val="left"/>
      <w:pPr>
        <w:tabs>
          <w:tab w:val="num" w:pos="981"/>
        </w:tabs>
        <w:ind w:left="981" w:hanging="360"/>
      </w:pPr>
      <w:rPr>
        <w:rFonts w:hint="default"/>
      </w:rPr>
    </w:lvl>
    <w:lvl w:ilvl="1" w:tplc="04090019" w:tentative="1">
      <w:start w:val="1"/>
      <w:numFmt w:val="lowerLetter"/>
      <w:lvlText w:val="%2."/>
      <w:lvlJc w:val="left"/>
      <w:pPr>
        <w:tabs>
          <w:tab w:val="num" w:pos="1701"/>
        </w:tabs>
        <w:ind w:left="1701" w:hanging="360"/>
      </w:pPr>
    </w:lvl>
    <w:lvl w:ilvl="2" w:tplc="0409001B" w:tentative="1">
      <w:start w:val="1"/>
      <w:numFmt w:val="lowerRoman"/>
      <w:lvlText w:val="%3."/>
      <w:lvlJc w:val="right"/>
      <w:pPr>
        <w:tabs>
          <w:tab w:val="num" w:pos="2421"/>
        </w:tabs>
        <w:ind w:left="2421" w:hanging="180"/>
      </w:pPr>
    </w:lvl>
    <w:lvl w:ilvl="3" w:tplc="0409000F" w:tentative="1">
      <w:start w:val="1"/>
      <w:numFmt w:val="decimal"/>
      <w:lvlText w:val="%4."/>
      <w:lvlJc w:val="left"/>
      <w:pPr>
        <w:tabs>
          <w:tab w:val="num" w:pos="3141"/>
        </w:tabs>
        <w:ind w:left="3141" w:hanging="360"/>
      </w:pPr>
    </w:lvl>
    <w:lvl w:ilvl="4" w:tplc="04090019" w:tentative="1">
      <w:start w:val="1"/>
      <w:numFmt w:val="lowerLetter"/>
      <w:lvlText w:val="%5."/>
      <w:lvlJc w:val="left"/>
      <w:pPr>
        <w:tabs>
          <w:tab w:val="num" w:pos="3861"/>
        </w:tabs>
        <w:ind w:left="3861" w:hanging="360"/>
      </w:pPr>
    </w:lvl>
    <w:lvl w:ilvl="5" w:tplc="0409001B" w:tentative="1">
      <w:start w:val="1"/>
      <w:numFmt w:val="lowerRoman"/>
      <w:lvlText w:val="%6."/>
      <w:lvlJc w:val="right"/>
      <w:pPr>
        <w:tabs>
          <w:tab w:val="num" w:pos="4581"/>
        </w:tabs>
        <w:ind w:left="4581" w:hanging="180"/>
      </w:pPr>
    </w:lvl>
    <w:lvl w:ilvl="6" w:tplc="0409000F" w:tentative="1">
      <w:start w:val="1"/>
      <w:numFmt w:val="decimal"/>
      <w:lvlText w:val="%7."/>
      <w:lvlJc w:val="left"/>
      <w:pPr>
        <w:tabs>
          <w:tab w:val="num" w:pos="5301"/>
        </w:tabs>
        <w:ind w:left="5301" w:hanging="360"/>
      </w:pPr>
    </w:lvl>
    <w:lvl w:ilvl="7" w:tplc="04090019" w:tentative="1">
      <w:start w:val="1"/>
      <w:numFmt w:val="lowerLetter"/>
      <w:lvlText w:val="%8."/>
      <w:lvlJc w:val="left"/>
      <w:pPr>
        <w:tabs>
          <w:tab w:val="num" w:pos="6021"/>
        </w:tabs>
        <w:ind w:left="6021" w:hanging="360"/>
      </w:pPr>
    </w:lvl>
    <w:lvl w:ilvl="8" w:tplc="0409001B" w:tentative="1">
      <w:start w:val="1"/>
      <w:numFmt w:val="lowerRoman"/>
      <w:lvlText w:val="%9."/>
      <w:lvlJc w:val="right"/>
      <w:pPr>
        <w:tabs>
          <w:tab w:val="num" w:pos="6741"/>
        </w:tabs>
        <w:ind w:left="6741" w:hanging="180"/>
      </w:pPr>
    </w:lvl>
  </w:abstractNum>
  <w:abstractNum w:abstractNumId="14">
    <w:nsid w:val="5C655DAE"/>
    <w:multiLevelType w:val="hybridMultilevel"/>
    <w:tmpl w:val="C6F6788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64154C"/>
    <w:multiLevelType w:val="hybridMultilevel"/>
    <w:tmpl w:val="62B0860A"/>
    <w:lvl w:ilvl="0" w:tplc="F776331E">
      <w:start w:val="1"/>
      <w:numFmt w:val="decimal"/>
      <w:lvlText w:val="%1."/>
      <w:lvlJc w:val="left"/>
      <w:pPr>
        <w:ind w:left="1440" w:hanging="630"/>
      </w:pPr>
      <w:rPr>
        <w:rFonts w:hint="default"/>
        <w:u w:val="non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8"/>
  </w:num>
  <w:num w:numId="2">
    <w:abstractNumId w:val="9"/>
  </w:num>
  <w:num w:numId="3">
    <w:abstractNumId w:val="13"/>
  </w:num>
  <w:num w:numId="4">
    <w:abstractNumId w:val="3"/>
  </w:num>
  <w:num w:numId="5">
    <w:abstractNumId w:val="11"/>
  </w:num>
  <w:num w:numId="6">
    <w:abstractNumId w:val="4"/>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0"/>
  </w:num>
  <w:num w:numId="11">
    <w:abstractNumId w:val="2"/>
  </w:num>
  <w:num w:numId="12">
    <w:abstractNumId w:val="15"/>
  </w:num>
  <w:num w:numId="13">
    <w:abstractNumId w:val="12"/>
  </w:num>
  <w:num w:numId="14">
    <w:abstractNumId w:val="0"/>
  </w:num>
  <w:num w:numId="15">
    <w:abstractNumId w:val="1"/>
  </w:num>
  <w:num w:numId="16">
    <w:abstractNumId w:val="1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embedSystemFonts/>
  <w:bordersDoNotSurroundHeader/>
  <w:bordersDoNotSurroundFooter/>
  <w:proofState w:spelling="clean"/>
  <w:stylePaneFormatFilter w:val="3F01"/>
  <w:revisionView w:comments="0"/>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D61EC"/>
    <w:rsid w:val="00003A72"/>
    <w:rsid w:val="00007201"/>
    <w:rsid w:val="000077C7"/>
    <w:rsid w:val="000139FD"/>
    <w:rsid w:val="00016868"/>
    <w:rsid w:val="00016B09"/>
    <w:rsid w:val="00017F84"/>
    <w:rsid w:val="00022DF0"/>
    <w:rsid w:val="0002409B"/>
    <w:rsid w:val="00031AAC"/>
    <w:rsid w:val="00032B05"/>
    <w:rsid w:val="00036B3D"/>
    <w:rsid w:val="00040A0C"/>
    <w:rsid w:val="00041378"/>
    <w:rsid w:val="00045639"/>
    <w:rsid w:val="0004742E"/>
    <w:rsid w:val="00050C74"/>
    <w:rsid w:val="00053B4E"/>
    <w:rsid w:val="00061F05"/>
    <w:rsid w:val="00062455"/>
    <w:rsid w:val="00062F5D"/>
    <w:rsid w:val="000646DB"/>
    <w:rsid w:val="00064EBB"/>
    <w:rsid w:val="00066EDF"/>
    <w:rsid w:val="00067E23"/>
    <w:rsid w:val="000707E0"/>
    <w:rsid w:val="00070FEA"/>
    <w:rsid w:val="00076F80"/>
    <w:rsid w:val="00080153"/>
    <w:rsid w:val="00081FF8"/>
    <w:rsid w:val="00086246"/>
    <w:rsid w:val="000866D9"/>
    <w:rsid w:val="00087680"/>
    <w:rsid w:val="000A023B"/>
    <w:rsid w:val="000A7AB7"/>
    <w:rsid w:val="000B1FB7"/>
    <w:rsid w:val="000B20AF"/>
    <w:rsid w:val="000B272B"/>
    <w:rsid w:val="000B71C4"/>
    <w:rsid w:val="000B7D95"/>
    <w:rsid w:val="000C2305"/>
    <w:rsid w:val="000C748B"/>
    <w:rsid w:val="000C7D11"/>
    <w:rsid w:val="000D0178"/>
    <w:rsid w:val="000D1664"/>
    <w:rsid w:val="000D18B2"/>
    <w:rsid w:val="000D266E"/>
    <w:rsid w:val="000D361D"/>
    <w:rsid w:val="000E50C4"/>
    <w:rsid w:val="000E65FD"/>
    <w:rsid w:val="000F0AF0"/>
    <w:rsid w:val="000F39F4"/>
    <w:rsid w:val="001005F9"/>
    <w:rsid w:val="00102B1F"/>
    <w:rsid w:val="001044CA"/>
    <w:rsid w:val="00111A0C"/>
    <w:rsid w:val="001138AF"/>
    <w:rsid w:val="001160E7"/>
    <w:rsid w:val="00120206"/>
    <w:rsid w:val="00130F01"/>
    <w:rsid w:val="001351FA"/>
    <w:rsid w:val="0014058A"/>
    <w:rsid w:val="00142F19"/>
    <w:rsid w:val="0014341C"/>
    <w:rsid w:val="00143832"/>
    <w:rsid w:val="00144F05"/>
    <w:rsid w:val="00147049"/>
    <w:rsid w:val="00147405"/>
    <w:rsid w:val="001533C0"/>
    <w:rsid w:val="0015588E"/>
    <w:rsid w:val="001567E7"/>
    <w:rsid w:val="001571D4"/>
    <w:rsid w:val="001632C6"/>
    <w:rsid w:val="00164097"/>
    <w:rsid w:val="00170B79"/>
    <w:rsid w:val="0017511A"/>
    <w:rsid w:val="001763D9"/>
    <w:rsid w:val="00180B0D"/>
    <w:rsid w:val="00180C48"/>
    <w:rsid w:val="001846C4"/>
    <w:rsid w:val="001876E3"/>
    <w:rsid w:val="00193D75"/>
    <w:rsid w:val="00194275"/>
    <w:rsid w:val="00195BFD"/>
    <w:rsid w:val="001B019A"/>
    <w:rsid w:val="001B2D6D"/>
    <w:rsid w:val="001B79BA"/>
    <w:rsid w:val="001C19C8"/>
    <w:rsid w:val="001C1AEF"/>
    <w:rsid w:val="001C493C"/>
    <w:rsid w:val="001D0871"/>
    <w:rsid w:val="001D1529"/>
    <w:rsid w:val="001D1BAE"/>
    <w:rsid w:val="001D341E"/>
    <w:rsid w:val="001D44D2"/>
    <w:rsid w:val="001D5BC5"/>
    <w:rsid w:val="001E0026"/>
    <w:rsid w:val="001E6259"/>
    <w:rsid w:val="001E741C"/>
    <w:rsid w:val="001F3049"/>
    <w:rsid w:val="001F43B2"/>
    <w:rsid w:val="001F4A5C"/>
    <w:rsid w:val="00204FC7"/>
    <w:rsid w:val="002053AA"/>
    <w:rsid w:val="002152CE"/>
    <w:rsid w:val="00215C56"/>
    <w:rsid w:val="002174A9"/>
    <w:rsid w:val="00223151"/>
    <w:rsid w:val="002269F5"/>
    <w:rsid w:val="0023596B"/>
    <w:rsid w:val="0023658B"/>
    <w:rsid w:val="002408A7"/>
    <w:rsid w:val="00241DCF"/>
    <w:rsid w:val="0025027A"/>
    <w:rsid w:val="00252594"/>
    <w:rsid w:val="00252F05"/>
    <w:rsid w:val="00253030"/>
    <w:rsid w:val="002553B8"/>
    <w:rsid w:val="00256155"/>
    <w:rsid w:val="0025642B"/>
    <w:rsid w:val="002567E6"/>
    <w:rsid w:val="002646A5"/>
    <w:rsid w:val="002656E1"/>
    <w:rsid w:val="00266C17"/>
    <w:rsid w:val="002701EE"/>
    <w:rsid w:val="00271AE9"/>
    <w:rsid w:val="0027240E"/>
    <w:rsid w:val="00275149"/>
    <w:rsid w:val="002769BE"/>
    <w:rsid w:val="00281A96"/>
    <w:rsid w:val="00283099"/>
    <w:rsid w:val="002844BB"/>
    <w:rsid w:val="00286231"/>
    <w:rsid w:val="0028644A"/>
    <w:rsid w:val="00287550"/>
    <w:rsid w:val="00287C56"/>
    <w:rsid w:val="00290E60"/>
    <w:rsid w:val="002A1B16"/>
    <w:rsid w:val="002A3DD5"/>
    <w:rsid w:val="002A5FB8"/>
    <w:rsid w:val="002A7BDC"/>
    <w:rsid w:val="002B539E"/>
    <w:rsid w:val="002C46E0"/>
    <w:rsid w:val="002C72BB"/>
    <w:rsid w:val="002D0F69"/>
    <w:rsid w:val="002D1CBA"/>
    <w:rsid w:val="002D36F8"/>
    <w:rsid w:val="002E0E31"/>
    <w:rsid w:val="002E0E9E"/>
    <w:rsid w:val="002E198A"/>
    <w:rsid w:val="002E29D8"/>
    <w:rsid w:val="002E2AF9"/>
    <w:rsid w:val="002E5053"/>
    <w:rsid w:val="002E71D6"/>
    <w:rsid w:val="002F3DF6"/>
    <w:rsid w:val="002F72BC"/>
    <w:rsid w:val="00303EFA"/>
    <w:rsid w:val="00303FB5"/>
    <w:rsid w:val="00304C7A"/>
    <w:rsid w:val="003061A2"/>
    <w:rsid w:val="00307ED6"/>
    <w:rsid w:val="003161C3"/>
    <w:rsid w:val="00317539"/>
    <w:rsid w:val="003200C9"/>
    <w:rsid w:val="00320185"/>
    <w:rsid w:val="003208B3"/>
    <w:rsid w:val="0032233E"/>
    <w:rsid w:val="00323728"/>
    <w:rsid w:val="00323BEC"/>
    <w:rsid w:val="00325FC2"/>
    <w:rsid w:val="00332BBA"/>
    <w:rsid w:val="00332BC7"/>
    <w:rsid w:val="00342690"/>
    <w:rsid w:val="00343D39"/>
    <w:rsid w:val="003467D0"/>
    <w:rsid w:val="00346BA1"/>
    <w:rsid w:val="00352A65"/>
    <w:rsid w:val="00353DD6"/>
    <w:rsid w:val="00362636"/>
    <w:rsid w:val="0036409B"/>
    <w:rsid w:val="00365FDB"/>
    <w:rsid w:val="003704D5"/>
    <w:rsid w:val="0037729E"/>
    <w:rsid w:val="003804A4"/>
    <w:rsid w:val="003815B8"/>
    <w:rsid w:val="003841F8"/>
    <w:rsid w:val="00385BB4"/>
    <w:rsid w:val="00390C57"/>
    <w:rsid w:val="003911E3"/>
    <w:rsid w:val="00391ECC"/>
    <w:rsid w:val="003932F7"/>
    <w:rsid w:val="00394072"/>
    <w:rsid w:val="00396057"/>
    <w:rsid w:val="003968AE"/>
    <w:rsid w:val="003A528F"/>
    <w:rsid w:val="003A6531"/>
    <w:rsid w:val="003A7134"/>
    <w:rsid w:val="003A7368"/>
    <w:rsid w:val="003A78B8"/>
    <w:rsid w:val="003B31C2"/>
    <w:rsid w:val="003B50F1"/>
    <w:rsid w:val="003B55A8"/>
    <w:rsid w:val="003B7549"/>
    <w:rsid w:val="003C29CB"/>
    <w:rsid w:val="003D1750"/>
    <w:rsid w:val="003D5206"/>
    <w:rsid w:val="003D60E3"/>
    <w:rsid w:val="003E554E"/>
    <w:rsid w:val="003F104F"/>
    <w:rsid w:val="003F3581"/>
    <w:rsid w:val="003F4807"/>
    <w:rsid w:val="0040202C"/>
    <w:rsid w:val="004021EF"/>
    <w:rsid w:val="00403C92"/>
    <w:rsid w:val="00410DEB"/>
    <w:rsid w:val="00415493"/>
    <w:rsid w:val="004155BA"/>
    <w:rsid w:val="00417181"/>
    <w:rsid w:val="00420966"/>
    <w:rsid w:val="004275C8"/>
    <w:rsid w:val="00427930"/>
    <w:rsid w:val="004401F4"/>
    <w:rsid w:val="00442E8D"/>
    <w:rsid w:val="004449A3"/>
    <w:rsid w:val="00444FAF"/>
    <w:rsid w:val="00445A9E"/>
    <w:rsid w:val="00446309"/>
    <w:rsid w:val="00446B8E"/>
    <w:rsid w:val="00452D58"/>
    <w:rsid w:val="00460923"/>
    <w:rsid w:val="00460F32"/>
    <w:rsid w:val="004649B1"/>
    <w:rsid w:val="0047274F"/>
    <w:rsid w:val="00472ADC"/>
    <w:rsid w:val="004732A7"/>
    <w:rsid w:val="004763E3"/>
    <w:rsid w:val="004772B9"/>
    <w:rsid w:val="00484D5A"/>
    <w:rsid w:val="00485F8F"/>
    <w:rsid w:val="00486103"/>
    <w:rsid w:val="0049066E"/>
    <w:rsid w:val="00490EF0"/>
    <w:rsid w:val="0049208B"/>
    <w:rsid w:val="00493140"/>
    <w:rsid w:val="00494450"/>
    <w:rsid w:val="00494942"/>
    <w:rsid w:val="00494AF3"/>
    <w:rsid w:val="0049683E"/>
    <w:rsid w:val="00496D97"/>
    <w:rsid w:val="004979E4"/>
    <w:rsid w:val="004A01AA"/>
    <w:rsid w:val="004A1CA6"/>
    <w:rsid w:val="004A3BBA"/>
    <w:rsid w:val="004A4592"/>
    <w:rsid w:val="004A569B"/>
    <w:rsid w:val="004A7F0B"/>
    <w:rsid w:val="004B132B"/>
    <w:rsid w:val="004B2207"/>
    <w:rsid w:val="004C0717"/>
    <w:rsid w:val="004C1F71"/>
    <w:rsid w:val="004C34D7"/>
    <w:rsid w:val="004C4C42"/>
    <w:rsid w:val="004C4DDA"/>
    <w:rsid w:val="004C7476"/>
    <w:rsid w:val="004D6010"/>
    <w:rsid w:val="004D6EE1"/>
    <w:rsid w:val="004D7182"/>
    <w:rsid w:val="004E27B2"/>
    <w:rsid w:val="004E4FF8"/>
    <w:rsid w:val="004E5AAA"/>
    <w:rsid w:val="004F379D"/>
    <w:rsid w:val="004F3C94"/>
    <w:rsid w:val="004F5073"/>
    <w:rsid w:val="004F54A2"/>
    <w:rsid w:val="004F6BD4"/>
    <w:rsid w:val="0050546F"/>
    <w:rsid w:val="00506911"/>
    <w:rsid w:val="00510D2D"/>
    <w:rsid w:val="0051272E"/>
    <w:rsid w:val="00513734"/>
    <w:rsid w:val="00514BD9"/>
    <w:rsid w:val="005227F0"/>
    <w:rsid w:val="00531998"/>
    <w:rsid w:val="00532D9F"/>
    <w:rsid w:val="00533CE5"/>
    <w:rsid w:val="00535453"/>
    <w:rsid w:val="00535874"/>
    <w:rsid w:val="00540879"/>
    <w:rsid w:val="00542787"/>
    <w:rsid w:val="0054699E"/>
    <w:rsid w:val="00551AEE"/>
    <w:rsid w:val="005522B5"/>
    <w:rsid w:val="005533E6"/>
    <w:rsid w:val="00553C93"/>
    <w:rsid w:val="00554215"/>
    <w:rsid w:val="005565D4"/>
    <w:rsid w:val="00561982"/>
    <w:rsid w:val="00563394"/>
    <w:rsid w:val="00563E1B"/>
    <w:rsid w:val="00564688"/>
    <w:rsid w:val="005728D7"/>
    <w:rsid w:val="00573778"/>
    <w:rsid w:val="00574DB0"/>
    <w:rsid w:val="0057567F"/>
    <w:rsid w:val="00583BA3"/>
    <w:rsid w:val="005866AD"/>
    <w:rsid w:val="00591AB6"/>
    <w:rsid w:val="00597DDE"/>
    <w:rsid w:val="005A00B6"/>
    <w:rsid w:val="005A42C7"/>
    <w:rsid w:val="005A4D1F"/>
    <w:rsid w:val="005A5D93"/>
    <w:rsid w:val="005B2E2D"/>
    <w:rsid w:val="005B2EF7"/>
    <w:rsid w:val="005B41E6"/>
    <w:rsid w:val="005B42C2"/>
    <w:rsid w:val="005B516F"/>
    <w:rsid w:val="005B6279"/>
    <w:rsid w:val="005C1608"/>
    <w:rsid w:val="005C4688"/>
    <w:rsid w:val="005C4D04"/>
    <w:rsid w:val="005C5C62"/>
    <w:rsid w:val="005D47CF"/>
    <w:rsid w:val="005D5134"/>
    <w:rsid w:val="005D6F37"/>
    <w:rsid w:val="005E1C0D"/>
    <w:rsid w:val="005E52D2"/>
    <w:rsid w:val="005E6193"/>
    <w:rsid w:val="005F3526"/>
    <w:rsid w:val="005F3A8A"/>
    <w:rsid w:val="005F58E2"/>
    <w:rsid w:val="005F5FFB"/>
    <w:rsid w:val="00600CB1"/>
    <w:rsid w:val="00602D67"/>
    <w:rsid w:val="006032D8"/>
    <w:rsid w:val="0061167C"/>
    <w:rsid w:val="00612C43"/>
    <w:rsid w:val="006152ED"/>
    <w:rsid w:val="00615CC8"/>
    <w:rsid w:val="00616456"/>
    <w:rsid w:val="00620B8C"/>
    <w:rsid w:val="00620ED6"/>
    <w:rsid w:val="006210F4"/>
    <w:rsid w:val="00626A5A"/>
    <w:rsid w:val="00627204"/>
    <w:rsid w:val="00630DD4"/>
    <w:rsid w:val="0063168F"/>
    <w:rsid w:val="006335ED"/>
    <w:rsid w:val="0063564B"/>
    <w:rsid w:val="00635815"/>
    <w:rsid w:val="00635CD5"/>
    <w:rsid w:val="00642646"/>
    <w:rsid w:val="00642881"/>
    <w:rsid w:val="00643320"/>
    <w:rsid w:val="006446A7"/>
    <w:rsid w:val="00650C1D"/>
    <w:rsid w:val="00652E87"/>
    <w:rsid w:val="00653475"/>
    <w:rsid w:val="00655A43"/>
    <w:rsid w:val="00655C3C"/>
    <w:rsid w:val="006708DA"/>
    <w:rsid w:val="00671C47"/>
    <w:rsid w:val="0067342B"/>
    <w:rsid w:val="00674CA2"/>
    <w:rsid w:val="0067737A"/>
    <w:rsid w:val="00680DE5"/>
    <w:rsid w:val="00680DF8"/>
    <w:rsid w:val="00686179"/>
    <w:rsid w:val="006870B8"/>
    <w:rsid w:val="00696183"/>
    <w:rsid w:val="006A4FE1"/>
    <w:rsid w:val="006B6072"/>
    <w:rsid w:val="006B6A60"/>
    <w:rsid w:val="006C181C"/>
    <w:rsid w:val="006C7FA4"/>
    <w:rsid w:val="006D5108"/>
    <w:rsid w:val="006D7586"/>
    <w:rsid w:val="006D7CCB"/>
    <w:rsid w:val="006E01C2"/>
    <w:rsid w:val="006E27D1"/>
    <w:rsid w:val="006E5068"/>
    <w:rsid w:val="006F25CB"/>
    <w:rsid w:val="006F2B01"/>
    <w:rsid w:val="006F49BE"/>
    <w:rsid w:val="006F5E1A"/>
    <w:rsid w:val="00701A06"/>
    <w:rsid w:val="0071289F"/>
    <w:rsid w:val="00713477"/>
    <w:rsid w:val="0071497F"/>
    <w:rsid w:val="007151B6"/>
    <w:rsid w:val="00715953"/>
    <w:rsid w:val="00717B98"/>
    <w:rsid w:val="00720D11"/>
    <w:rsid w:val="00720D3E"/>
    <w:rsid w:val="00724DE3"/>
    <w:rsid w:val="00724E5E"/>
    <w:rsid w:val="00737EE3"/>
    <w:rsid w:val="00742848"/>
    <w:rsid w:val="007439C4"/>
    <w:rsid w:val="00743D03"/>
    <w:rsid w:val="00744825"/>
    <w:rsid w:val="00745249"/>
    <w:rsid w:val="0074699A"/>
    <w:rsid w:val="00747C98"/>
    <w:rsid w:val="00750009"/>
    <w:rsid w:val="007501EA"/>
    <w:rsid w:val="00751C2A"/>
    <w:rsid w:val="00754DE6"/>
    <w:rsid w:val="00755FCF"/>
    <w:rsid w:val="00764F1E"/>
    <w:rsid w:val="0077055F"/>
    <w:rsid w:val="007705C4"/>
    <w:rsid w:val="00775F08"/>
    <w:rsid w:val="00787EFC"/>
    <w:rsid w:val="00787F61"/>
    <w:rsid w:val="00796376"/>
    <w:rsid w:val="0079654D"/>
    <w:rsid w:val="007A1B1F"/>
    <w:rsid w:val="007A21E5"/>
    <w:rsid w:val="007A62E7"/>
    <w:rsid w:val="007B1525"/>
    <w:rsid w:val="007B5956"/>
    <w:rsid w:val="007C1A2F"/>
    <w:rsid w:val="007C1D60"/>
    <w:rsid w:val="007C2132"/>
    <w:rsid w:val="007C69FC"/>
    <w:rsid w:val="007C7680"/>
    <w:rsid w:val="007D18C8"/>
    <w:rsid w:val="007D2938"/>
    <w:rsid w:val="007D384B"/>
    <w:rsid w:val="007D3C7E"/>
    <w:rsid w:val="007D4EC4"/>
    <w:rsid w:val="007D60DF"/>
    <w:rsid w:val="007E3C89"/>
    <w:rsid w:val="007E61CD"/>
    <w:rsid w:val="007E7C61"/>
    <w:rsid w:val="007F6A80"/>
    <w:rsid w:val="00801C21"/>
    <w:rsid w:val="0080350F"/>
    <w:rsid w:val="0080416E"/>
    <w:rsid w:val="00813325"/>
    <w:rsid w:val="008160E0"/>
    <w:rsid w:val="00817E6E"/>
    <w:rsid w:val="00820B0F"/>
    <w:rsid w:val="00822CE4"/>
    <w:rsid w:val="008335EE"/>
    <w:rsid w:val="0083530C"/>
    <w:rsid w:val="0083590C"/>
    <w:rsid w:val="00844DF5"/>
    <w:rsid w:val="00845953"/>
    <w:rsid w:val="008474E1"/>
    <w:rsid w:val="00850221"/>
    <w:rsid w:val="00850E68"/>
    <w:rsid w:val="00855A08"/>
    <w:rsid w:val="0086246A"/>
    <w:rsid w:val="0087069B"/>
    <w:rsid w:val="008714DF"/>
    <w:rsid w:val="0087179D"/>
    <w:rsid w:val="00872F75"/>
    <w:rsid w:val="008764C0"/>
    <w:rsid w:val="00880F3D"/>
    <w:rsid w:val="00883104"/>
    <w:rsid w:val="00884751"/>
    <w:rsid w:val="00887FD0"/>
    <w:rsid w:val="008907E2"/>
    <w:rsid w:val="00892AF8"/>
    <w:rsid w:val="00896BE6"/>
    <w:rsid w:val="00897B70"/>
    <w:rsid w:val="008A49B3"/>
    <w:rsid w:val="008A4A30"/>
    <w:rsid w:val="008A604D"/>
    <w:rsid w:val="008B0745"/>
    <w:rsid w:val="008B08E5"/>
    <w:rsid w:val="008B495F"/>
    <w:rsid w:val="008B5C8D"/>
    <w:rsid w:val="008C009C"/>
    <w:rsid w:val="008C0AAF"/>
    <w:rsid w:val="008C2344"/>
    <w:rsid w:val="008C7A20"/>
    <w:rsid w:val="008D01CF"/>
    <w:rsid w:val="008D1B51"/>
    <w:rsid w:val="008D56EB"/>
    <w:rsid w:val="008D5A7A"/>
    <w:rsid w:val="008E14CF"/>
    <w:rsid w:val="008E21E9"/>
    <w:rsid w:val="008E3B97"/>
    <w:rsid w:val="008E4A85"/>
    <w:rsid w:val="008E4DD6"/>
    <w:rsid w:val="008E5D04"/>
    <w:rsid w:val="008E71E7"/>
    <w:rsid w:val="008F699B"/>
    <w:rsid w:val="00900EDE"/>
    <w:rsid w:val="009012E4"/>
    <w:rsid w:val="00902CBD"/>
    <w:rsid w:val="00903F1E"/>
    <w:rsid w:val="00915072"/>
    <w:rsid w:val="00922F18"/>
    <w:rsid w:val="00930CE8"/>
    <w:rsid w:val="00930D01"/>
    <w:rsid w:val="00930E91"/>
    <w:rsid w:val="0093111B"/>
    <w:rsid w:val="009412AF"/>
    <w:rsid w:val="0094221C"/>
    <w:rsid w:val="009424E5"/>
    <w:rsid w:val="00942AEC"/>
    <w:rsid w:val="0094533E"/>
    <w:rsid w:val="00947CC0"/>
    <w:rsid w:val="00947E93"/>
    <w:rsid w:val="009508A0"/>
    <w:rsid w:val="00951B49"/>
    <w:rsid w:val="00952211"/>
    <w:rsid w:val="00953299"/>
    <w:rsid w:val="009572F8"/>
    <w:rsid w:val="00961099"/>
    <w:rsid w:val="00962E67"/>
    <w:rsid w:val="00966E07"/>
    <w:rsid w:val="00967076"/>
    <w:rsid w:val="009726CF"/>
    <w:rsid w:val="00974D41"/>
    <w:rsid w:val="0097791C"/>
    <w:rsid w:val="00980CE9"/>
    <w:rsid w:val="00980F0A"/>
    <w:rsid w:val="009815A8"/>
    <w:rsid w:val="00983D22"/>
    <w:rsid w:val="00990070"/>
    <w:rsid w:val="009904F5"/>
    <w:rsid w:val="009918EA"/>
    <w:rsid w:val="00991D66"/>
    <w:rsid w:val="009932BF"/>
    <w:rsid w:val="00993584"/>
    <w:rsid w:val="009972CE"/>
    <w:rsid w:val="009C588F"/>
    <w:rsid w:val="009D39A9"/>
    <w:rsid w:val="009D3F2E"/>
    <w:rsid w:val="009D4676"/>
    <w:rsid w:val="009D5A99"/>
    <w:rsid w:val="009D61EC"/>
    <w:rsid w:val="009D69DB"/>
    <w:rsid w:val="009E3805"/>
    <w:rsid w:val="009E3DE9"/>
    <w:rsid w:val="009E7646"/>
    <w:rsid w:val="009F0931"/>
    <w:rsid w:val="009F1316"/>
    <w:rsid w:val="009F48AB"/>
    <w:rsid w:val="009F5426"/>
    <w:rsid w:val="009F7D76"/>
    <w:rsid w:val="00A06088"/>
    <w:rsid w:val="00A061A1"/>
    <w:rsid w:val="00A1347F"/>
    <w:rsid w:val="00A140F4"/>
    <w:rsid w:val="00A15169"/>
    <w:rsid w:val="00A1583F"/>
    <w:rsid w:val="00A17219"/>
    <w:rsid w:val="00A2441D"/>
    <w:rsid w:val="00A32C5A"/>
    <w:rsid w:val="00A37727"/>
    <w:rsid w:val="00A413CC"/>
    <w:rsid w:val="00A42ACC"/>
    <w:rsid w:val="00A439F0"/>
    <w:rsid w:val="00A508AE"/>
    <w:rsid w:val="00A50FEC"/>
    <w:rsid w:val="00A519AB"/>
    <w:rsid w:val="00A51CDC"/>
    <w:rsid w:val="00A52381"/>
    <w:rsid w:val="00A54D1D"/>
    <w:rsid w:val="00A553E9"/>
    <w:rsid w:val="00A63691"/>
    <w:rsid w:val="00A64A07"/>
    <w:rsid w:val="00A65FBD"/>
    <w:rsid w:val="00A660F4"/>
    <w:rsid w:val="00A6745C"/>
    <w:rsid w:val="00A73C74"/>
    <w:rsid w:val="00A757A9"/>
    <w:rsid w:val="00A81C6F"/>
    <w:rsid w:val="00A870C8"/>
    <w:rsid w:val="00A8730C"/>
    <w:rsid w:val="00A94BDB"/>
    <w:rsid w:val="00AA633D"/>
    <w:rsid w:val="00AB0844"/>
    <w:rsid w:val="00AB3294"/>
    <w:rsid w:val="00AC1220"/>
    <w:rsid w:val="00AC197A"/>
    <w:rsid w:val="00AC2D63"/>
    <w:rsid w:val="00AC518F"/>
    <w:rsid w:val="00AC6044"/>
    <w:rsid w:val="00AC615C"/>
    <w:rsid w:val="00AD3556"/>
    <w:rsid w:val="00AD4D0A"/>
    <w:rsid w:val="00AD4F3B"/>
    <w:rsid w:val="00AD7915"/>
    <w:rsid w:val="00AD793C"/>
    <w:rsid w:val="00AE0FA6"/>
    <w:rsid w:val="00AF16BA"/>
    <w:rsid w:val="00AF3435"/>
    <w:rsid w:val="00AF4AE9"/>
    <w:rsid w:val="00AF551F"/>
    <w:rsid w:val="00AF650A"/>
    <w:rsid w:val="00AF70CE"/>
    <w:rsid w:val="00AF7748"/>
    <w:rsid w:val="00B04D22"/>
    <w:rsid w:val="00B073C7"/>
    <w:rsid w:val="00B119BC"/>
    <w:rsid w:val="00B13D98"/>
    <w:rsid w:val="00B20A25"/>
    <w:rsid w:val="00B20E04"/>
    <w:rsid w:val="00B22A40"/>
    <w:rsid w:val="00B2524C"/>
    <w:rsid w:val="00B27458"/>
    <w:rsid w:val="00B300F6"/>
    <w:rsid w:val="00B32B0B"/>
    <w:rsid w:val="00B367CD"/>
    <w:rsid w:val="00B443FC"/>
    <w:rsid w:val="00B44EEE"/>
    <w:rsid w:val="00B45E87"/>
    <w:rsid w:val="00B46001"/>
    <w:rsid w:val="00B52DB6"/>
    <w:rsid w:val="00B54891"/>
    <w:rsid w:val="00B623AD"/>
    <w:rsid w:val="00B652C5"/>
    <w:rsid w:val="00B70120"/>
    <w:rsid w:val="00B71C53"/>
    <w:rsid w:val="00B729A8"/>
    <w:rsid w:val="00B74E4C"/>
    <w:rsid w:val="00B75C81"/>
    <w:rsid w:val="00B83E9A"/>
    <w:rsid w:val="00B84D80"/>
    <w:rsid w:val="00B84EE4"/>
    <w:rsid w:val="00B85066"/>
    <w:rsid w:val="00B85841"/>
    <w:rsid w:val="00B861CB"/>
    <w:rsid w:val="00B901AC"/>
    <w:rsid w:val="00B9067B"/>
    <w:rsid w:val="00B94CDB"/>
    <w:rsid w:val="00BA0A9B"/>
    <w:rsid w:val="00BA66A5"/>
    <w:rsid w:val="00BB0C09"/>
    <w:rsid w:val="00BB5B41"/>
    <w:rsid w:val="00BC374E"/>
    <w:rsid w:val="00BC379F"/>
    <w:rsid w:val="00BC45A6"/>
    <w:rsid w:val="00BC5410"/>
    <w:rsid w:val="00BD183A"/>
    <w:rsid w:val="00BD2610"/>
    <w:rsid w:val="00BD5FAE"/>
    <w:rsid w:val="00BE0C7D"/>
    <w:rsid w:val="00BE1162"/>
    <w:rsid w:val="00BE173A"/>
    <w:rsid w:val="00BE2CCB"/>
    <w:rsid w:val="00BE35B0"/>
    <w:rsid w:val="00BE3C97"/>
    <w:rsid w:val="00BE79CC"/>
    <w:rsid w:val="00BE7DD5"/>
    <w:rsid w:val="00BF3C52"/>
    <w:rsid w:val="00BF4AAE"/>
    <w:rsid w:val="00BF5414"/>
    <w:rsid w:val="00BF57E3"/>
    <w:rsid w:val="00BF68F5"/>
    <w:rsid w:val="00C0046D"/>
    <w:rsid w:val="00C0255B"/>
    <w:rsid w:val="00C033C0"/>
    <w:rsid w:val="00C04892"/>
    <w:rsid w:val="00C04B82"/>
    <w:rsid w:val="00C06EFD"/>
    <w:rsid w:val="00C1190D"/>
    <w:rsid w:val="00C136FE"/>
    <w:rsid w:val="00C15B11"/>
    <w:rsid w:val="00C20298"/>
    <w:rsid w:val="00C24A4D"/>
    <w:rsid w:val="00C25DD5"/>
    <w:rsid w:val="00C27F98"/>
    <w:rsid w:val="00C345CA"/>
    <w:rsid w:val="00C34ADB"/>
    <w:rsid w:val="00C34D62"/>
    <w:rsid w:val="00C4364E"/>
    <w:rsid w:val="00C44A29"/>
    <w:rsid w:val="00C505AE"/>
    <w:rsid w:val="00C51CF2"/>
    <w:rsid w:val="00C51F38"/>
    <w:rsid w:val="00C63D3C"/>
    <w:rsid w:val="00C70E70"/>
    <w:rsid w:val="00C72CFB"/>
    <w:rsid w:val="00C73BDC"/>
    <w:rsid w:val="00C74C28"/>
    <w:rsid w:val="00C819C3"/>
    <w:rsid w:val="00C90B1E"/>
    <w:rsid w:val="00C91305"/>
    <w:rsid w:val="00C92A81"/>
    <w:rsid w:val="00C93521"/>
    <w:rsid w:val="00C97ABA"/>
    <w:rsid w:val="00C97E42"/>
    <w:rsid w:val="00CA23B2"/>
    <w:rsid w:val="00CA369A"/>
    <w:rsid w:val="00CA593E"/>
    <w:rsid w:val="00CB0286"/>
    <w:rsid w:val="00CB5E4D"/>
    <w:rsid w:val="00CB6230"/>
    <w:rsid w:val="00CB6608"/>
    <w:rsid w:val="00CB66B9"/>
    <w:rsid w:val="00CC0437"/>
    <w:rsid w:val="00CC3098"/>
    <w:rsid w:val="00CC3D5B"/>
    <w:rsid w:val="00CC7A2C"/>
    <w:rsid w:val="00CE07B1"/>
    <w:rsid w:val="00CE08E8"/>
    <w:rsid w:val="00CE3C63"/>
    <w:rsid w:val="00CE4A1B"/>
    <w:rsid w:val="00CF182B"/>
    <w:rsid w:val="00CF23BA"/>
    <w:rsid w:val="00CF633D"/>
    <w:rsid w:val="00D040F0"/>
    <w:rsid w:val="00D050DB"/>
    <w:rsid w:val="00D1004A"/>
    <w:rsid w:val="00D12DE6"/>
    <w:rsid w:val="00D131A0"/>
    <w:rsid w:val="00D1479B"/>
    <w:rsid w:val="00D151DF"/>
    <w:rsid w:val="00D21015"/>
    <w:rsid w:val="00D210A2"/>
    <w:rsid w:val="00D239E2"/>
    <w:rsid w:val="00D244E5"/>
    <w:rsid w:val="00D31C50"/>
    <w:rsid w:val="00D3233D"/>
    <w:rsid w:val="00D33DDC"/>
    <w:rsid w:val="00D35AD5"/>
    <w:rsid w:val="00D47A2D"/>
    <w:rsid w:val="00D50469"/>
    <w:rsid w:val="00D51508"/>
    <w:rsid w:val="00D61BEA"/>
    <w:rsid w:val="00D630BE"/>
    <w:rsid w:val="00D63A02"/>
    <w:rsid w:val="00D647F9"/>
    <w:rsid w:val="00D673B9"/>
    <w:rsid w:val="00D70931"/>
    <w:rsid w:val="00D70B3E"/>
    <w:rsid w:val="00D727D5"/>
    <w:rsid w:val="00D735DE"/>
    <w:rsid w:val="00D73944"/>
    <w:rsid w:val="00D73C0E"/>
    <w:rsid w:val="00D73D90"/>
    <w:rsid w:val="00D8092D"/>
    <w:rsid w:val="00D82E24"/>
    <w:rsid w:val="00D86AED"/>
    <w:rsid w:val="00D92DF9"/>
    <w:rsid w:val="00D93F11"/>
    <w:rsid w:val="00D94B9F"/>
    <w:rsid w:val="00DA0E93"/>
    <w:rsid w:val="00DA1ECF"/>
    <w:rsid w:val="00DA54C0"/>
    <w:rsid w:val="00DA6CE3"/>
    <w:rsid w:val="00DA6D43"/>
    <w:rsid w:val="00DB43A1"/>
    <w:rsid w:val="00DB45D8"/>
    <w:rsid w:val="00DD2181"/>
    <w:rsid w:val="00DD25E3"/>
    <w:rsid w:val="00DD41DF"/>
    <w:rsid w:val="00DD65C3"/>
    <w:rsid w:val="00DE1841"/>
    <w:rsid w:val="00DE21DD"/>
    <w:rsid w:val="00DF02F0"/>
    <w:rsid w:val="00DF05CF"/>
    <w:rsid w:val="00DF3439"/>
    <w:rsid w:val="00E12153"/>
    <w:rsid w:val="00E16969"/>
    <w:rsid w:val="00E17912"/>
    <w:rsid w:val="00E23E1C"/>
    <w:rsid w:val="00E248EE"/>
    <w:rsid w:val="00E262F9"/>
    <w:rsid w:val="00E3445B"/>
    <w:rsid w:val="00E349C1"/>
    <w:rsid w:val="00E404AB"/>
    <w:rsid w:val="00E5278D"/>
    <w:rsid w:val="00E53756"/>
    <w:rsid w:val="00E616BD"/>
    <w:rsid w:val="00E64336"/>
    <w:rsid w:val="00E6537E"/>
    <w:rsid w:val="00E6578B"/>
    <w:rsid w:val="00E707B2"/>
    <w:rsid w:val="00E72F5B"/>
    <w:rsid w:val="00E76F85"/>
    <w:rsid w:val="00E80DD2"/>
    <w:rsid w:val="00E87E35"/>
    <w:rsid w:val="00E90F5C"/>
    <w:rsid w:val="00E95095"/>
    <w:rsid w:val="00EA0872"/>
    <w:rsid w:val="00EA16F8"/>
    <w:rsid w:val="00EB087A"/>
    <w:rsid w:val="00EB2464"/>
    <w:rsid w:val="00EB6E54"/>
    <w:rsid w:val="00EC1477"/>
    <w:rsid w:val="00EC6F0E"/>
    <w:rsid w:val="00ED135C"/>
    <w:rsid w:val="00ED480D"/>
    <w:rsid w:val="00ED694B"/>
    <w:rsid w:val="00ED6A70"/>
    <w:rsid w:val="00EE44B5"/>
    <w:rsid w:val="00EF61BA"/>
    <w:rsid w:val="00F102F4"/>
    <w:rsid w:val="00F1042F"/>
    <w:rsid w:val="00F166EE"/>
    <w:rsid w:val="00F25DBC"/>
    <w:rsid w:val="00F25FB0"/>
    <w:rsid w:val="00F30DE9"/>
    <w:rsid w:val="00F34111"/>
    <w:rsid w:val="00F375B3"/>
    <w:rsid w:val="00F41B07"/>
    <w:rsid w:val="00F41C03"/>
    <w:rsid w:val="00F42688"/>
    <w:rsid w:val="00F435D0"/>
    <w:rsid w:val="00F46D52"/>
    <w:rsid w:val="00F46DA9"/>
    <w:rsid w:val="00F50F72"/>
    <w:rsid w:val="00F52586"/>
    <w:rsid w:val="00F552BB"/>
    <w:rsid w:val="00F55397"/>
    <w:rsid w:val="00F5557C"/>
    <w:rsid w:val="00F566E0"/>
    <w:rsid w:val="00F56CEA"/>
    <w:rsid w:val="00F66A1F"/>
    <w:rsid w:val="00F70D5F"/>
    <w:rsid w:val="00F72D98"/>
    <w:rsid w:val="00F7733E"/>
    <w:rsid w:val="00F85347"/>
    <w:rsid w:val="00F86CFB"/>
    <w:rsid w:val="00F932C6"/>
    <w:rsid w:val="00F9403A"/>
    <w:rsid w:val="00F97006"/>
    <w:rsid w:val="00FA0A7F"/>
    <w:rsid w:val="00FA7870"/>
    <w:rsid w:val="00FA7F7D"/>
    <w:rsid w:val="00FB210A"/>
    <w:rsid w:val="00FB362E"/>
    <w:rsid w:val="00FB47F5"/>
    <w:rsid w:val="00FB4A52"/>
    <w:rsid w:val="00FB5E7A"/>
    <w:rsid w:val="00FC28C3"/>
    <w:rsid w:val="00FC40BB"/>
    <w:rsid w:val="00FD27C9"/>
    <w:rsid w:val="00FD2892"/>
    <w:rsid w:val="00FD5125"/>
    <w:rsid w:val="00FD7319"/>
    <w:rsid w:val="00FE146A"/>
    <w:rsid w:val="00FE32EC"/>
    <w:rsid w:val="00FE3658"/>
    <w:rsid w:val="00FE37FC"/>
    <w:rsid w:val="00FF1D4F"/>
    <w:rsid w:val="00FF4049"/>
    <w:rsid w:val="00FF4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1E7"/>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E71E7"/>
  </w:style>
  <w:style w:type="character" w:customStyle="1" w:styleId="Hypertext">
    <w:name w:val="Hypertext"/>
    <w:rsid w:val="008E71E7"/>
    <w:rPr>
      <w:color w:val="0000FF"/>
      <w:u w:val="single"/>
    </w:rPr>
  </w:style>
  <w:style w:type="paragraph" w:styleId="Header">
    <w:name w:val="header"/>
    <w:basedOn w:val="Normal"/>
    <w:rsid w:val="006F49BE"/>
    <w:pPr>
      <w:tabs>
        <w:tab w:val="center" w:pos="4320"/>
        <w:tab w:val="right" w:pos="8640"/>
      </w:tabs>
    </w:pPr>
  </w:style>
  <w:style w:type="paragraph" w:styleId="Footer">
    <w:name w:val="footer"/>
    <w:basedOn w:val="Normal"/>
    <w:link w:val="FooterChar"/>
    <w:uiPriority w:val="99"/>
    <w:rsid w:val="006F49BE"/>
    <w:pPr>
      <w:tabs>
        <w:tab w:val="center" w:pos="4320"/>
        <w:tab w:val="right" w:pos="8640"/>
      </w:tabs>
    </w:pPr>
  </w:style>
  <w:style w:type="paragraph" w:styleId="BalloonText">
    <w:name w:val="Balloon Text"/>
    <w:basedOn w:val="Normal"/>
    <w:semiHidden/>
    <w:rsid w:val="00E72F5B"/>
    <w:rPr>
      <w:rFonts w:ascii="Tahoma" w:hAnsi="Tahoma" w:cs="Tahoma"/>
      <w:sz w:val="16"/>
      <w:szCs w:val="16"/>
    </w:rPr>
  </w:style>
  <w:style w:type="character" w:styleId="PageNumber">
    <w:name w:val="page number"/>
    <w:basedOn w:val="DefaultParagraphFont"/>
    <w:rsid w:val="00D70931"/>
  </w:style>
  <w:style w:type="table" w:styleId="TableGrid">
    <w:name w:val="Table Grid"/>
    <w:basedOn w:val="TableNormal"/>
    <w:rsid w:val="001B79B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1">
    <w:name w:val="Level 1"/>
    <w:rsid w:val="00930CE8"/>
    <w:pPr>
      <w:autoSpaceDE w:val="0"/>
      <w:autoSpaceDN w:val="0"/>
      <w:adjustRightInd w:val="0"/>
      <w:ind w:left="720"/>
    </w:pPr>
    <w:rPr>
      <w:sz w:val="24"/>
      <w:szCs w:val="24"/>
    </w:rPr>
  </w:style>
  <w:style w:type="character" w:customStyle="1" w:styleId="SYSHYPERTEXT">
    <w:name w:val="SYS_HYPERTEXT"/>
    <w:rsid w:val="00930CE8"/>
    <w:rPr>
      <w:color w:val="0000FF"/>
      <w:u w:val="single"/>
    </w:rPr>
  </w:style>
  <w:style w:type="character" w:styleId="Hyperlink">
    <w:name w:val="Hyperlink"/>
    <w:basedOn w:val="DefaultParagraphFont"/>
    <w:rsid w:val="00627204"/>
    <w:rPr>
      <w:color w:val="0000FF"/>
      <w:u w:val="single"/>
    </w:rPr>
  </w:style>
  <w:style w:type="character" w:styleId="CommentReference">
    <w:name w:val="annotation reference"/>
    <w:basedOn w:val="DefaultParagraphFont"/>
    <w:semiHidden/>
    <w:rsid w:val="00ED480D"/>
    <w:rPr>
      <w:sz w:val="16"/>
      <w:szCs w:val="16"/>
    </w:rPr>
  </w:style>
  <w:style w:type="paragraph" w:styleId="CommentText">
    <w:name w:val="annotation text"/>
    <w:basedOn w:val="Normal"/>
    <w:semiHidden/>
    <w:rsid w:val="00ED480D"/>
    <w:rPr>
      <w:sz w:val="20"/>
      <w:szCs w:val="20"/>
    </w:rPr>
  </w:style>
  <w:style w:type="paragraph" w:styleId="CommentSubject">
    <w:name w:val="annotation subject"/>
    <w:basedOn w:val="CommentText"/>
    <w:next w:val="CommentText"/>
    <w:semiHidden/>
    <w:rsid w:val="00ED480D"/>
    <w:rPr>
      <w:b/>
      <w:bCs/>
    </w:rPr>
  </w:style>
  <w:style w:type="paragraph" w:styleId="TOC2">
    <w:name w:val="toc 2"/>
    <w:basedOn w:val="Normal"/>
    <w:next w:val="Normal"/>
    <w:autoRedefine/>
    <w:uiPriority w:val="39"/>
    <w:rsid w:val="00AF16BA"/>
    <w:pPr>
      <w:tabs>
        <w:tab w:val="left" w:pos="1080"/>
        <w:tab w:val="right" w:leader="dot" w:pos="9350"/>
      </w:tabs>
      <w:ind w:left="240"/>
    </w:pPr>
  </w:style>
  <w:style w:type="paragraph" w:styleId="TOC1">
    <w:name w:val="toc 1"/>
    <w:basedOn w:val="Normal"/>
    <w:next w:val="Normal"/>
    <w:autoRedefine/>
    <w:uiPriority w:val="39"/>
    <w:rsid w:val="00AF16BA"/>
    <w:pPr>
      <w:tabs>
        <w:tab w:val="left" w:pos="1080"/>
        <w:tab w:val="right" w:leader="dot" w:pos="9350"/>
      </w:tabs>
    </w:pPr>
    <w:rPr>
      <w:rFonts w:ascii="Arial" w:hAnsi="Arial"/>
    </w:rPr>
  </w:style>
  <w:style w:type="paragraph" w:styleId="Index1">
    <w:name w:val="index 1"/>
    <w:basedOn w:val="Normal"/>
    <w:next w:val="Normal"/>
    <w:autoRedefine/>
    <w:semiHidden/>
    <w:rsid w:val="00F41C03"/>
    <w:pPr>
      <w:ind w:left="240" w:hanging="240"/>
    </w:pPr>
  </w:style>
  <w:style w:type="paragraph" w:styleId="FootnoteText">
    <w:name w:val="footnote text"/>
    <w:basedOn w:val="Normal"/>
    <w:semiHidden/>
    <w:rsid w:val="0040202C"/>
    <w:rPr>
      <w:sz w:val="20"/>
      <w:szCs w:val="20"/>
    </w:rPr>
  </w:style>
  <w:style w:type="character" w:styleId="FollowedHyperlink">
    <w:name w:val="FollowedHyperlink"/>
    <w:basedOn w:val="DefaultParagraphFont"/>
    <w:rsid w:val="00BE35B0"/>
    <w:rPr>
      <w:color w:val="800080"/>
      <w:u w:val="single"/>
    </w:rPr>
  </w:style>
  <w:style w:type="paragraph" w:customStyle="1" w:styleId="msolistparagraph0">
    <w:name w:val="msolistparagraph"/>
    <w:basedOn w:val="Normal"/>
    <w:rsid w:val="00980F0A"/>
    <w:pPr>
      <w:widowControl/>
      <w:autoSpaceDE/>
      <w:autoSpaceDN/>
      <w:adjustRightInd/>
      <w:ind w:left="720"/>
    </w:pPr>
    <w:rPr>
      <w:rFonts w:ascii="Calibri" w:eastAsia="Calibri" w:hAnsi="Calibri"/>
      <w:sz w:val="22"/>
      <w:szCs w:val="22"/>
    </w:rPr>
  </w:style>
  <w:style w:type="paragraph" w:styleId="ListParagraph">
    <w:name w:val="List Paragraph"/>
    <w:basedOn w:val="Normal"/>
    <w:uiPriority w:val="34"/>
    <w:qFormat/>
    <w:rsid w:val="00980F0A"/>
    <w:pPr>
      <w:ind w:left="720"/>
    </w:pPr>
  </w:style>
  <w:style w:type="paragraph" w:styleId="Revision">
    <w:name w:val="Revision"/>
    <w:hidden/>
    <w:uiPriority w:val="99"/>
    <w:semiHidden/>
    <w:rsid w:val="003815B8"/>
    <w:rPr>
      <w:sz w:val="24"/>
      <w:szCs w:val="24"/>
    </w:rPr>
  </w:style>
  <w:style w:type="character" w:customStyle="1" w:styleId="FooterChar">
    <w:name w:val="Footer Char"/>
    <w:basedOn w:val="DefaultParagraphFont"/>
    <w:link w:val="Footer"/>
    <w:uiPriority w:val="99"/>
    <w:rsid w:val="00591AB6"/>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footer" Target="footer16.xml"/><Relationship Id="rId39" Type="http://schemas.openxmlformats.org/officeDocument/2006/relationships/footer" Target="footer29.xml"/><Relationship Id="rId21" Type="http://schemas.openxmlformats.org/officeDocument/2006/relationships/footer" Target="footer11.xml"/><Relationship Id="rId34" Type="http://schemas.openxmlformats.org/officeDocument/2006/relationships/footer" Target="footer24.xml"/><Relationship Id="rId42" Type="http://schemas.openxmlformats.org/officeDocument/2006/relationships/footer" Target="footer32.xml"/><Relationship Id="rId47" Type="http://schemas.openxmlformats.org/officeDocument/2006/relationships/footer" Target="footer37.xml"/><Relationship Id="rId50" Type="http://schemas.openxmlformats.org/officeDocument/2006/relationships/footer" Target="footer40.xml"/><Relationship Id="rId55" Type="http://schemas.openxmlformats.org/officeDocument/2006/relationships/header" Target="header4.xml"/><Relationship Id="rId63" Type="http://schemas.openxmlformats.org/officeDocument/2006/relationships/footer" Target="footer5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8.xml"/><Relationship Id="rId29"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4.xml"/><Relationship Id="rId32" Type="http://schemas.openxmlformats.org/officeDocument/2006/relationships/footer" Target="footer22.xml"/><Relationship Id="rId37" Type="http://schemas.openxmlformats.org/officeDocument/2006/relationships/footer" Target="footer27.xml"/><Relationship Id="rId40" Type="http://schemas.openxmlformats.org/officeDocument/2006/relationships/footer" Target="footer30.xml"/><Relationship Id="rId45" Type="http://schemas.openxmlformats.org/officeDocument/2006/relationships/footer" Target="footer35.xml"/><Relationship Id="rId53" Type="http://schemas.openxmlformats.org/officeDocument/2006/relationships/footer" Target="footer43.xml"/><Relationship Id="rId58" Type="http://schemas.openxmlformats.org/officeDocument/2006/relationships/footer" Target="footer47.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3.xml"/><Relationship Id="rId28" Type="http://schemas.openxmlformats.org/officeDocument/2006/relationships/footer" Target="footer18.xml"/><Relationship Id="rId36" Type="http://schemas.openxmlformats.org/officeDocument/2006/relationships/footer" Target="footer26.xml"/><Relationship Id="rId49" Type="http://schemas.openxmlformats.org/officeDocument/2006/relationships/footer" Target="footer39.xml"/><Relationship Id="rId57" Type="http://schemas.openxmlformats.org/officeDocument/2006/relationships/footer" Target="footer46.xml"/><Relationship Id="rId61" Type="http://schemas.openxmlformats.org/officeDocument/2006/relationships/footer" Target="footer50.xml"/><Relationship Id="rId10" Type="http://schemas.openxmlformats.org/officeDocument/2006/relationships/footer" Target="footer3.xml"/><Relationship Id="rId19" Type="http://schemas.openxmlformats.org/officeDocument/2006/relationships/footer" Target="footer10.xml"/><Relationship Id="rId31" Type="http://schemas.openxmlformats.org/officeDocument/2006/relationships/footer" Target="footer21.xml"/><Relationship Id="rId44" Type="http://schemas.openxmlformats.org/officeDocument/2006/relationships/footer" Target="footer34.xml"/><Relationship Id="rId52" Type="http://schemas.openxmlformats.org/officeDocument/2006/relationships/footer" Target="footer42.xml"/><Relationship Id="rId60" Type="http://schemas.openxmlformats.org/officeDocument/2006/relationships/footer" Target="footer49.xml"/><Relationship Id="rId65" Type="http://schemas.openxmlformats.org/officeDocument/2006/relationships/footer" Target="footer5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 Id="rId35" Type="http://schemas.openxmlformats.org/officeDocument/2006/relationships/footer" Target="footer25.xml"/><Relationship Id="rId43" Type="http://schemas.openxmlformats.org/officeDocument/2006/relationships/footer" Target="footer33.xml"/><Relationship Id="rId48" Type="http://schemas.openxmlformats.org/officeDocument/2006/relationships/footer" Target="footer38.xml"/><Relationship Id="rId56" Type="http://schemas.openxmlformats.org/officeDocument/2006/relationships/footer" Target="footer45.xml"/><Relationship Id="rId64" Type="http://schemas.openxmlformats.org/officeDocument/2006/relationships/footer" Target="footer52.xml"/><Relationship Id="rId8" Type="http://schemas.openxmlformats.org/officeDocument/2006/relationships/footer" Target="footer1.xml"/><Relationship Id="rId51" Type="http://schemas.openxmlformats.org/officeDocument/2006/relationships/footer" Target="footer4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footer" Target="footer15.xml"/><Relationship Id="rId33" Type="http://schemas.openxmlformats.org/officeDocument/2006/relationships/footer" Target="footer23.xml"/><Relationship Id="rId38" Type="http://schemas.openxmlformats.org/officeDocument/2006/relationships/footer" Target="footer28.xml"/><Relationship Id="rId46" Type="http://schemas.openxmlformats.org/officeDocument/2006/relationships/footer" Target="footer36.xml"/><Relationship Id="rId59" Type="http://schemas.openxmlformats.org/officeDocument/2006/relationships/footer" Target="footer48.xml"/><Relationship Id="rId67" Type="http://schemas.openxmlformats.org/officeDocument/2006/relationships/theme" Target="theme/theme1.xml"/><Relationship Id="rId20" Type="http://schemas.openxmlformats.org/officeDocument/2006/relationships/header" Target="header3.xml"/><Relationship Id="rId41" Type="http://schemas.openxmlformats.org/officeDocument/2006/relationships/footer" Target="footer31.xml"/><Relationship Id="rId54" Type="http://schemas.openxmlformats.org/officeDocument/2006/relationships/footer" Target="footer44.xml"/><Relationship Id="rId62"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11E1F-8C7D-4F1B-A394-5EBEAA3AB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86</Pages>
  <Words>25499</Words>
  <Characters>153584</Characters>
  <Application>Microsoft Office Word</Application>
  <DocSecurity>0</DocSecurity>
  <Lines>1279</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178726</CharactersWithSpaces>
  <SharedDoc>false</SharedDoc>
  <HLinks>
    <vt:vector size="12" baseType="variant">
      <vt:variant>
        <vt:i4>4718660</vt:i4>
      </vt:variant>
      <vt:variant>
        <vt:i4>231</vt:i4>
      </vt:variant>
      <vt:variant>
        <vt:i4>0</vt:i4>
      </vt:variant>
      <vt:variant>
        <vt:i4>5</vt:i4>
      </vt:variant>
      <vt:variant>
        <vt:lpwstr>http://www.nrc.gov/about-nrc/regulatory/enforcement/enforce-pol.html</vt:lpwstr>
      </vt:variant>
      <vt:variant>
        <vt:lpwstr/>
      </vt:variant>
      <vt:variant>
        <vt:i4>4063281</vt:i4>
      </vt:variant>
      <vt:variant>
        <vt:i4>226</vt:i4>
      </vt:variant>
      <vt:variant>
        <vt:i4>0</vt:i4>
      </vt:variant>
      <vt:variant>
        <vt:i4>5</vt:i4>
      </vt:variant>
      <vt:variant>
        <vt:lpwstr>http://www.internal.nrc.gov/sunsi/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ILC1</cp:lastModifiedBy>
  <cp:revision>2</cp:revision>
  <cp:lastPrinted>2010-07-28T17:09:00Z</cp:lastPrinted>
  <dcterms:created xsi:type="dcterms:W3CDTF">2010-07-29T10:19:00Z</dcterms:created>
  <dcterms:modified xsi:type="dcterms:W3CDTF">2010-07-29T10:19:00Z</dcterms:modified>
</cp:coreProperties>
</file>